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 each name to the definition listed below.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
              <w:gridCol w:w="27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Controlled (schedule) drug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Legend drug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FDA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12:17 AM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Requires a prescription but not a DEA number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These were established by the 1906 Pure Food and Drug 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Requires a prescription and DEA number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Enforcement agency established by the 1970 Controlled Substances 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Approval agency established by the 1938 Federal Food, Drug and Cosmetic 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 each example to the names listed below.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
              <w:gridCol w:w="17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Orphan drug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Drug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NDC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USP/NF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12:19 AM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Uniform strength, purity and quality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Drug that treats a disease affecting a very small number of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Directory listing drugs by manufacturer and packaging type(s).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Directory listing of officially approved drugs (was originally two references)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These drugs require no prescription.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pharmaceutical manufacturer has the authority to add additional active ingredients to a previously approved pharmaceutical product.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93"/>
              <w:gridCol w:w="7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False -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1938 Federal Food, Drug, and Cosmetic Act and Amendments of 1951 and 1962, all labels must be accurate and include a listing of all active and inactive ingredients.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Drug strength may vary with each lot number of a medication.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93"/>
              <w:gridCol w:w="7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False - </w:t>
                  </w:r>
                  <w:r>
                    <w:rPr>
                      <w:rStyle w:val="DefaultParagraphFont"/>
                      <w:rFonts w:ascii="Times New Roman" w:eastAsia="Times New Roman" w:hAnsi="Times New Roman" w:cs="Times New Roman"/>
                      <w:b w:val="0"/>
                      <w:bCs w:val="0"/>
                      <w:i w:val="0"/>
                      <w:iCs w:val="0"/>
                      <w:smallCaps w:val="0"/>
                      <w:color w:val="000000"/>
                      <w:sz w:val="22"/>
                      <w:szCs w:val="22"/>
                      <w:bdr w:val="nil"/>
                      <w:rtl w:val="0"/>
                    </w:rPr>
                    <w:t>The 1906 Pure Food and Drug Act established that all drugs marketed in the United States meet minimal standards of uniform strength, purity, and quality.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Pure Food and Drug Act of 1906 established drug standards and official drug references.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1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1906 Pure Food and Drug Act established consumer protections to prevent the inclusion of “dangerous ingredients” without the knowledge of the consumer.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1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Medication labels need only include the trade name of the drug.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93"/>
              <w:gridCol w:w="7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False - </w:t>
                  </w:r>
                  <w:r>
                    <w:rPr>
                      <w:rStyle w:val="DefaultParagraphFont"/>
                      <w:rFonts w:ascii="Times New Roman" w:eastAsia="Times New Roman" w:hAnsi="Times New Roman" w:cs="Times New Roman"/>
                      <w:b w:val="0"/>
                      <w:bCs w:val="0"/>
                      <w:i w:val="0"/>
                      <w:iCs w:val="0"/>
                      <w:smallCaps w:val="0"/>
                      <w:color w:val="000000"/>
                      <w:sz w:val="22"/>
                      <w:szCs w:val="22"/>
                      <w:bdr w:val="nil"/>
                      <w:rtl w:val="0"/>
                    </w:rPr>
                    <w:t>Labels must include a listing of all active and inactive ingredients, warning labels on certain preparations, and generic names for the medication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prescriber of the medication is the only health care professional who is responsible for being aware of new medications, laws, and restrictions.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93"/>
              <w:gridCol w:w="7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False - </w:t>
                  </w:r>
                  <w:r>
                    <w:rPr>
                      <w:rStyle w:val="DefaultParagraphFont"/>
                      <w:rFonts w:ascii="Times New Roman" w:eastAsia="Times New Roman" w:hAnsi="Times New Roman" w:cs="Times New Roman"/>
                      <w:b w:val="0"/>
                      <w:bCs w:val="0"/>
                      <w:i w:val="0"/>
                      <w:iCs w:val="0"/>
                      <w:smallCaps w:val="0"/>
                      <w:color w:val="000000"/>
                      <w:sz w:val="24"/>
                      <w:szCs w:val="24"/>
                      <w:bdr w:val="nil"/>
                      <w:rtl w:val="0"/>
                    </w:rPr>
                    <w:t>The health care worker involved in administration of a medication also bears the responsibility of being aware of the laws and restrictions pertinent to that medication.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A double-locked system is the recommended method for maintaining security of controlled substances.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1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Health care workers are responsible for maintaining records of all controlled substances received, dispensed, and destroyed.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Controlled substance records are to be kept for 10 years.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0"/>
              <w:gridCol w:w="69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False - </w:t>
                  </w:r>
                  <w:r>
                    <w:rPr>
                      <w:rStyle w:val="DefaultParagraphFont"/>
                      <w:rFonts w:ascii="Times New Roman" w:eastAsia="Times New Roman" w:hAnsi="Times New Roman" w:cs="Times New Roman"/>
                      <w:b w:val="0"/>
                      <w:bCs w:val="0"/>
                      <w:i w:val="0"/>
                      <w:iCs w:val="0"/>
                      <w:smallCaps w:val="0"/>
                      <w:color w:val="000000"/>
                      <w:sz w:val="24"/>
                      <w:szCs w:val="24"/>
                      <w:bdr w:val="nil"/>
                      <w:rtl w:val="0"/>
                    </w:rPr>
                    <w:t>Records for the previous 2 years must be available at all times for inspection.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NDC contains the manufacturer, product, and package information for all commercially available products.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drug standard in the following list.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Strength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Taste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Color is not a standard.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Shape is not a standard.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Taste is not a standard.</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risk of death from the use of </w:t>
            </w:r>
            <w:r>
              <w:rPr>
                <w:rStyle w:val="DefaultParagraphFont"/>
                <w:rFonts w:ascii="Times New Roman" w:eastAsia="Times New Roman" w:hAnsi="Times New Roman" w:cs="Times New Roman"/>
                <w:b w:val="0"/>
                <w:bCs w:val="0"/>
                <w:i/>
                <w:iCs/>
                <w:smallCaps w:val="0"/>
                <w:color w:val="000000"/>
                <w:sz w:val="22"/>
                <w:szCs w:val="22"/>
                <w:bdr w:val="nil"/>
                <w:rtl w:val="0"/>
              </w:rPr>
              <w:t>street drugs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versus </w:t>
            </w:r>
            <w:r>
              <w:rPr>
                <w:rStyle w:val="DefaultParagraphFont"/>
                <w:rFonts w:ascii="Times New Roman" w:eastAsia="Times New Roman" w:hAnsi="Times New Roman" w:cs="Times New Roman"/>
                <w:b w:val="0"/>
                <w:bCs w:val="0"/>
                <w:i/>
                <w:iCs/>
                <w:smallCaps w:val="0"/>
                <w:color w:val="000000"/>
                <w:sz w:val="22"/>
                <w:szCs w:val="22"/>
                <w:bdr w:val="nil"/>
                <w:rtl w:val="0"/>
              </w:rPr>
              <w:t>prescription medications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mostly due to___.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lack of control over quality, purity, and strength makes street drugs dangerous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risk is the same for both sources of the same substance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street drugs are approved for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need for a prescription makes drugs hard to obtain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06"/>
              <w:gridCol w:w="7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7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lack of enforcement of drug standards in illegal street drugs poses a significant danger for the consumer.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exact composition of a street drug is unknown, and it may contain dangerous contaminants or undisclosed additional drugs.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Street drugs are illegal.</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Drug standards regulate drug manufacture so that medications of the same name will be of the same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strength, purity, and 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shape, color, and taste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purity, shape, and color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quality, color, and smell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1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Standards do not include shape, color or taste.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Standards do not include shape or color.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Standards do not include color or smell.</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The 1906 Pure Food and Drug Act includes which of the following provisions?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Regulation of drugs sold in the United States and Canada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Requires labeling to indicate if a medication contained a “dangerous ingredient”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Regulates illicit (illegal) drugs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Requires information regarding medications to be handed down from one practitioner to the next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06"/>
              <w:gridCol w:w="7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7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Pure Food and Drug Act regulates ALL drugs MARKETED in the United States. If a drug is manufactured in Canada, it must meet USFDA requirements to be marketed 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Illicit drugs are not regulated.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Pure Food and Drug Act established two references of officially approved drugs, the USP and the NF.</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Pure Food and Drug Act of 1906 was formulated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control use of drugs being abused by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the first government attempt to establish consumer protection in the manufacture of drugs and foods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make drug manufacturing profitable for the drug companies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a means to identify addicting or abused drugs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9"/>
              <w:gridCol w:w="68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6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This applies to the Controlled Substances Act of 1970.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Pure Food and Drug Act was in answer to a need for consumer safety.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This applies to the Controlled Substances Act of 1970.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act required that drug preparations containing morphine have a label indicating the presence of morphine?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Food, Drug, and Cosmetic Act of 1938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Food, Drug, and Cosmetic Act Amendment of 1965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Controlled Substances Act of 1970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Pure Food and Drug Act of 1906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7"/>
              <w:gridCol w:w="6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64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This act formed the FDA.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There was no amendment in 1965.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1970 Controlled Substances Act identified schedules of abused or additive drugs.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provision of the Federal Food, Drug, and Cosmetic Act and its Amendments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products are required to be approved by the Food and Drug Administration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defined schedules for substances that require specific controls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set limitations on the use of prescriptions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established USP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4"/>
              <w:gridCol w:w="68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62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This response applies to the 1970 Controlled Substances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Prescription limitations were defined by the 1970 Controlled Substances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USP was established by the 1906 Pure Food and Drug Act.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drugs are referred to as “legend” drugs?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Drugs that work so well they become “legendary.”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Drugs that have been available for over 100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Drugs that must carry the legend “Caution—federal law prohibits dispensing without a prescription.”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Drugs that are mentioned in urban legends.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3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Legend drugs require a prescription from a provider.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Legend drugs may be old or new and require a prescription.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Legend drugs require a prescription from a provider</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Food and Drug Administration was created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oversee testing of all proposed new drugs prior to release into the U.S.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inspect plants where food, drugs, medical devices, and cosmetics are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remove unsafe drugs from the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80"/>
              <w:gridCol w:w="6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1"/>
                    <w:gridCol w:w="6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This is a responsibility of the FDA, but not the only thing the FDA does.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This is a responsibility of the FDA, but not the only thing the FDA does.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This is a responsibility of the FDA, but not the only thing the FDA does.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All the answers are roles of the FDA.</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USP/NF (U.S. Pharmacopeia/National Formulary) was established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a reference for all officially approved medications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legalize the manufacture of medications.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 the public the information needed to safely make their own drugs.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8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USP/NF is a reference with no approval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USP/NF is a reference.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A is the only correct choice.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USP is the official abbreviation for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 Post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 Patrol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 Police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 Pharmacopoeia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2"/>
              <w:gridCol w:w="66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U.S. Post office provides mail services, not pharmacy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This is not a pharmacy-related agency.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Remember, the abbreviation would be related to pharmacy.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United States Pharmacopoeia.</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NF is the official abbreviation for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Football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Fortress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Formulary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Not football, remember this is a related to pharmacology.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Not fortress, it is something to do with pharmacology.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Not food, something related to pharmacy.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National Formulary</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2:14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Prior to the 1906 establishment of the U.S. Pharmacopeia, drug information was related by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encyclopedias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passing to the next generation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schools of medicine and pharmacology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0"/>
              <w:gridCol w:w="7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64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There was no Internet in 1906, and the first drug act was passed this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Drug information for medical use is not provided in an encyclopedia.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Information was passed from one person to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There were no drug references available and teaching was very informal prior to 1906.</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2:15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bureau of the Department of Justice was established by the Controlled Substances Act of 1970?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1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U.S. Pharmacopeia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Drug Enforcement Agency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Food and Drug Administration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National Formulary</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2:17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Controlled Substances Act of 1970 set much tighter controls on a specific group of drugs that are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 risk of being abused by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listed in the USP/NF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those that contain herbal components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available over the counter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7"/>
              <w:gridCol w:w="6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61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This refers to the 1906 Pure Food and Drug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FDA does not approve dietary or herbal supplements.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OTCs were outlined in the 1938 Federal Food, Drug, and Cosmetic Act.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2:18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Controlled Substances Act may limit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refills that can be filled in a 6-month time frame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 which pharmacies the patient may get the prescription filled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level of pain control to be maintained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the patient may maintain or store the medication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8"/>
              <w:gridCol w:w="6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6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government does not limit where prescriptions may be filled.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Act does not address pain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government does not regulate where private citizens may keep their medications.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2:19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Controlled Substances Act sets tighter controls on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analgesics such as Tylenol or aspirin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depressants, stimulants, psychedelics, narcotics, and anabolic steroids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antibiotics, diuretics, antihypertensives, and diabetic medications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cold/allergy medications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7"/>
              <w:gridCol w:w="70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1"/>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Tylenol and aspirin are provided over the counter and access to them is not regulated.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These are prescription medications that are not considered to be at risk for abuse.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These currently remain as over-the-counter medications but more controls are being applied.</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2:20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required to have a DEA number?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provider writing the prescription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person receiving the prescription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providers working in the physician’s office or clinic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providers working in the pharmacy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People receiving the prescription do not need a DEA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Only the prescriber needs a DEA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Only the pharmacist needs a DEA number.</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2:21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Professionals needing a DEA number are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registered nurses (RNs), licensed (vocational) nurses (LPN/LVNs), and certified medication assistants (CMAs)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pharmacists, physicians, and veterinarians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clients who have a professional license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administrators of nursing care facilities, acute care hospitals, and home health care associations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78"/>
              <w:gridCol w:w="68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62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Health care providers administering medications do not need a DEA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No client needs a DEA number, regardless of occupation.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Administrators of institutions do not need DEA numbers.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2:21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DEA numbers appear on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prescriber’s professional license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prescription for a controlled substance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medication bottle that contains the controlled substance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receipt for the medication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9"/>
              <w:gridCol w:w="6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7"/>
                    <w:gridCol w:w="59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DEA number does not appear on the professional’s license.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DEA number does not appear on the medication container.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DEA number does not appear on the receipt.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2:23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A DEA number represents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times the DEA has cited the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phone number for the local DEA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registration with the Drug Enforcement Agency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prescriber’s professional state license number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38"/>
              <w:gridCol w:w="7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DEA number does not provide citation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DEA number is the individual’s registration number assigned by the Drug Enforcement Agency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State licensure does not include DEA number</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2:24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Agencies/persons that are required to have a DEA number are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acute care hospitals and nursing homes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pharmacies, grocery stores, and convenience stores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drug manufacturers and packaging facilities, pharmacists, and physicians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schools of nursing, medical assisting, and radiology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9"/>
              <w:gridCol w:w="66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3"/>
                    <w:gridCol w:w="6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DEA does not regulate hospitals and nursing homes.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DEA does not regulate grocery stores or convenience stores.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DEA does not regulate schools.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2:24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schedule of controlled substances that has the highest risk of abuse potential is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Schedule C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Schedule C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Schedule C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Schedule C 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lower the number the higher potential for abuse.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lower the number the higher potential for abuse.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lower the number the higher potential for abuse.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2:26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Drugs listed in Schedule 1 of Controlled Substances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not approved for medical use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may be refilled up to five times in 6 months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may have prescriptions phoned in by health care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low abuse potential compared to other schedules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6"/>
              <w:gridCol w:w="67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6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Schedule 1 drugs are not approved for medical use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Schedule 1 drugs are not approved for medical use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Schedule 1 drugs have the highest risk of abuse or addiction.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2:27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Prescriptions of the controlled substances listed in these schedules have restrictions about phoning them into the pharmacy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Schedule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Schedule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Schedule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06"/>
              <w:gridCol w:w="7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7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Schedule 1 drugs are illegal for use and are not available to be prescribed in any fashion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Schedule 2 drugs may not be called in to the pharmacy unless in cases of emergency, and then only by a physician. The call must be followed by a handwritten prescription within 72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Schedule 3 drugs may be phoned in by a physician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2:28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Prescriptions of the controlled substances listed in which of these schedules MAY be called into the pharmacy by health care workers other than the prescriber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Schedules 1 and 2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Schedules 2 through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Schedules 4 and 5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Schedules 1 through 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06"/>
              <w:gridCol w:w="7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7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Schedule 1 is not approved for medical use in the United States. Schedule 2 may be phoned into the pharmacy by a physician in an emergency only, followed by a written prescription within 72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Schedule 2 may only be phoned in by the physician in an emergency. Schedule 3 may be phoned in by the physician only. Schedules 4 and 5 may be phoned in by an office health care 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Schedule 3 may be phoned in by the physician only.</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2:29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Prescriptions of the controlled substances listed in these schedules may be refilled up to five times in 6 months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Schedules 1 and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Schedules 3 and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Schedules 3, 4, and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Schedules 1, 2, 3, 4, and 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70"/>
              <w:gridCol w:w="72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Schedule 1 drugs are not approved for medical use in the United States. Schedule 2 drugs may not be refilled.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Both may be refilled five times in 6 months, but there is a more complete answer.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Schedule 1 drugs are not approved for medical use in the United States. Schedule 2 drugs may not be refilled.</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2:30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least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desirable information source regarding drugs is a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drug reference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pharmacist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pharmaceutical company representative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2"/>
              <w:gridCol w:w="6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63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U.S. Pharmacopeia is a reliable 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pharmacist is a reliable 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coworker cannot always be considered a reliable 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Pharmaceutical representatives are considered reliable sources for their products.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2:31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act established the USP and NF?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1938 Federal Food, Drug, and Cosmetic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1906 Pure Food and Drug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1965 Pharmaceutical Consumer Protection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1962 Amendment to the 1938 Federal Food, Drug, and Cosmetic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06"/>
              <w:gridCol w:w="7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7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1938 Federal Food, Drug, and Cosmetic Act primarily addressed prevention of tampering with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“1965 Pharmaceutical Consumer Protection Act” does not exist.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1962 Amendment to the 1938 Federal Food, Drug, and Cosmetic Act was concerned with labeling and assuring that prescription and nonprescription drugs were both effective and safe.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2:32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w:t>
            </w:r>
            <w:r>
              <w:rPr>
                <w:rStyle w:val="DefaultParagraphFont"/>
                <w:rFonts w:ascii="Times New Roman" w:eastAsia="Times New Roman" w:hAnsi="Times New Roman" w:cs="Times New Roman"/>
                <w:b w:val="0"/>
                <w:bCs w:val="0"/>
                <w:i/>
                <w:iCs/>
                <w:smallCaps w:val="0"/>
                <w:color w:val="000000"/>
                <w:sz w:val="22"/>
                <w:szCs w:val="22"/>
                <w:bdr w:val="nil"/>
                <w:rtl w:val="0"/>
              </w:rPr>
              <w:t>orphan drug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defined as 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drug used only in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drug used to treat a disease that affects only a small number of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lone drug in a specific class of drugs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unapproved drug used to treat a rare disease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06"/>
              <w:gridCol w:w="7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7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Orphan drugs may treat rare diseases of any age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Orphan drugs treat uncommon diseases.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Orphan drugs treat rare diseases and there may be exceptions regarding approval but there is a better definition for orphan drug.</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2:32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legislation provides for financial incentives to be provided to pharmaceutical companies for the development of medications that would otherwise be unprofitable because they are designed to treat diseases that affect only a small number of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1965 Pure Food and Drug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1938 Orphan Drug and Cosmetic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1983 Orphan Drug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OBRA of 1990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0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Pure Food and Drug Act was passed in 1906.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This act does not exist.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This act does not exist.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2:33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new requirements were mandated by the Omnibus Budget Reconciliation Act of 1990?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prescriptions are to be included as part of the permanent medical record.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Over-the-counter medications are to be entered into the permanent medical record.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Pharmacists are required to provide drug use review and patient counseling prior to dispensing prescriptions to patients.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B and C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06"/>
              <w:gridCol w:w="7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7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Prescription medications were previously required to be included in the medical records.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but there is a more complete answer – OBRA mandated the additional requirement of documenting over-the-counter medications and counseling to be provided by the dispensing pharmacist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but there is a more complete answer – OBRA mandated the additional requirement of documenting over-the-counter medications and counseling to be provided by the dispensing pharmacist.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Both B and C are new OBRA requirements.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Not all answers are correct.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12/13/2017 12:44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Once a drug or device has been approved for use in the United States,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DEA may withdraw approval if a safety concern exists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action that can be taken is requirement of additional warnings to be added to the labeling and recommendation for voluntary withdrawal by the manufacturer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FDA may reconsider its approval and withdraw it from the market to protect the public safety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DEA may demand withdrawal from the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06"/>
              <w:gridCol w:w="7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7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DEA is not involved in approvals or withdrawals.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FDA has the power to review and make recommendations regarding withdrawals of approved drugs, but it cannot enforce a withdrawal.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Withdrawals are made voluntarily by the manufacturer based on safety reports and review.</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2:36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The National Drug Code Directory (NDC) was established in 1972 and provides the FDA with the following information for all drugs commercially distributed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drug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packaging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manufacturer of the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included in the NDC.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9"/>
              <w:gridCol w:w="69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63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Drug name is included, but there is a more complete answer.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Packaging information is included, but there is a more complete answer.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Manufacturer is included as the first five digits, but there is a more complete answer.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NDC has three parts: Manufacturer, product, and packaging.</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2:38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The FDA needs to identify all the packaging options available for a drug, the best reference to locate this information would be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 Pharmacopoeia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Drug Code Directory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Formulary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Drug Registration Database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0"/>
              <w:gridCol w:w="6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6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U.S. Pharmacopoeia would not be the best choice for packaging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Packaging information is included in the NDC Directory.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National Formulary would not be the best choice for packaging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This option does not exist.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2:39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Sunshine Act, which is part of the Affordable Care Act, requires reporting of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1"/>
              <w:gridCol w:w="8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monetary payment a physician receives from a pharmaceutical representative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 compensation or gifts paid to physicians by pharmaceutical representatives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gifts worth over one-hundred dollars a physician receives from pharmaceutical representatives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samples a physician receives from pharmaceutical representatives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06"/>
              <w:gridCol w:w="7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7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Payments must be reported but there is a more complete answer 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All forms of reward or compensation must be reported.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Gifts must be reported but there is a more complete answer 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Sunshine Act requires all forms of reward or compensation be reported. Ethical dilemmas can occur when physicians are rewarded for prescribing certain medications.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2:39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Your friend, Thomas, had a serious adverse reaction to an over-the-counter medication and found that a number of other individuals had similar adverse reactions. Which agency is most likely to investigate this situation and take action if a problem is found?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Food and Drug Administration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Pharmacopeia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Formulary Enforcement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Drug Enforcement Agency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2"/>
              <w:gridCol w:w="69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63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USP is a reference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National Formulary Enforcement does not exist.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DEA is not involved in monitoring adverse drug reactions for OTC products.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2:40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Quinn hears on the news that the FDA has asked a company to withdraw a medication. Under what circumstances can the FDA do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more effective alternatives are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it is no longer profitable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Never, because only the DEA can do this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the benefits of a drug outweigh its risks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06"/>
              <w:gridCol w:w="7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7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Other drug availability would not be a reason to ask for a drug to be withdrawn from the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FDA does not make recommendations based on profitability.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DEA doesn’t make these recommendations.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FDA can recommend a company take a drug off the market if complications or adverse events are documented.</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Ian, a registered nurse, maintains that he is not a drug abuser, so the 1970 Controlled Substances Act has no relevance for him. Is he right?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except that his state licensing board may place additional restrictions on him.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as long as he is careful to avoid the appearance of impropriety and is generally responsible in his all aspects of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as long as he does not abuse drugs, this act does not impact him.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because the act lays out his responsibilities with respect to record keeping and administration of controlled substances.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06"/>
              <w:gridCol w:w="7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7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Controlled Substances Act is not about licensure of medical professionals.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All medical professionals who work with controlled substances need to know how the Controlled Substances Act applies to the drugs they administer.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If Ian works in a facility providing controlled substances, or works with patients they are prescribed to, he is responsible for following the guidelines.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As an RN, Ian is responsible for knowing the rules and laws about handling and administering controlled substances.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2:42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You're waiting in line at the pharmacy to get your medication, and decide to take a look at your doctor's handwriting on the prescription. You notice the phrase "DEA Number" followed by a code. What does the phrase "DEA Number"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code required to determine whether the drug is reimbursable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physician's license number for your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drug standards met by the medication prescribed for you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registration number for physicians who prescribe controlled substances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06"/>
              <w:gridCol w:w="7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7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DEA stands for Drug Enforcement Agency. The code is related to controlled substances prescribing not insurance reimbursement.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DEA number is not the same as a physician’s licensure.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A DEA number is required on all schedule drug prescriptions.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Physicians, pharmacists, physician’s assistants, nurse practitioners, dentists, and veterinarians who prescribe controlled substances must have a DEA number.</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12/4/2017 1:33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color w:val="000000"/>
        <w:sz w:val="28"/>
        <w:szCs w:val="28"/>
        <w:bdr w:val="nil"/>
        <w:rtl w:val="0"/>
      </w:rPr>
      <w:t>Chapter 1 Consumer Safety and Drug Regulations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Consumer Safety and Drug Regulations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