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679AE">
      <w:pPr>
        <w:jc w:val="center"/>
        <w:rPr>
          <w:sz w:val="32"/>
        </w:rPr>
      </w:pPr>
      <w:r>
        <w:rPr>
          <w:b/>
          <w:sz w:val="32"/>
        </w:rPr>
        <w:t>Chapter</w:t>
      </w:r>
      <w:r>
        <w:rPr>
          <w:b/>
          <w:sz w:val="32"/>
        </w:rPr>
        <w:t xml:space="preserve"> 1: The Role of Accounting Information in Management Decision Making</w:t>
      </w:r>
    </w:p>
    <w:p w:rsidR="00000000" w:rsidRDefault="000679AE"/>
    <w:p w:rsidR="00000000" w:rsidRDefault="000679AE"/>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18"/>
        <w:gridCol w:w="720"/>
        <w:gridCol w:w="1458"/>
        <w:gridCol w:w="1332"/>
        <w:gridCol w:w="900"/>
        <w:gridCol w:w="780"/>
        <w:gridCol w:w="948"/>
      </w:tblGrid>
      <w:tr w:rsidR="00000000">
        <w:tc>
          <w:tcPr>
            <w:tcW w:w="2718" w:type="dxa"/>
            <w:vAlign w:val="bottom"/>
          </w:tcPr>
          <w:p w:rsidR="00000000" w:rsidRDefault="000679AE">
            <w:pPr>
              <w:jc w:val="center"/>
              <w:rPr>
                <w:b/>
                <w:sz w:val="26"/>
              </w:rPr>
            </w:pPr>
            <w:r>
              <w:rPr>
                <w:b/>
                <w:sz w:val="26"/>
              </w:rPr>
              <w:t>Learning Objective</w:t>
            </w:r>
          </w:p>
        </w:tc>
        <w:tc>
          <w:tcPr>
            <w:tcW w:w="720" w:type="dxa"/>
            <w:vAlign w:val="bottom"/>
          </w:tcPr>
          <w:p w:rsidR="00000000" w:rsidRDefault="000679AE">
            <w:pPr>
              <w:jc w:val="center"/>
              <w:rPr>
                <w:b/>
                <w:sz w:val="16"/>
              </w:rPr>
            </w:pPr>
            <w:r>
              <w:rPr>
                <w:b/>
                <w:sz w:val="16"/>
              </w:rPr>
              <w:t>True / False</w:t>
            </w:r>
          </w:p>
        </w:tc>
        <w:tc>
          <w:tcPr>
            <w:tcW w:w="1458" w:type="dxa"/>
            <w:vAlign w:val="bottom"/>
          </w:tcPr>
          <w:p w:rsidR="00000000" w:rsidRDefault="000679AE">
            <w:pPr>
              <w:jc w:val="center"/>
              <w:rPr>
                <w:b/>
                <w:sz w:val="16"/>
              </w:rPr>
            </w:pPr>
            <w:r>
              <w:rPr>
                <w:b/>
                <w:sz w:val="16"/>
              </w:rPr>
              <w:t>Multiple Choice</w:t>
            </w:r>
          </w:p>
        </w:tc>
        <w:tc>
          <w:tcPr>
            <w:tcW w:w="1332" w:type="dxa"/>
            <w:vAlign w:val="bottom"/>
          </w:tcPr>
          <w:p w:rsidR="00000000" w:rsidRDefault="000679AE">
            <w:pPr>
              <w:jc w:val="center"/>
              <w:rPr>
                <w:b/>
                <w:sz w:val="16"/>
              </w:rPr>
            </w:pPr>
            <w:r>
              <w:rPr>
                <w:b/>
                <w:sz w:val="16"/>
              </w:rPr>
              <w:t>Matching</w:t>
            </w:r>
          </w:p>
        </w:tc>
        <w:tc>
          <w:tcPr>
            <w:tcW w:w="900" w:type="dxa"/>
            <w:vAlign w:val="bottom"/>
          </w:tcPr>
          <w:p w:rsidR="00000000" w:rsidRDefault="000679AE">
            <w:pPr>
              <w:jc w:val="center"/>
              <w:rPr>
                <w:b/>
                <w:sz w:val="16"/>
              </w:rPr>
            </w:pPr>
            <w:r>
              <w:rPr>
                <w:b/>
                <w:sz w:val="16"/>
              </w:rPr>
              <w:t>Exercises</w:t>
            </w:r>
          </w:p>
        </w:tc>
        <w:tc>
          <w:tcPr>
            <w:tcW w:w="780" w:type="dxa"/>
            <w:vAlign w:val="bottom"/>
          </w:tcPr>
          <w:p w:rsidR="00000000" w:rsidRDefault="000679AE">
            <w:pPr>
              <w:jc w:val="center"/>
              <w:rPr>
                <w:b/>
                <w:sz w:val="16"/>
              </w:rPr>
            </w:pPr>
            <w:r>
              <w:rPr>
                <w:b/>
                <w:sz w:val="16"/>
              </w:rPr>
              <w:t>Short Answer</w:t>
            </w:r>
          </w:p>
        </w:tc>
        <w:tc>
          <w:tcPr>
            <w:tcW w:w="948" w:type="dxa"/>
            <w:vAlign w:val="bottom"/>
          </w:tcPr>
          <w:p w:rsidR="00000000" w:rsidRDefault="000679AE">
            <w:pPr>
              <w:jc w:val="center"/>
              <w:rPr>
                <w:b/>
                <w:sz w:val="16"/>
              </w:rPr>
            </w:pPr>
            <w:r>
              <w:rPr>
                <w:b/>
                <w:sz w:val="16"/>
              </w:rPr>
              <w:t>Problems</w:t>
            </w:r>
          </w:p>
        </w:tc>
      </w:tr>
      <w:tr w:rsidR="00000000">
        <w:tc>
          <w:tcPr>
            <w:tcW w:w="2718" w:type="dxa"/>
          </w:tcPr>
          <w:p w:rsidR="00000000" w:rsidRDefault="000679AE" w:rsidP="00B878C8">
            <w:pPr>
              <w:ind w:left="399" w:hanging="399"/>
              <w:rPr>
                <w:sz w:val="18"/>
              </w:rPr>
            </w:pPr>
            <w:r>
              <w:rPr>
                <w:sz w:val="18"/>
              </w:rPr>
              <w:t>Q1:</w:t>
            </w:r>
            <w:r>
              <w:rPr>
                <w:sz w:val="18"/>
              </w:rPr>
              <w:tab/>
            </w:r>
            <w:del w:id="0" w:author="mbs242" w:date="2010-07-12T14:20:00Z">
              <w:r w:rsidDel="00B878C8">
                <w:rPr>
                  <w:sz w:val="18"/>
                </w:rPr>
                <w:delText>What types of decisions do managers make for an organization</w:delText>
              </w:r>
            </w:del>
            <w:ins w:id="1" w:author="mbs242" w:date="2010-07-12T14:20:00Z">
              <w:r w:rsidR="00B878C8">
                <w:rPr>
                  <w:sz w:val="18"/>
                </w:rPr>
                <w:t>What is the process of strategic management and decision making</w:t>
              </w:r>
            </w:ins>
            <w:r>
              <w:rPr>
                <w:sz w:val="18"/>
              </w:rPr>
              <w:t>?</w:t>
            </w:r>
          </w:p>
        </w:tc>
        <w:tc>
          <w:tcPr>
            <w:tcW w:w="720" w:type="dxa"/>
          </w:tcPr>
          <w:p w:rsidR="00000000" w:rsidRDefault="000679AE">
            <w:pPr>
              <w:rPr>
                <w:sz w:val="18"/>
              </w:rPr>
            </w:pPr>
            <w:r>
              <w:rPr>
                <w:sz w:val="18"/>
              </w:rPr>
              <w:t>1-4</w:t>
            </w:r>
          </w:p>
        </w:tc>
        <w:tc>
          <w:tcPr>
            <w:tcW w:w="1458" w:type="dxa"/>
          </w:tcPr>
          <w:p w:rsidR="00000000" w:rsidRDefault="000679AE">
            <w:pPr>
              <w:rPr>
                <w:sz w:val="18"/>
              </w:rPr>
            </w:pPr>
            <w:r>
              <w:rPr>
                <w:sz w:val="18"/>
              </w:rPr>
              <w:t>1-12</w:t>
            </w:r>
          </w:p>
          <w:p w:rsidR="00000000" w:rsidRPr="001F496F" w:rsidRDefault="000679AE">
            <w:pPr>
              <w:rPr>
                <w:sz w:val="18"/>
                <w:highlight w:val="yellow"/>
                <w:rPrChange w:id="2" w:author="mbs242" w:date="2010-07-22T13:58:00Z">
                  <w:rPr>
                    <w:sz w:val="18"/>
                  </w:rPr>
                </w:rPrChange>
              </w:rPr>
            </w:pPr>
            <w:r w:rsidRPr="001F496F">
              <w:rPr>
                <w:sz w:val="18"/>
                <w:highlight w:val="yellow"/>
                <w:rPrChange w:id="3" w:author="mbs242" w:date="2010-07-22T13:58:00Z">
                  <w:rPr>
                    <w:sz w:val="18"/>
                  </w:rPr>
                </w:rPrChange>
              </w:rPr>
              <w:t>S: 59, 67</w:t>
            </w:r>
          </w:p>
          <w:p w:rsidR="00000000" w:rsidRDefault="000679AE">
            <w:pPr>
              <w:rPr>
                <w:sz w:val="18"/>
              </w:rPr>
            </w:pPr>
            <w:r w:rsidRPr="001F496F">
              <w:rPr>
                <w:sz w:val="18"/>
                <w:highlight w:val="yellow"/>
                <w:rPrChange w:id="4" w:author="mbs242" w:date="2010-07-22T13:58:00Z">
                  <w:rPr>
                    <w:sz w:val="18"/>
                  </w:rPr>
                </w:rPrChange>
              </w:rPr>
              <w:t xml:space="preserve">W: </w:t>
            </w:r>
            <w:r w:rsidRPr="001F496F">
              <w:rPr>
                <w:sz w:val="18"/>
                <w:highlight w:val="yellow"/>
                <w:rPrChange w:id="5" w:author="mbs242" w:date="2010-07-22T13:58:00Z">
                  <w:rPr>
                    <w:sz w:val="18"/>
                  </w:rPr>
                </w:rPrChange>
              </w:rPr>
              <w:t>78, 83, 84</w:t>
            </w:r>
          </w:p>
        </w:tc>
        <w:tc>
          <w:tcPr>
            <w:tcW w:w="1332" w:type="dxa"/>
          </w:tcPr>
          <w:p w:rsidR="00000000" w:rsidRDefault="000679AE">
            <w:pPr>
              <w:rPr>
                <w:sz w:val="18"/>
              </w:rPr>
            </w:pPr>
            <w:r>
              <w:rPr>
                <w:sz w:val="18"/>
              </w:rPr>
              <w:t>1</w:t>
            </w:r>
          </w:p>
        </w:tc>
        <w:tc>
          <w:tcPr>
            <w:tcW w:w="900" w:type="dxa"/>
          </w:tcPr>
          <w:p w:rsidR="00000000" w:rsidRDefault="000679AE">
            <w:pPr>
              <w:rPr>
                <w:sz w:val="18"/>
              </w:rPr>
            </w:pPr>
          </w:p>
        </w:tc>
        <w:tc>
          <w:tcPr>
            <w:tcW w:w="780" w:type="dxa"/>
          </w:tcPr>
          <w:p w:rsidR="00000000" w:rsidRDefault="000679AE">
            <w:pPr>
              <w:rPr>
                <w:sz w:val="18"/>
              </w:rPr>
            </w:pPr>
            <w:r>
              <w:rPr>
                <w:sz w:val="18"/>
              </w:rPr>
              <w:t>6</w:t>
            </w:r>
          </w:p>
        </w:tc>
        <w:tc>
          <w:tcPr>
            <w:tcW w:w="948" w:type="dxa"/>
          </w:tcPr>
          <w:p w:rsidR="00000000" w:rsidRDefault="000679AE">
            <w:pPr>
              <w:rPr>
                <w:sz w:val="18"/>
              </w:rPr>
            </w:pPr>
          </w:p>
        </w:tc>
      </w:tr>
      <w:tr w:rsidR="00B878C8">
        <w:trPr>
          <w:ins w:id="6" w:author="mbs242" w:date="2010-07-12T14:20:00Z"/>
        </w:trPr>
        <w:tc>
          <w:tcPr>
            <w:tcW w:w="2718" w:type="dxa"/>
          </w:tcPr>
          <w:p w:rsidR="00B878C8" w:rsidRDefault="00B878C8">
            <w:pPr>
              <w:ind w:left="399" w:hanging="399"/>
              <w:rPr>
                <w:ins w:id="7" w:author="mbs242" w:date="2010-07-12T14:20:00Z"/>
                <w:sz w:val="18"/>
              </w:rPr>
            </w:pPr>
            <w:ins w:id="8" w:author="mbs242" w:date="2010-07-12T14:21:00Z">
              <w:r>
                <w:rPr>
                  <w:sz w:val="18"/>
                </w:rPr>
                <w:t>Q2: What types of control systems do managers use?</w:t>
              </w:r>
            </w:ins>
          </w:p>
        </w:tc>
        <w:tc>
          <w:tcPr>
            <w:tcW w:w="720" w:type="dxa"/>
          </w:tcPr>
          <w:p w:rsidR="00B878C8" w:rsidRDefault="00C81EFC">
            <w:pPr>
              <w:rPr>
                <w:ins w:id="9" w:author="mbs242" w:date="2010-07-12T14:20:00Z"/>
                <w:sz w:val="18"/>
              </w:rPr>
            </w:pPr>
            <w:ins w:id="10" w:author="mbs242" w:date="2010-07-12T14:30:00Z">
              <w:r>
                <w:rPr>
                  <w:sz w:val="18"/>
                </w:rPr>
                <w:t>5-</w:t>
              </w:r>
            </w:ins>
            <w:ins w:id="11" w:author="mbs242" w:date="2010-07-12T14:44:00Z">
              <w:r w:rsidR="00584842">
                <w:rPr>
                  <w:sz w:val="18"/>
                </w:rPr>
                <w:t>8</w:t>
              </w:r>
            </w:ins>
          </w:p>
        </w:tc>
        <w:tc>
          <w:tcPr>
            <w:tcW w:w="1458" w:type="dxa"/>
          </w:tcPr>
          <w:p w:rsidR="00B878C8" w:rsidRDefault="00675492">
            <w:pPr>
              <w:rPr>
                <w:ins w:id="12" w:author="mbs242" w:date="2010-07-12T14:20:00Z"/>
                <w:sz w:val="18"/>
              </w:rPr>
            </w:pPr>
            <w:ins w:id="13" w:author="mbs242" w:date="2010-07-16T14:57:00Z">
              <w:r>
                <w:rPr>
                  <w:sz w:val="18"/>
                </w:rPr>
                <w:t>13 - 14</w:t>
              </w:r>
            </w:ins>
          </w:p>
        </w:tc>
        <w:tc>
          <w:tcPr>
            <w:tcW w:w="1332" w:type="dxa"/>
          </w:tcPr>
          <w:p w:rsidR="00B878C8" w:rsidRDefault="00B878C8">
            <w:pPr>
              <w:rPr>
                <w:ins w:id="14" w:author="mbs242" w:date="2010-07-12T14:20:00Z"/>
                <w:sz w:val="18"/>
              </w:rPr>
            </w:pPr>
          </w:p>
        </w:tc>
        <w:tc>
          <w:tcPr>
            <w:tcW w:w="900" w:type="dxa"/>
          </w:tcPr>
          <w:p w:rsidR="00B878C8" w:rsidRDefault="00B878C8">
            <w:pPr>
              <w:rPr>
                <w:ins w:id="15" w:author="mbs242" w:date="2010-07-12T14:20:00Z"/>
                <w:sz w:val="18"/>
              </w:rPr>
            </w:pPr>
          </w:p>
        </w:tc>
        <w:tc>
          <w:tcPr>
            <w:tcW w:w="780" w:type="dxa"/>
          </w:tcPr>
          <w:p w:rsidR="00B878C8" w:rsidRDefault="00565948">
            <w:pPr>
              <w:rPr>
                <w:ins w:id="16" w:author="mbs242" w:date="2010-07-12T14:20:00Z"/>
                <w:sz w:val="18"/>
              </w:rPr>
            </w:pPr>
            <w:ins w:id="17" w:author="mbs242" w:date="2010-07-22T14:03:00Z">
              <w:r>
                <w:rPr>
                  <w:sz w:val="18"/>
                </w:rPr>
                <w:t>7</w:t>
              </w:r>
            </w:ins>
          </w:p>
        </w:tc>
        <w:tc>
          <w:tcPr>
            <w:tcW w:w="948" w:type="dxa"/>
          </w:tcPr>
          <w:p w:rsidR="00B878C8" w:rsidRDefault="00B878C8">
            <w:pPr>
              <w:rPr>
                <w:ins w:id="18" w:author="mbs242" w:date="2010-07-12T14:20:00Z"/>
                <w:sz w:val="18"/>
              </w:rPr>
            </w:pPr>
          </w:p>
        </w:tc>
      </w:tr>
      <w:tr w:rsidR="00000000">
        <w:tc>
          <w:tcPr>
            <w:tcW w:w="2718" w:type="dxa"/>
          </w:tcPr>
          <w:p w:rsidR="00000000" w:rsidRDefault="000679AE" w:rsidP="00B878C8">
            <w:pPr>
              <w:ind w:left="399" w:hanging="399"/>
              <w:rPr>
                <w:sz w:val="18"/>
              </w:rPr>
            </w:pPr>
            <w:r>
              <w:rPr>
                <w:sz w:val="18"/>
              </w:rPr>
              <w:t>Q</w:t>
            </w:r>
            <w:ins w:id="19" w:author="mbs242" w:date="2010-07-12T14:22:00Z">
              <w:r w:rsidR="00B878C8">
                <w:rPr>
                  <w:sz w:val="18"/>
                </w:rPr>
                <w:t>3</w:t>
              </w:r>
            </w:ins>
            <w:del w:id="20" w:author="mbs242" w:date="2010-07-12T14:22:00Z">
              <w:r w:rsidDel="00B878C8">
                <w:rPr>
                  <w:sz w:val="18"/>
                </w:rPr>
                <w:delText>2</w:delText>
              </w:r>
            </w:del>
            <w:r>
              <w:rPr>
                <w:sz w:val="18"/>
              </w:rPr>
              <w:t xml:space="preserve">: </w:t>
            </w:r>
            <w:r>
              <w:rPr>
                <w:sz w:val="18"/>
              </w:rPr>
              <w:tab/>
              <w:t xml:space="preserve">What is the role of accounting information in </w:t>
            </w:r>
            <w:ins w:id="21" w:author="mbs242" w:date="2010-07-12T14:21:00Z">
              <w:r w:rsidR="00B878C8">
                <w:rPr>
                  <w:sz w:val="18"/>
                </w:rPr>
                <w:t xml:space="preserve">strategic </w:t>
              </w:r>
            </w:ins>
            <w:r>
              <w:rPr>
                <w:sz w:val="18"/>
              </w:rPr>
              <w:t>management</w:t>
            </w:r>
            <w:del w:id="22" w:author="mbs242" w:date="2010-07-12T14:21:00Z">
              <w:r w:rsidDel="00B878C8">
                <w:rPr>
                  <w:sz w:val="18"/>
                </w:rPr>
                <w:delText xml:space="preserve"> decision making</w:delText>
              </w:r>
            </w:del>
            <w:r>
              <w:rPr>
                <w:sz w:val="18"/>
              </w:rPr>
              <w:t>?</w:t>
            </w:r>
          </w:p>
        </w:tc>
        <w:tc>
          <w:tcPr>
            <w:tcW w:w="720" w:type="dxa"/>
          </w:tcPr>
          <w:p w:rsidR="00000000" w:rsidRDefault="000679AE">
            <w:pPr>
              <w:rPr>
                <w:sz w:val="18"/>
              </w:rPr>
            </w:pPr>
            <w:del w:id="23" w:author="mbs242" w:date="2010-07-12T14:44:00Z">
              <w:r w:rsidDel="00584842">
                <w:rPr>
                  <w:sz w:val="18"/>
                </w:rPr>
                <w:delText>5-9</w:delText>
              </w:r>
            </w:del>
            <w:ins w:id="24" w:author="mbs242" w:date="2010-07-12T14:44:00Z">
              <w:r w:rsidR="00584842">
                <w:rPr>
                  <w:sz w:val="18"/>
                </w:rPr>
                <w:t>9-13</w:t>
              </w:r>
            </w:ins>
          </w:p>
        </w:tc>
        <w:tc>
          <w:tcPr>
            <w:tcW w:w="1458" w:type="dxa"/>
          </w:tcPr>
          <w:p w:rsidR="00000000" w:rsidRDefault="000679AE">
            <w:pPr>
              <w:rPr>
                <w:sz w:val="18"/>
              </w:rPr>
            </w:pPr>
            <w:del w:id="25" w:author="mbs242" w:date="2010-07-16T14:57:00Z">
              <w:r w:rsidDel="00675492">
                <w:rPr>
                  <w:sz w:val="18"/>
                </w:rPr>
                <w:delText>13-20, 32</w:delText>
              </w:r>
            </w:del>
            <w:ins w:id="26" w:author="mbs242" w:date="2010-07-16T14:57:00Z">
              <w:r w:rsidR="00675492">
                <w:rPr>
                  <w:sz w:val="18"/>
                </w:rPr>
                <w:t>15-23</w:t>
              </w:r>
            </w:ins>
          </w:p>
          <w:p w:rsidR="00000000" w:rsidRPr="001F496F" w:rsidRDefault="000679AE">
            <w:pPr>
              <w:rPr>
                <w:sz w:val="18"/>
                <w:highlight w:val="yellow"/>
                <w:rPrChange w:id="27" w:author="mbs242" w:date="2010-07-22T13:58:00Z">
                  <w:rPr>
                    <w:sz w:val="18"/>
                  </w:rPr>
                </w:rPrChange>
              </w:rPr>
            </w:pPr>
            <w:r w:rsidRPr="001F496F">
              <w:rPr>
                <w:sz w:val="18"/>
                <w:highlight w:val="yellow"/>
                <w:rPrChange w:id="28" w:author="mbs242" w:date="2010-07-22T13:58:00Z">
                  <w:rPr>
                    <w:sz w:val="18"/>
                  </w:rPr>
                </w:rPrChange>
              </w:rPr>
              <w:t>S: 60-62</w:t>
            </w:r>
          </w:p>
          <w:p w:rsidR="00000000" w:rsidRDefault="000679AE">
            <w:pPr>
              <w:rPr>
                <w:sz w:val="18"/>
              </w:rPr>
            </w:pPr>
            <w:r w:rsidRPr="001F496F">
              <w:rPr>
                <w:sz w:val="18"/>
                <w:highlight w:val="yellow"/>
                <w:rPrChange w:id="29" w:author="mbs242" w:date="2010-07-22T13:58:00Z">
                  <w:rPr>
                    <w:sz w:val="18"/>
                  </w:rPr>
                </w:rPrChange>
              </w:rPr>
              <w:t>W: 68-70, 80</w:t>
            </w:r>
          </w:p>
        </w:tc>
        <w:tc>
          <w:tcPr>
            <w:tcW w:w="1332" w:type="dxa"/>
          </w:tcPr>
          <w:p w:rsidR="00000000" w:rsidRDefault="000679AE">
            <w:pPr>
              <w:rPr>
                <w:sz w:val="18"/>
              </w:rPr>
            </w:pPr>
            <w:r>
              <w:rPr>
                <w:sz w:val="18"/>
              </w:rPr>
              <w:t>3</w:t>
            </w:r>
          </w:p>
        </w:tc>
        <w:tc>
          <w:tcPr>
            <w:tcW w:w="900" w:type="dxa"/>
          </w:tcPr>
          <w:p w:rsidR="00000000" w:rsidRDefault="000679AE">
            <w:pPr>
              <w:rPr>
                <w:sz w:val="18"/>
              </w:rPr>
            </w:pPr>
          </w:p>
        </w:tc>
        <w:tc>
          <w:tcPr>
            <w:tcW w:w="780" w:type="dxa"/>
          </w:tcPr>
          <w:p w:rsidR="00000000" w:rsidRDefault="000679AE">
            <w:pPr>
              <w:rPr>
                <w:sz w:val="18"/>
              </w:rPr>
            </w:pPr>
            <w:r>
              <w:rPr>
                <w:sz w:val="18"/>
              </w:rPr>
              <w:t>3, 4</w:t>
            </w:r>
          </w:p>
        </w:tc>
        <w:tc>
          <w:tcPr>
            <w:tcW w:w="948" w:type="dxa"/>
          </w:tcPr>
          <w:p w:rsidR="00000000" w:rsidRDefault="000679AE">
            <w:pPr>
              <w:rPr>
                <w:sz w:val="18"/>
              </w:rPr>
            </w:pPr>
            <w:r>
              <w:rPr>
                <w:sz w:val="18"/>
              </w:rPr>
              <w:t xml:space="preserve"> </w:t>
            </w:r>
          </w:p>
        </w:tc>
      </w:tr>
      <w:tr w:rsidR="00224CD9" w:rsidTr="00D17156">
        <w:tc>
          <w:tcPr>
            <w:tcW w:w="2718" w:type="dxa"/>
          </w:tcPr>
          <w:p w:rsidR="00224CD9" w:rsidRDefault="00224CD9" w:rsidP="00D17156">
            <w:pPr>
              <w:ind w:left="399" w:hanging="399"/>
              <w:rPr>
                <w:sz w:val="18"/>
              </w:rPr>
            </w:pPr>
            <w:moveToRangeStart w:id="30" w:author="mbs242" w:date="2010-07-12T14:22:00Z" w:name="move266707885"/>
            <w:moveTo w:id="31" w:author="mbs242" w:date="2010-07-12T14:22:00Z">
              <w:r>
                <w:rPr>
                  <w:sz w:val="18"/>
                </w:rPr>
                <w:t>Q</w:t>
              </w:r>
            </w:moveTo>
            <w:ins w:id="32" w:author="mbs242" w:date="2010-07-12T14:22:00Z">
              <w:r>
                <w:rPr>
                  <w:sz w:val="18"/>
                </w:rPr>
                <w:t>4</w:t>
              </w:r>
            </w:ins>
            <w:moveTo w:id="33" w:author="mbs242" w:date="2010-07-12T14:22:00Z">
              <w:del w:id="34" w:author="mbs242" w:date="2010-07-12T14:22:00Z">
                <w:r w:rsidDel="00224CD9">
                  <w:rPr>
                    <w:sz w:val="18"/>
                  </w:rPr>
                  <w:delText>5</w:delText>
                </w:r>
              </w:del>
              <w:r>
                <w:rPr>
                  <w:sz w:val="18"/>
                </w:rPr>
                <w:t xml:space="preserve">: </w:t>
              </w:r>
              <w:r>
                <w:rPr>
                  <w:sz w:val="18"/>
                </w:rPr>
                <w:tab/>
                <w:t>What information is relevant for decision making?</w:t>
              </w:r>
            </w:moveTo>
          </w:p>
        </w:tc>
        <w:tc>
          <w:tcPr>
            <w:tcW w:w="720" w:type="dxa"/>
          </w:tcPr>
          <w:p w:rsidR="00224CD9" w:rsidRDefault="00224CD9" w:rsidP="00D17156">
            <w:pPr>
              <w:rPr>
                <w:sz w:val="18"/>
              </w:rPr>
            </w:pPr>
            <w:moveTo w:id="35" w:author="mbs242" w:date="2010-07-12T14:22:00Z">
              <w:del w:id="36" w:author="mbs242" w:date="2010-07-12T14:44:00Z">
                <w:r w:rsidDel="00584842">
                  <w:rPr>
                    <w:sz w:val="18"/>
                  </w:rPr>
                  <w:delText>19-22</w:delText>
                </w:r>
              </w:del>
            </w:moveTo>
            <w:ins w:id="37" w:author="mbs242" w:date="2010-07-12T14:44:00Z">
              <w:r w:rsidR="00584842">
                <w:rPr>
                  <w:sz w:val="18"/>
                </w:rPr>
                <w:t>14-17</w:t>
              </w:r>
            </w:ins>
          </w:p>
        </w:tc>
        <w:tc>
          <w:tcPr>
            <w:tcW w:w="1458" w:type="dxa"/>
          </w:tcPr>
          <w:p w:rsidR="00224CD9" w:rsidRDefault="00224CD9" w:rsidP="00D17156">
            <w:pPr>
              <w:rPr>
                <w:sz w:val="18"/>
              </w:rPr>
            </w:pPr>
            <w:moveTo w:id="38" w:author="mbs242" w:date="2010-07-12T14:22:00Z">
              <w:del w:id="39" w:author="mbs242" w:date="2010-07-16T14:57:00Z">
                <w:r w:rsidDel="00675492">
                  <w:rPr>
                    <w:sz w:val="18"/>
                  </w:rPr>
                  <w:delText>45-51</w:delText>
                </w:r>
              </w:del>
            </w:moveTo>
            <w:ins w:id="40" w:author="mbs242" w:date="2010-07-16T14:57:00Z">
              <w:r w:rsidR="00675492">
                <w:rPr>
                  <w:sz w:val="18"/>
                </w:rPr>
                <w:t>24-30</w:t>
              </w:r>
            </w:ins>
          </w:p>
          <w:p w:rsidR="00224CD9" w:rsidRDefault="00224CD9" w:rsidP="00D17156">
            <w:pPr>
              <w:rPr>
                <w:sz w:val="18"/>
              </w:rPr>
            </w:pPr>
            <w:moveTo w:id="41" w:author="mbs242" w:date="2010-07-12T14:22:00Z">
              <w:r>
                <w:rPr>
                  <w:sz w:val="18"/>
                </w:rPr>
                <w:t>S: 63-65</w:t>
              </w:r>
            </w:moveTo>
          </w:p>
          <w:p w:rsidR="00224CD9" w:rsidRDefault="00224CD9" w:rsidP="00D17156">
            <w:pPr>
              <w:rPr>
                <w:sz w:val="18"/>
              </w:rPr>
            </w:pPr>
            <w:moveTo w:id="42" w:author="mbs242" w:date="2010-07-12T14:22:00Z">
              <w:r>
                <w:rPr>
                  <w:sz w:val="18"/>
                </w:rPr>
                <w:t>W: 74, 75, 77, 79, 81, 82</w:t>
              </w:r>
            </w:moveTo>
          </w:p>
        </w:tc>
        <w:tc>
          <w:tcPr>
            <w:tcW w:w="1332" w:type="dxa"/>
          </w:tcPr>
          <w:p w:rsidR="00224CD9" w:rsidRDefault="00224CD9" w:rsidP="00D17156">
            <w:pPr>
              <w:rPr>
                <w:sz w:val="18"/>
              </w:rPr>
            </w:pPr>
            <w:moveTo w:id="43" w:author="mbs242" w:date="2010-07-12T14:22:00Z">
              <w:r>
                <w:rPr>
                  <w:sz w:val="18"/>
                </w:rPr>
                <w:t>4</w:t>
              </w:r>
            </w:moveTo>
          </w:p>
        </w:tc>
        <w:tc>
          <w:tcPr>
            <w:tcW w:w="900" w:type="dxa"/>
          </w:tcPr>
          <w:p w:rsidR="00224CD9" w:rsidRDefault="00224CD9" w:rsidP="00D17156">
            <w:pPr>
              <w:rPr>
                <w:sz w:val="18"/>
              </w:rPr>
            </w:pPr>
            <w:moveTo w:id="44" w:author="mbs242" w:date="2010-07-12T14:22:00Z">
              <w:r>
                <w:rPr>
                  <w:sz w:val="18"/>
                </w:rPr>
                <w:t>1</w:t>
              </w:r>
            </w:moveTo>
          </w:p>
        </w:tc>
        <w:tc>
          <w:tcPr>
            <w:tcW w:w="780" w:type="dxa"/>
          </w:tcPr>
          <w:p w:rsidR="00224CD9" w:rsidRDefault="00224CD9" w:rsidP="00D17156">
            <w:pPr>
              <w:rPr>
                <w:sz w:val="18"/>
              </w:rPr>
            </w:pPr>
            <w:moveTo w:id="45" w:author="mbs242" w:date="2010-07-12T14:22:00Z">
              <w:r>
                <w:rPr>
                  <w:sz w:val="18"/>
                </w:rPr>
                <w:t>2</w:t>
              </w:r>
            </w:moveTo>
          </w:p>
        </w:tc>
        <w:tc>
          <w:tcPr>
            <w:tcW w:w="948" w:type="dxa"/>
          </w:tcPr>
          <w:p w:rsidR="00224CD9" w:rsidRDefault="00224CD9" w:rsidP="00D17156">
            <w:pPr>
              <w:rPr>
                <w:sz w:val="18"/>
              </w:rPr>
            </w:pPr>
            <w:moveTo w:id="46" w:author="mbs242" w:date="2010-07-12T14:22:00Z">
              <w:r>
                <w:rPr>
                  <w:sz w:val="18"/>
                </w:rPr>
                <w:t>1, 2</w:t>
              </w:r>
            </w:moveTo>
          </w:p>
        </w:tc>
      </w:tr>
      <w:moveToRangeEnd w:id="30"/>
      <w:tr w:rsidR="00224CD9">
        <w:trPr>
          <w:ins w:id="47" w:author="mbs242" w:date="2010-07-12T14:23:00Z"/>
        </w:trPr>
        <w:tc>
          <w:tcPr>
            <w:tcW w:w="2718" w:type="dxa"/>
          </w:tcPr>
          <w:p w:rsidR="00224CD9" w:rsidRDefault="00224CD9">
            <w:pPr>
              <w:ind w:left="399" w:hanging="399"/>
              <w:rPr>
                <w:ins w:id="48" w:author="mbs242" w:date="2010-07-12T14:23:00Z"/>
                <w:sz w:val="18"/>
              </w:rPr>
            </w:pPr>
            <w:ins w:id="49" w:author="mbs242" w:date="2010-07-12T14:23:00Z">
              <w:r>
                <w:rPr>
                  <w:sz w:val="18"/>
                </w:rPr>
                <w:t>Q5 How does business risk affect management decision making?</w:t>
              </w:r>
            </w:ins>
          </w:p>
        </w:tc>
        <w:tc>
          <w:tcPr>
            <w:tcW w:w="720" w:type="dxa"/>
          </w:tcPr>
          <w:p w:rsidR="00224CD9" w:rsidRDefault="00584842">
            <w:pPr>
              <w:rPr>
                <w:ins w:id="50" w:author="mbs242" w:date="2010-07-12T14:23:00Z"/>
                <w:sz w:val="18"/>
              </w:rPr>
            </w:pPr>
            <w:ins w:id="51" w:author="mbs242" w:date="2010-07-12T14:44:00Z">
              <w:r>
                <w:rPr>
                  <w:sz w:val="18"/>
                </w:rPr>
                <w:t>18-21</w:t>
              </w:r>
            </w:ins>
          </w:p>
        </w:tc>
        <w:tc>
          <w:tcPr>
            <w:tcW w:w="1458" w:type="dxa"/>
          </w:tcPr>
          <w:p w:rsidR="00224CD9" w:rsidRDefault="00675492">
            <w:pPr>
              <w:rPr>
                <w:ins w:id="52" w:author="mbs242" w:date="2010-07-12T14:23:00Z"/>
                <w:sz w:val="18"/>
              </w:rPr>
            </w:pPr>
            <w:ins w:id="53" w:author="mbs242" w:date="2010-07-16T14:57:00Z">
              <w:r>
                <w:rPr>
                  <w:sz w:val="18"/>
                </w:rPr>
                <w:t>31-32</w:t>
              </w:r>
            </w:ins>
          </w:p>
        </w:tc>
        <w:tc>
          <w:tcPr>
            <w:tcW w:w="1332" w:type="dxa"/>
          </w:tcPr>
          <w:p w:rsidR="00224CD9" w:rsidRDefault="00224CD9">
            <w:pPr>
              <w:rPr>
                <w:ins w:id="54" w:author="mbs242" w:date="2010-07-12T14:23:00Z"/>
                <w:sz w:val="18"/>
              </w:rPr>
            </w:pPr>
          </w:p>
        </w:tc>
        <w:tc>
          <w:tcPr>
            <w:tcW w:w="900" w:type="dxa"/>
          </w:tcPr>
          <w:p w:rsidR="00224CD9" w:rsidRDefault="00224CD9">
            <w:pPr>
              <w:rPr>
                <w:ins w:id="55" w:author="mbs242" w:date="2010-07-12T14:23:00Z"/>
                <w:sz w:val="18"/>
              </w:rPr>
            </w:pPr>
          </w:p>
        </w:tc>
        <w:tc>
          <w:tcPr>
            <w:tcW w:w="780" w:type="dxa"/>
          </w:tcPr>
          <w:p w:rsidR="00224CD9" w:rsidRDefault="00224CD9">
            <w:pPr>
              <w:rPr>
                <w:ins w:id="56" w:author="mbs242" w:date="2010-07-12T14:23:00Z"/>
                <w:sz w:val="18"/>
              </w:rPr>
            </w:pPr>
          </w:p>
        </w:tc>
        <w:tc>
          <w:tcPr>
            <w:tcW w:w="948" w:type="dxa"/>
          </w:tcPr>
          <w:p w:rsidR="00224CD9" w:rsidRDefault="00224CD9">
            <w:pPr>
              <w:rPr>
                <w:ins w:id="57" w:author="mbs242" w:date="2010-07-12T14:23:00Z"/>
                <w:sz w:val="18"/>
              </w:rPr>
            </w:pPr>
          </w:p>
        </w:tc>
      </w:tr>
      <w:tr w:rsidR="00000000">
        <w:tc>
          <w:tcPr>
            <w:tcW w:w="2718" w:type="dxa"/>
          </w:tcPr>
          <w:p w:rsidR="00000000" w:rsidRDefault="000679AE" w:rsidP="00224CD9">
            <w:pPr>
              <w:ind w:left="399" w:hanging="399"/>
              <w:rPr>
                <w:sz w:val="18"/>
              </w:rPr>
            </w:pPr>
            <w:r>
              <w:rPr>
                <w:sz w:val="18"/>
              </w:rPr>
              <w:t>Q</w:t>
            </w:r>
            <w:ins w:id="58" w:author="mbs242" w:date="2010-07-12T14:24:00Z">
              <w:r w:rsidR="00224CD9">
                <w:rPr>
                  <w:sz w:val="18"/>
                </w:rPr>
                <w:t>6</w:t>
              </w:r>
            </w:ins>
            <w:del w:id="59" w:author="mbs242" w:date="2010-07-12T14:24:00Z">
              <w:r w:rsidDel="00224CD9">
                <w:rPr>
                  <w:sz w:val="18"/>
                </w:rPr>
                <w:delText>3</w:delText>
              </w:r>
            </w:del>
            <w:r>
              <w:rPr>
                <w:sz w:val="18"/>
              </w:rPr>
              <w:t xml:space="preserve">: </w:t>
            </w:r>
            <w:r>
              <w:rPr>
                <w:sz w:val="18"/>
              </w:rPr>
              <w:tab/>
              <w:t xml:space="preserve">How do </w:t>
            </w:r>
            <w:del w:id="60" w:author="mbs242" w:date="2010-07-12T14:23:00Z">
              <w:r w:rsidDel="00224CD9">
                <w:rPr>
                  <w:sz w:val="18"/>
                </w:rPr>
                <w:delText xml:space="preserve">uncertainties and </w:delText>
              </w:r>
            </w:del>
            <w:r>
              <w:rPr>
                <w:sz w:val="18"/>
              </w:rPr>
              <w:t xml:space="preserve">biases affect </w:t>
            </w:r>
            <w:ins w:id="61" w:author="mbs242" w:date="2010-07-12T14:23:00Z">
              <w:r w:rsidR="00224CD9">
                <w:rPr>
                  <w:sz w:val="18"/>
                </w:rPr>
                <w:t xml:space="preserve">management </w:t>
              </w:r>
            </w:ins>
            <w:del w:id="62" w:author="mbs242" w:date="2010-07-12T14:23:00Z">
              <w:r w:rsidDel="00224CD9">
                <w:rPr>
                  <w:sz w:val="18"/>
                </w:rPr>
                <w:delText xml:space="preserve">the quality of </w:delText>
              </w:r>
            </w:del>
            <w:r>
              <w:rPr>
                <w:sz w:val="18"/>
              </w:rPr>
              <w:t>decision</w:t>
            </w:r>
            <w:ins w:id="63" w:author="mbs242" w:date="2010-07-12T14:23:00Z">
              <w:r w:rsidR="00224CD9">
                <w:rPr>
                  <w:sz w:val="18"/>
                </w:rPr>
                <w:t xml:space="preserve"> making</w:t>
              </w:r>
            </w:ins>
            <w:del w:id="64" w:author="mbs242" w:date="2010-07-12T14:23:00Z">
              <w:r w:rsidDel="00224CD9">
                <w:rPr>
                  <w:sz w:val="18"/>
                </w:rPr>
                <w:delText>s</w:delText>
              </w:r>
            </w:del>
            <w:r>
              <w:rPr>
                <w:sz w:val="18"/>
              </w:rPr>
              <w:t>?</w:t>
            </w:r>
          </w:p>
        </w:tc>
        <w:tc>
          <w:tcPr>
            <w:tcW w:w="720" w:type="dxa"/>
          </w:tcPr>
          <w:p w:rsidR="00000000" w:rsidRDefault="000679AE">
            <w:pPr>
              <w:rPr>
                <w:sz w:val="18"/>
              </w:rPr>
            </w:pPr>
            <w:del w:id="65" w:author="mbs242" w:date="2010-07-12T14:44:00Z">
              <w:r w:rsidDel="00584842">
                <w:rPr>
                  <w:sz w:val="18"/>
                </w:rPr>
                <w:delText>10-13</w:delText>
              </w:r>
            </w:del>
            <w:ins w:id="66" w:author="mbs242" w:date="2010-07-12T14:44:00Z">
              <w:r w:rsidR="00584842">
                <w:rPr>
                  <w:sz w:val="18"/>
                </w:rPr>
                <w:t>22-24</w:t>
              </w:r>
            </w:ins>
          </w:p>
        </w:tc>
        <w:tc>
          <w:tcPr>
            <w:tcW w:w="1458" w:type="dxa"/>
          </w:tcPr>
          <w:p w:rsidR="00000000" w:rsidRDefault="000679AE">
            <w:pPr>
              <w:rPr>
                <w:sz w:val="18"/>
              </w:rPr>
            </w:pPr>
            <w:del w:id="67" w:author="mbs242" w:date="2010-07-16T14:57:00Z">
              <w:r w:rsidDel="00675492">
                <w:rPr>
                  <w:sz w:val="18"/>
                </w:rPr>
                <w:delText>21-30</w:delText>
              </w:r>
            </w:del>
            <w:ins w:id="68" w:author="mbs242" w:date="2010-07-16T14:57:00Z">
              <w:r w:rsidR="00675492">
                <w:rPr>
                  <w:sz w:val="18"/>
                </w:rPr>
                <w:t>33-40</w:t>
              </w:r>
            </w:ins>
          </w:p>
          <w:p w:rsidR="00000000" w:rsidRDefault="000679AE">
            <w:pPr>
              <w:rPr>
                <w:sz w:val="18"/>
              </w:rPr>
            </w:pPr>
            <w:r w:rsidRPr="001F496F">
              <w:rPr>
                <w:sz w:val="18"/>
                <w:highlight w:val="yellow"/>
                <w:rPrChange w:id="69" w:author="mbs242" w:date="2010-07-22T13:59:00Z">
                  <w:rPr>
                    <w:sz w:val="18"/>
                  </w:rPr>
                </w:rPrChange>
              </w:rPr>
              <w:t>W: 72, 73</w:t>
            </w:r>
          </w:p>
        </w:tc>
        <w:tc>
          <w:tcPr>
            <w:tcW w:w="1332" w:type="dxa"/>
          </w:tcPr>
          <w:p w:rsidR="00000000" w:rsidRDefault="000679AE">
            <w:pPr>
              <w:rPr>
                <w:sz w:val="18"/>
              </w:rPr>
            </w:pPr>
            <w:r>
              <w:rPr>
                <w:sz w:val="18"/>
              </w:rPr>
              <w:t>2</w:t>
            </w:r>
          </w:p>
        </w:tc>
        <w:tc>
          <w:tcPr>
            <w:tcW w:w="900" w:type="dxa"/>
          </w:tcPr>
          <w:p w:rsidR="00000000" w:rsidRDefault="000679AE">
            <w:pPr>
              <w:rPr>
                <w:sz w:val="18"/>
              </w:rPr>
            </w:pPr>
          </w:p>
        </w:tc>
        <w:tc>
          <w:tcPr>
            <w:tcW w:w="780" w:type="dxa"/>
          </w:tcPr>
          <w:p w:rsidR="00000000" w:rsidRDefault="000679AE" w:rsidP="00565948">
            <w:pPr>
              <w:rPr>
                <w:sz w:val="18"/>
              </w:rPr>
            </w:pPr>
            <w:r>
              <w:rPr>
                <w:sz w:val="18"/>
              </w:rPr>
              <w:t>1, 5</w:t>
            </w:r>
            <w:del w:id="70" w:author="mbs242" w:date="2010-07-22T14:02:00Z">
              <w:r w:rsidDel="00565948">
                <w:rPr>
                  <w:sz w:val="18"/>
                </w:rPr>
                <w:delText>, 7</w:delText>
              </w:r>
            </w:del>
          </w:p>
        </w:tc>
        <w:tc>
          <w:tcPr>
            <w:tcW w:w="948" w:type="dxa"/>
          </w:tcPr>
          <w:p w:rsidR="00000000" w:rsidRDefault="000679AE">
            <w:pPr>
              <w:rPr>
                <w:sz w:val="18"/>
              </w:rPr>
            </w:pPr>
            <w:r>
              <w:rPr>
                <w:sz w:val="18"/>
              </w:rPr>
              <w:t>1</w:t>
            </w:r>
          </w:p>
        </w:tc>
      </w:tr>
      <w:tr w:rsidR="00000000">
        <w:tc>
          <w:tcPr>
            <w:tcW w:w="2718" w:type="dxa"/>
          </w:tcPr>
          <w:p w:rsidR="00000000" w:rsidRDefault="000679AE">
            <w:pPr>
              <w:ind w:left="399" w:hanging="399"/>
              <w:rPr>
                <w:sz w:val="18"/>
              </w:rPr>
            </w:pPr>
            <w:r>
              <w:rPr>
                <w:sz w:val="18"/>
              </w:rPr>
              <w:t>Q</w:t>
            </w:r>
            <w:ins w:id="71" w:author="mbs242" w:date="2010-07-12T14:23:00Z">
              <w:r w:rsidR="00224CD9">
                <w:rPr>
                  <w:sz w:val="18"/>
                </w:rPr>
                <w:t>7</w:t>
              </w:r>
            </w:ins>
            <w:del w:id="72" w:author="mbs242" w:date="2010-07-12T14:23:00Z">
              <w:r w:rsidDel="00224CD9">
                <w:rPr>
                  <w:sz w:val="18"/>
                </w:rPr>
                <w:delText>4</w:delText>
              </w:r>
            </w:del>
            <w:r>
              <w:rPr>
                <w:sz w:val="18"/>
              </w:rPr>
              <w:t xml:space="preserve">: </w:t>
            </w:r>
            <w:r>
              <w:rPr>
                <w:sz w:val="18"/>
              </w:rPr>
              <w:tab/>
              <w:t>H</w:t>
            </w:r>
            <w:r>
              <w:rPr>
                <w:sz w:val="18"/>
              </w:rPr>
              <w:t>ow can managers make higher-quality decisions?</w:t>
            </w:r>
          </w:p>
        </w:tc>
        <w:tc>
          <w:tcPr>
            <w:tcW w:w="720" w:type="dxa"/>
          </w:tcPr>
          <w:p w:rsidR="00000000" w:rsidRDefault="000679AE">
            <w:pPr>
              <w:rPr>
                <w:sz w:val="18"/>
              </w:rPr>
            </w:pPr>
            <w:del w:id="73" w:author="mbs242" w:date="2010-07-12T14:44:00Z">
              <w:r w:rsidDel="00584842">
                <w:rPr>
                  <w:sz w:val="18"/>
                </w:rPr>
                <w:delText>14-18</w:delText>
              </w:r>
            </w:del>
            <w:ins w:id="74" w:author="mbs242" w:date="2010-07-12T14:44:00Z">
              <w:r w:rsidR="00584842">
                <w:rPr>
                  <w:sz w:val="18"/>
                </w:rPr>
                <w:t>25-29</w:t>
              </w:r>
            </w:ins>
          </w:p>
        </w:tc>
        <w:tc>
          <w:tcPr>
            <w:tcW w:w="1458" w:type="dxa"/>
          </w:tcPr>
          <w:p w:rsidR="00000000" w:rsidRDefault="000679AE">
            <w:pPr>
              <w:rPr>
                <w:sz w:val="18"/>
              </w:rPr>
            </w:pPr>
            <w:del w:id="75" w:author="mbs242" w:date="2010-07-22T13:59:00Z">
              <w:r w:rsidDel="001F496F">
                <w:rPr>
                  <w:sz w:val="18"/>
                </w:rPr>
                <w:delText>31, 34-44</w:delText>
              </w:r>
            </w:del>
            <w:ins w:id="76" w:author="mbs242" w:date="2010-07-22T13:59:00Z">
              <w:r w:rsidR="001F496F">
                <w:rPr>
                  <w:sz w:val="18"/>
                </w:rPr>
                <w:t>41-53</w:t>
              </w:r>
            </w:ins>
          </w:p>
          <w:p w:rsidR="00000000" w:rsidRPr="001F496F" w:rsidRDefault="000679AE">
            <w:pPr>
              <w:rPr>
                <w:sz w:val="18"/>
                <w:highlight w:val="yellow"/>
                <w:rPrChange w:id="77" w:author="mbs242" w:date="2010-07-22T13:59:00Z">
                  <w:rPr>
                    <w:sz w:val="18"/>
                  </w:rPr>
                </w:rPrChange>
              </w:rPr>
            </w:pPr>
            <w:r w:rsidRPr="001F496F">
              <w:rPr>
                <w:sz w:val="18"/>
                <w:highlight w:val="yellow"/>
                <w:rPrChange w:id="78" w:author="mbs242" w:date="2010-07-22T13:59:00Z">
                  <w:rPr>
                    <w:sz w:val="18"/>
                  </w:rPr>
                </w:rPrChange>
              </w:rPr>
              <w:t>S: 58</w:t>
            </w:r>
          </w:p>
          <w:p w:rsidR="00000000" w:rsidRDefault="000679AE">
            <w:pPr>
              <w:rPr>
                <w:sz w:val="18"/>
              </w:rPr>
            </w:pPr>
            <w:r w:rsidRPr="001F496F">
              <w:rPr>
                <w:sz w:val="18"/>
                <w:highlight w:val="yellow"/>
                <w:rPrChange w:id="79" w:author="mbs242" w:date="2010-07-22T13:59:00Z">
                  <w:rPr>
                    <w:sz w:val="18"/>
                  </w:rPr>
                </w:rPrChange>
              </w:rPr>
              <w:t>W: 71</w:t>
            </w:r>
          </w:p>
        </w:tc>
        <w:tc>
          <w:tcPr>
            <w:tcW w:w="1332" w:type="dxa"/>
          </w:tcPr>
          <w:p w:rsidR="00000000" w:rsidRDefault="000679AE">
            <w:pPr>
              <w:rPr>
                <w:sz w:val="18"/>
              </w:rPr>
            </w:pPr>
            <w:r>
              <w:rPr>
                <w:sz w:val="18"/>
              </w:rPr>
              <w:t>2</w:t>
            </w:r>
          </w:p>
        </w:tc>
        <w:tc>
          <w:tcPr>
            <w:tcW w:w="900" w:type="dxa"/>
          </w:tcPr>
          <w:p w:rsidR="00000000" w:rsidRDefault="000679AE">
            <w:pPr>
              <w:rPr>
                <w:sz w:val="18"/>
              </w:rPr>
            </w:pPr>
          </w:p>
        </w:tc>
        <w:tc>
          <w:tcPr>
            <w:tcW w:w="780" w:type="dxa"/>
          </w:tcPr>
          <w:p w:rsidR="00000000" w:rsidRDefault="000679AE">
            <w:pPr>
              <w:rPr>
                <w:sz w:val="18"/>
              </w:rPr>
            </w:pPr>
            <w:r>
              <w:rPr>
                <w:sz w:val="18"/>
              </w:rPr>
              <w:t>4</w:t>
            </w:r>
            <w:ins w:id="80" w:author="mbs242" w:date="2010-07-22T14:03:00Z">
              <w:r w:rsidR="00565948">
                <w:rPr>
                  <w:sz w:val="18"/>
                </w:rPr>
                <w:t>, 8</w:t>
              </w:r>
            </w:ins>
          </w:p>
        </w:tc>
        <w:tc>
          <w:tcPr>
            <w:tcW w:w="948" w:type="dxa"/>
          </w:tcPr>
          <w:p w:rsidR="00000000" w:rsidRDefault="000679AE">
            <w:pPr>
              <w:rPr>
                <w:sz w:val="18"/>
              </w:rPr>
            </w:pPr>
          </w:p>
        </w:tc>
      </w:tr>
      <w:tr w:rsidR="00000000" w:rsidDel="00224CD9">
        <w:tc>
          <w:tcPr>
            <w:tcW w:w="2718" w:type="dxa"/>
          </w:tcPr>
          <w:p w:rsidR="00000000" w:rsidDel="00224CD9" w:rsidRDefault="000679AE">
            <w:pPr>
              <w:ind w:left="399" w:hanging="399"/>
              <w:rPr>
                <w:sz w:val="18"/>
              </w:rPr>
            </w:pPr>
            <w:moveFromRangeStart w:id="81" w:author="mbs242" w:date="2010-07-12T14:22:00Z" w:name="move266707885"/>
            <w:moveFrom w:id="82" w:author="mbs242" w:date="2010-07-12T14:22:00Z">
              <w:r w:rsidDel="00224CD9">
                <w:rPr>
                  <w:sz w:val="18"/>
                </w:rPr>
                <w:t xml:space="preserve">Q5: </w:t>
              </w:r>
              <w:r w:rsidDel="00224CD9">
                <w:rPr>
                  <w:sz w:val="18"/>
                </w:rPr>
                <w:tab/>
                <w:t>What information is relevant for decision making?</w:t>
              </w:r>
            </w:moveFrom>
          </w:p>
        </w:tc>
        <w:tc>
          <w:tcPr>
            <w:tcW w:w="720" w:type="dxa"/>
          </w:tcPr>
          <w:p w:rsidR="00000000" w:rsidDel="00224CD9" w:rsidRDefault="000679AE">
            <w:pPr>
              <w:rPr>
                <w:sz w:val="18"/>
              </w:rPr>
            </w:pPr>
            <w:moveFrom w:id="83" w:author="mbs242" w:date="2010-07-12T14:22:00Z">
              <w:r w:rsidDel="00224CD9">
                <w:rPr>
                  <w:sz w:val="18"/>
                </w:rPr>
                <w:t>19-22</w:t>
              </w:r>
            </w:moveFrom>
          </w:p>
        </w:tc>
        <w:tc>
          <w:tcPr>
            <w:tcW w:w="1458" w:type="dxa"/>
          </w:tcPr>
          <w:p w:rsidR="00000000" w:rsidDel="00224CD9" w:rsidRDefault="000679AE">
            <w:pPr>
              <w:rPr>
                <w:sz w:val="18"/>
              </w:rPr>
            </w:pPr>
            <w:moveFrom w:id="84" w:author="mbs242" w:date="2010-07-12T14:22:00Z">
              <w:r w:rsidDel="00224CD9">
                <w:rPr>
                  <w:sz w:val="18"/>
                </w:rPr>
                <w:t>45-51</w:t>
              </w:r>
            </w:moveFrom>
          </w:p>
          <w:p w:rsidR="00000000" w:rsidDel="00224CD9" w:rsidRDefault="000679AE">
            <w:pPr>
              <w:rPr>
                <w:sz w:val="18"/>
              </w:rPr>
            </w:pPr>
            <w:moveFrom w:id="85" w:author="mbs242" w:date="2010-07-12T14:22:00Z">
              <w:r w:rsidDel="00224CD9">
                <w:rPr>
                  <w:sz w:val="18"/>
                </w:rPr>
                <w:t>S: 63-65</w:t>
              </w:r>
            </w:moveFrom>
          </w:p>
          <w:p w:rsidR="00000000" w:rsidDel="00224CD9" w:rsidRDefault="000679AE">
            <w:pPr>
              <w:rPr>
                <w:sz w:val="18"/>
              </w:rPr>
            </w:pPr>
            <w:moveFrom w:id="86" w:author="mbs242" w:date="2010-07-12T14:22:00Z">
              <w:r w:rsidDel="00224CD9">
                <w:rPr>
                  <w:sz w:val="18"/>
                </w:rPr>
                <w:t>W: 74, 75, 77, 79, 81, 82</w:t>
              </w:r>
            </w:moveFrom>
          </w:p>
        </w:tc>
        <w:tc>
          <w:tcPr>
            <w:tcW w:w="1332" w:type="dxa"/>
          </w:tcPr>
          <w:p w:rsidR="00000000" w:rsidDel="00224CD9" w:rsidRDefault="000679AE">
            <w:pPr>
              <w:rPr>
                <w:sz w:val="18"/>
              </w:rPr>
            </w:pPr>
            <w:moveFrom w:id="87" w:author="mbs242" w:date="2010-07-12T14:22:00Z">
              <w:r w:rsidDel="00224CD9">
                <w:rPr>
                  <w:sz w:val="18"/>
                </w:rPr>
                <w:t>4</w:t>
              </w:r>
            </w:moveFrom>
          </w:p>
        </w:tc>
        <w:tc>
          <w:tcPr>
            <w:tcW w:w="900" w:type="dxa"/>
          </w:tcPr>
          <w:p w:rsidR="00000000" w:rsidDel="00224CD9" w:rsidRDefault="000679AE">
            <w:pPr>
              <w:rPr>
                <w:sz w:val="18"/>
              </w:rPr>
            </w:pPr>
            <w:moveFrom w:id="88" w:author="mbs242" w:date="2010-07-12T14:22:00Z">
              <w:r w:rsidDel="00224CD9">
                <w:rPr>
                  <w:sz w:val="18"/>
                </w:rPr>
                <w:t>1</w:t>
              </w:r>
            </w:moveFrom>
          </w:p>
        </w:tc>
        <w:tc>
          <w:tcPr>
            <w:tcW w:w="780" w:type="dxa"/>
          </w:tcPr>
          <w:p w:rsidR="00000000" w:rsidDel="00224CD9" w:rsidRDefault="000679AE">
            <w:pPr>
              <w:rPr>
                <w:sz w:val="18"/>
              </w:rPr>
            </w:pPr>
            <w:moveFrom w:id="89" w:author="mbs242" w:date="2010-07-12T14:22:00Z">
              <w:r w:rsidDel="00224CD9">
                <w:rPr>
                  <w:sz w:val="18"/>
                </w:rPr>
                <w:t>2</w:t>
              </w:r>
            </w:moveFrom>
          </w:p>
        </w:tc>
        <w:tc>
          <w:tcPr>
            <w:tcW w:w="948" w:type="dxa"/>
          </w:tcPr>
          <w:p w:rsidR="00000000" w:rsidDel="00224CD9" w:rsidRDefault="000679AE">
            <w:pPr>
              <w:rPr>
                <w:sz w:val="18"/>
              </w:rPr>
            </w:pPr>
            <w:moveFrom w:id="90" w:author="mbs242" w:date="2010-07-12T14:22:00Z">
              <w:r w:rsidDel="00224CD9">
                <w:rPr>
                  <w:sz w:val="18"/>
                </w:rPr>
                <w:t>1, 2</w:t>
              </w:r>
            </w:moveFrom>
          </w:p>
        </w:tc>
      </w:tr>
      <w:moveFromRangeEnd w:id="81"/>
      <w:tr w:rsidR="00000000">
        <w:tc>
          <w:tcPr>
            <w:tcW w:w="2718" w:type="dxa"/>
          </w:tcPr>
          <w:p w:rsidR="00000000" w:rsidRDefault="000679AE">
            <w:pPr>
              <w:ind w:left="399" w:hanging="399"/>
              <w:rPr>
                <w:sz w:val="18"/>
              </w:rPr>
            </w:pPr>
            <w:r>
              <w:rPr>
                <w:sz w:val="18"/>
              </w:rPr>
              <w:t>Q</w:t>
            </w:r>
            <w:ins w:id="91" w:author="mbs242" w:date="2010-07-12T14:24:00Z">
              <w:r w:rsidR="00224CD9">
                <w:rPr>
                  <w:sz w:val="18"/>
                </w:rPr>
                <w:t>8</w:t>
              </w:r>
            </w:ins>
            <w:del w:id="92" w:author="mbs242" w:date="2010-07-12T14:23:00Z">
              <w:r w:rsidDel="00224CD9">
                <w:rPr>
                  <w:sz w:val="18"/>
                </w:rPr>
                <w:delText>6</w:delText>
              </w:r>
            </w:del>
            <w:r>
              <w:rPr>
                <w:sz w:val="18"/>
              </w:rPr>
              <w:t xml:space="preserve">: </w:t>
            </w:r>
            <w:r>
              <w:rPr>
                <w:sz w:val="18"/>
              </w:rPr>
              <w:tab/>
              <w:t>What is ethical decision making, and why is it importan</w:t>
            </w:r>
            <w:r>
              <w:rPr>
                <w:sz w:val="18"/>
              </w:rPr>
              <w:t>t?</w:t>
            </w:r>
          </w:p>
        </w:tc>
        <w:tc>
          <w:tcPr>
            <w:tcW w:w="720" w:type="dxa"/>
          </w:tcPr>
          <w:p w:rsidR="00000000" w:rsidRDefault="000679AE">
            <w:pPr>
              <w:rPr>
                <w:sz w:val="18"/>
              </w:rPr>
            </w:pPr>
            <w:del w:id="93" w:author="mbs242" w:date="2010-07-12T14:44:00Z">
              <w:r w:rsidDel="00584842">
                <w:rPr>
                  <w:sz w:val="18"/>
                </w:rPr>
                <w:delText>23-25</w:delText>
              </w:r>
            </w:del>
            <w:ins w:id="94" w:author="mbs242" w:date="2010-07-12T14:44:00Z">
              <w:r w:rsidR="00584842">
                <w:rPr>
                  <w:sz w:val="18"/>
                </w:rPr>
                <w:t>30-32</w:t>
              </w:r>
            </w:ins>
          </w:p>
        </w:tc>
        <w:tc>
          <w:tcPr>
            <w:tcW w:w="1458" w:type="dxa"/>
          </w:tcPr>
          <w:p w:rsidR="00000000" w:rsidRDefault="000679AE">
            <w:pPr>
              <w:rPr>
                <w:sz w:val="18"/>
              </w:rPr>
            </w:pPr>
            <w:del w:id="95" w:author="mbs242" w:date="2010-07-22T13:59:00Z">
              <w:r w:rsidDel="001F496F">
                <w:rPr>
                  <w:sz w:val="18"/>
                </w:rPr>
                <w:delText>52-57</w:delText>
              </w:r>
            </w:del>
            <w:ins w:id="96" w:author="mbs242" w:date="2010-07-22T13:59:00Z">
              <w:r w:rsidR="001F496F">
                <w:rPr>
                  <w:sz w:val="18"/>
                </w:rPr>
                <w:t>54-59</w:t>
              </w:r>
            </w:ins>
          </w:p>
          <w:p w:rsidR="00000000" w:rsidRPr="001F496F" w:rsidRDefault="000679AE">
            <w:pPr>
              <w:rPr>
                <w:sz w:val="18"/>
                <w:highlight w:val="yellow"/>
                <w:rPrChange w:id="97" w:author="mbs242" w:date="2010-07-22T13:59:00Z">
                  <w:rPr>
                    <w:sz w:val="18"/>
                  </w:rPr>
                </w:rPrChange>
              </w:rPr>
            </w:pPr>
            <w:r w:rsidRPr="001F496F">
              <w:rPr>
                <w:sz w:val="18"/>
                <w:highlight w:val="yellow"/>
                <w:rPrChange w:id="98" w:author="mbs242" w:date="2010-07-22T13:59:00Z">
                  <w:rPr>
                    <w:sz w:val="18"/>
                  </w:rPr>
                </w:rPrChange>
              </w:rPr>
              <w:t>S: 66</w:t>
            </w:r>
          </w:p>
          <w:p w:rsidR="00000000" w:rsidRDefault="000679AE">
            <w:pPr>
              <w:rPr>
                <w:sz w:val="18"/>
              </w:rPr>
            </w:pPr>
            <w:r w:rsidRPr="001F496F">
              <w:rPr>
                <w:sz w:val="18"/>
                <w:highlight w:val="yellow"/>
                <w:rPrChange w:id="99" w:author="mbs242" w:date="2010-07-22T13:59:00Z">
                  <w:rPr>
                    <w:sz w:val="18"/>
                  </w:rPr>
                </w:rPrChange>
              </w:rPr>
              <w:t>W: 76</w:t>
            </w:r>
          </w:p>
        </w:tc>
        <w:tc>
          <w:tcPr>
            <w:tcW w:w="1332" w:type="dxa"/>
          </w:tcPr>
          <w:p w:rsidR="00000000" w:rsidRDefault="000679AE">
            <w:pPr>
              <w:rPr>
                <w:sz w:val="18"/>
              </w:rPr>
            </w:pPr>
            <w:r>
              <w:rPr>
                <w:sz w:val="18"/>
              </w:rPr>
              <w:t>5</w:t>
            </w:r>
          </w:p>
        </w:tc>
        <w:tc>
          <w:tcPr>
            <w:tcW w:w="900" w:type="dxa"/>
          </w:tcPr>
          <w:p w:rsidR="00000000" w:rsidRDefault="000679AE">
            <w:pPr>
              <w:rPr>
                <w:sz w:val="18"/>
              </w:rPr>
            </w:pPr>
          </w:p>
        </w:tc>
        <w:tc>
          <w:tcPr>
            <w:tcW w:w="780" w:type="dxa"/>
          </w:tcPr>
          <w:p w:rsidR="00000000" w:rsidRDefault="000679AE">
            <w:pPr>
              <w:rPr>
                <w:sz w:val="18"/>
              </w:rPr>
            </w:pPr>
          </w:p>
        </w:tc>
        <w:tc>
          <w:tcPr>
            <w:tcW w:w="948" w:type="dxa"/>
          </w:tcPr>
          <w:p w:rsidR="00000000" w:rsidRDefault="000679AE">
            <w:pPr>
              <w:rPr>
                <w:sz w:val="18"/>
              </w:rPr>
            </w:pPr>
          </w:p>
        </w:tc>
      </w:tr>
    </w:tbl>
    <w:p w:rsidR="00000000" w:rsidRDefault="000679AE">
      <w:pPr>
        <w:ind w:left="3240"/>
        <w:rPr>
          <w:sz w:val="20"/>
        </w:rPr>
      </w:pPr>
      <w:commentRangeStart w:id="100"/>
      <w:r>
        <w:rPr>
          <w:sz w:val="20"/>
        </w:rPr>
        <w:t>S:  Questions from the study guide</w:t>
      </w:r>
    </w:p>
    <w:p w:rsidR="00000000" w:rsidRDefault="000679AE">
      <w:pPr>
        <w:ind w:left="3240"/>
        <w:rPr>
          <w:sz w:val="20"/>
        </w:rPr>
      </w:pPr>
      <w:r>
        <w:rPr>
          <w:sz w:val="20"/>
        </w:rPr>
        <w:t>W:  Questions from web quizzes on the student web site</w:t>
      </w:r>
    </w:p>
    <w:p w:rsidR="00000000" w:rsidRDefault="000679AE"/>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00"/>
        <w:gridCol w:w="741"/>
        <w:gridCol w:w="855"/>
        <w:gridCol w:w="969"/>
        <w:gridCol w:w="945"/>
        <w:gridCol w:w="1023"/>
        <w:gridCol w:w="1023"/>
      </w:tblGrid>
      <w:tr w:rsidR="00000000">
        <w:tc>
          <w:tcPr>
            <w:tcW w:w="3300" w:type="dxa"/>
            <w:tcBorders>
              <w:top w:val="single" w:sz="4" w:space="0" w:color="auto"/>
              <w:left w:val="single" w:sz="4" w:space="0" w:color="auto"/>
              <w:bottom w:val="single" w:sz="4" w:space="0" w:color="auto"/>
              <w:right w:val="single" w:sz="4" w:space="0" w:color="auto"/>
            </w:tcBorders>
            <w:vAlign w:val="center"/>
          </w:tcPr>
          <w:commentRangeEnd w:id="100"/>
          <w:p w:rsidR="00000000" w:rsidRDefault="008B1074">
            <w:pPr>
              <w:jc w:val="center"/>
              <w:rPr>
                <w:sz w:val="18"/>
              </w:rPr>
            </w:pPr>
            <w:r>
              <w:rPr>
                <w:rStyle w:val="CommentReference"/>
              </w:rPr>
              <w:commentReference w:id="100"/>
            </w:r>
            <w:r w:rsidR="000679AE">
              <w:rPr>
                <w:b/>
                <w:sz w:val="26"/>
              </w:rPr>
              <w:t>Level of Complexity*</w:t>
            </w:r>
          </w:p>
        </w:tc>
        <w:tc>
          <w:tcPr>
            <w:tcW w:w="741" w:type="dxa"/>
            <w:tcBorders>
              <w:top w:val="single" w:sz="4" w:space="0" w:color="auto"/>
              <w:left w:val="single" w:sz="4" w:space="0" w:color="auto"/>
              <w:bottom w:val="single" w:sz="4" w:space="0" w:color="auto"/>
              <w:right w:val="single" w:sz="4" w:space="0" w:color="auto"/>
            </w:tcBorders>
            <w:vAlign w:val="bottom"/>
          </w:tcPr>
          <w:p w:rsidR="00000000" w:rsidRDefault="000679AE">
            <w:pPr>
              <w:jc w:val="center"/>
              <w:rPr>
                <w:b/>
                <w:sz w:val="16"/>
              </w:rPr>
            </w:pPr>
            <w:r>
              <w:rPr>
                <w:b/>
                <w:sz w:val="16"/>
              </w:rPr>
              <w:t>True / False</w:t>
            </w:r>
          </w:p>
        </w:tc>
        <w:tc>
          <w:tcPr>
            <w:tcW w:w="855" w:type="dxa"/>
            <w:tcBorders>
              <w:top w:val="single" w:sz="4" w:space="0" w:color="auto"/>
              <w:left w:val="single" w:sz="4" w:space="0" w:color="auto"/>
              <w:bottom w:val="single" w:sz="4" w:space="0" w:color="auto"/>
              <w:right w:val="single" w:sz="4" w:space="0" w:color="auto"/>
            </w:tcBorders>
            <w:vAlign w:val="bottom"/>
          </w:tcPr>
          <w:p w:rsidR="00000000" w:rsidRDefault="000679AE">
            <w:pPr>
              <w:jc w:val="center"/>
              <w:rPr>
                <w:b/>
                <w:sz w:val="16"/>
              </w:rPr>
            </w:pPr>
            <w:r>
              <w:rPr>
                <w:b/>
                <w:sz w:val="16"/>
              </w:rPr>
              <w:t>Multiple Choice</w:t>
            </w:r>
          </w:p>
        </w:tc>
        <w:tc>
          <w:tcPr>
            <w:tcW w:w="969" w:type="dxa"/>
            <w:tcBorders>
              <w:top w:val="single" w:sz="4" w:space="0" w:color="auto"/>
              <w:left w:val="single" w:sz="4" w:space="0" w:color="auto"/>
              <w:bottom w:val="single" w:sz="4" w:space="0" w:color="auto"/>
              <w:right w:val="single" w:sz="4" w:space="0" w:color="auto"/>
            </w:tcBorders>
            <w:vAlign w:val="bottom"/>
          </w:tcPr>
          <w:p w:rsidR="00000000" w:rsidRDefault="000679AE">
            <w:pPr>
              <w:jc w:val="center"/>
              <w:rPr>
                <w:b/>
                <w:sz w:val="16"/>
              </w:rPr>
            </w:pPr>
            <w:r>
              <w:rPr>
                <w:b/>
                <w:sz w:val="16"/>
              </w:rPr>
              <w:t>Matching</w:t>
            </w:r>
          </w:p>
        </w:tc>
        <w:tc>
          <w:tcPr>
            <w:tcW w:w="945" w:type="dxa"/>
            <w:tcBorders>
              <w:top w:val="single" w:sz="4" w:space="0" w:color="auto"/>
              <w:left w:val="single" w:sz="4" w:space="0" w:color="auto"/>
              <w:bottom w:val="single" w:sz="4" w:space="0" w:color="auto"/>
              <w:right w:val="single" w:sz="4" w:space="0" w:color="auto"/>
            </w:tcBorders>
            <w:vAlign w:val="bottom"/>
          </w:tcPr>
          <w:p w:rsidR="00000000" w:rsidRDefault="000679AE">
            <w:pPr>
              <w:jc w:val="center"/>
              <w:rPr>
                <w:b/>
                <w:sz w:val="16"/>
              </w:rPr>
            </w:pPr>
            <w:r>
              <w:rPr>
                <w:b/>
                <w:sz w:val="16"/>
              </w:rPr>
              <w:t>Exercises</w:t>
            </w:r>
          </w:p>
        </w:tc>
        <w:tc>
          <w:tcPr>
            <w:tcW w:w="1023" w:type="dxa"/>
            <w:tcBorders>
              <w:top w:val="single" w:sz="4" w:space="0" w:color="auto"/>
              <w:left w:val="single" w:sz="4" w:space="0" w:color="auto"/>
              <w:bottom w:val="single" w:sz="4" w:space="0" w:color="auto"/>
              <w:right w:val="single" w:sz="4" w:space="0" w:color="auto"/>
            </w:tcBorders>
            <w:vAlign w:val="bottom"/>
          </w:tcPr>
          <w:p w:rsidR="00000000" w:rsidRDefault="000679AE">
            <w:pPr>
              <w:jc w:val="center"/>
              <w:rPr>
                <w:b/>
                <w:sz w:val="16"/>
              </w:rPr>
            </w:pPr>
            <w:r>
              <w:rPr>
                <w:b/>
                <w:sz w:val="16"/>
              </w:rPr>
              <w:t>Short Answer</w:t>
            </w:r>
          </w:p>
        </w:tc>
        <w:tc>
          <w:tcPr>
            <w:tcW w:w="1023" w:type="dxa"/>
            <w:tcBorders>
              <w:top w:val="single" w:sz="4" w:space="0" w:color="auto"/>
              <w:left w:val="single" w:sz="4" w:space="0" w:color="auto"/>
              <w:bottom w:val="single" w:sz="4" w:space="0" w:color="auto"/>
              <w:right w:val="single" w:sz="4" w:space="0" w:color="auto"/>
            </w:tcBorders>
            <w:vAlign w:val="bottom"/>
          </w:tcPr>
          <w:p w:rsidR="00000000" w:rsidRDefault="000679AE">
            <w:pPr>
              <w:jc w:val="center"/>
              <w:rPr>
                <w:b/>
                <w:sz w:val="16"/>
              </w:rPr>
            </w:pPr>
            <w:r>
              <w:rPr>
                <w:b/>
                <w:sz w:val="16"/>
              </w:rPr>
              <w:t>Problems</w:t>
            </w:r>
          </w:p>
        </w:tc>
      </w:tr>
      <w:tr w:rsidR="00000000">
        <w:tc>
          <w:tcPr>
            <w:tcW w:w="3300" w:type="dxa"/>
          </w:tcPr>
          <w:p w:rsidR="00000000" w:rsidRDefault="000679AE">
            <w:pPr>
              <w:rPr>
                <w:sz w:val="18"/>
              </w:rPr>
            </w:pPr>
            <w:r>
              <w:rPr>
                <w:sz w:val="20"/>
              </w:rPr>
              <w:t>Foundation:  Repeat or paraphrase inform</w:t>
            </w:r>
            <w:r>
              <w:rPr>
                <w:sz w:val="20"/>
              </w:rPr>
              <w:t>ation; Reason to single correct solution; Perform computations; etc.</w:t>
            </w:r>
          </w:p>
        </w:tc>
        <w:tc>
          <w:tcPr>
            <w:tcW w:w="741" w:type="dxa"/>
            <w:tcBorders>
              <w:bottom w:val="single" w:sz="4" w:space="0" w:color="auto"/>
            </w:tcBorders>
          </w:tcPr>
          <w:p w:rsidR="00000000" w:rsidRDefault="000679AE">
            <w:pPr>
              <w:rPr>
                <w:sz w:val="18"/>
              </w:rPr>
            </w:pPr>
            <w:r>
              <w:rPr>
                <w:sz w:val="18"/>
              </w:rPr>
              <w:t>All</w:t>
            </w:r>
          </w:p>
        </w:tc>
        <w:tc>
          <w:tcPr>
            <w:tcW w:w="855" w:type="dxa"/>
            <w:tcBorders>
              <w:bottom w:val="single" w:sz="4" w:space="0" w:color="auto"/>
            </w:tcBorders>
          </w:tcPr>
          <w:p w:rsidR="00000000" w:rsidRDefault="000679AE">
            <w:pPr>
              <w:rPr>
                <w:sz w:val="18"/>
              </w:rPr>
            </w:pPr>
            <w:r>
              <w:rPr>
                <w:sz w:val="18"/>
              </w:rPr>
              <w:t>All</w:t>
            </w:r>
          </w:p>
        </w:tc>
        <w:tc>
          <w:tcPr>
            <w:tcW w:w="969" w:type="dxa"/>
            <w:tcBorders>
              <w:bottom w:val="single" w:sz="4" w:space="0" w:color="auto"/>
            </w:tcBorders>
          </w:tcPr>
          <w:p w:rsidR="00000000" w:rsidRDefault="000679AE">
            <w:pPr>
              <w:rPr>
                <w:sz w:val="18"/>
              </w:rPr>
            </w:pPr>
            <w:r>
              <w:rPr>
                <w:sz w:val="18"/>
              </w:rPr>
              <w:t>All</w:t>
            </w:r>
          </w:p>
        </w:tc>
        <w:tc>
          <w:tcPr>
            <w:tcW w:w="945" w:type="dxa"/>
          </w:tcPr>
          <w:p w:rsidR="00000000" w:rsidRDefault="000679AE">
            <w:pPr>
              <w:rPr>
                <w:sz w:val="18"/>
              </w:rPr>
            </w:pPr>
            <w:r>
              <w:rPr>
                <w:sz w:val="18"/>
              </w:rPr>
              <w:t>All</w:t>
            </w:r>
          </w:p>
        </w:tc>
        <w:tc>
          <w:tcPr>
            <w:tcW w:w="1023" w:type="dxa"/>
          </w:tcPr>
          <w:p w:rsidR="00000000" w:rsidRDefault="000679AE">
            <w:pPr>
              <w:rPr>
                <w:sz w:val="18"/>
              </w:rPr>
            </w:pPr>
            <w:r>
              <w:rPr>
                <w:sz w:val="18"/>
              </w:rPr>
              <w:t>6</w:t>
            </w:r>
          </w:p>
        </w:tc>
        <w:tc>
          <w:tcPr>
            <w:tcW w:w="1023" w:type="dxa"/>
          </w:tcPr>
          <w:p w:rsidR="00000000" w:rsidRDefault="000679AE">
            <w:pPr>
              <w:rPr>
                <w:sz w:val="18"/>
              </w:rPr>
            </w:pPr>
            <w:r>
              <w:rPr>
                <w:sz w:val="18"/>
              </w:rPr>
              <w:t>2</w:t>
            </w:r>
          </w:p>
        </w:tc>
      </w:tr>
      <w:tr w:rsidR="00000000">
        <w:tc>
          <w:tcPr>
            <w:tcW w:w="3300" w:type="dxa"/>
          </w:tcPr>
          <w:p w:rsidR="00000000" w:rsidRDefault="000679AE">
            <w:pPr>
              <w:rPr>
                <w:sz w:val="18"/>
              </w:rPr>
            </w:pPr>
            <w:r>
              <w:rPr>
                <w:sz w:val="20"/>
              </w:rPr>
              <w:t>Step 1: Identify the problem, relevant information, and uncertainties</w:t>
            </w:r>
          </w:p>
        </w:tc>
        <w:tc>
          <w:tcPr>
            <w:tcW w:w="741" w:type="dxa"/>
            <w:tcBorders>
              <w:bottom w:val="single" w:sz="4" w:space="0" w:color="auto"/>
            </w:tcBorders>
            <w:shd w:val="clear" w:color="auto" w:fill="CCCCCC"/>
          </w:tcPr>
          <w:p w:rsidR="00000000" w:rsidRDefault="000679AE">
            <w:pPr>
              <w:rPr>
                <w:sz w:val="18"/>
              </w:rPr>
            </w:pPr>
          </w:p>
        </w:tc>
        <w:tc>
          <w:tcPr>
            <w:tcW w:w="855" w:type="dxa"/>
            <w:tcBorders>
              <w:bottom w:val="single" w:sz="4" w:space="0" w:color="auto"/>
            </w:tcBorders>
            <w:shd w:val="clear" w:color="auto" w:fill="CCCCCC"/>
          </w:tcPr>
          <w:p w:rsidR="00000000" w:rsidRDefault="000679AE">
            <w:pPr>
              <w:rPr>
                <w:sz w:val="18"/>
              </w:rPr>
            </w:pPr>
          </w:p>
        </w:tc>
        <w:tc>
          <w:tcPr>
            <w:tcW w:w="969" w:type="dxa"/>
            <w:tcBorders>
              <w:bottom w:val="single" w:sz="4" w:space="0" w:color="auto"/>
            </w:tcBorders>
            <w:shd w:val="clear" w:color="auto" w:fill="CCCCCC"/>
          </w:tcPr>
          <w:p w:rsidR="00000000" w:rsidRDefault="000679AE">
            <w:pPr>
              <w:rPr>
                <w:sz w:val="18"/>
              </w:rPr>
            </w:pPr>
          </w:p>
        </w:tc>
        <w:tc>
          <w:tcPr>
            <w:tcW w:w="945" w:type="dxa"/>
            <w:tcBorders>
              <w:bottom w:val="single" w:sz="4" w:space="0" w:color="auto"/>
            </w:tcBorders>
          </w:tcPr>
          <w:p w:rsidR="00000000" w:rsidRDefault="000679AE">
            <w:pPr>
              <w:rPr>
                <w:sz w:val="18"/>
              </w:rPr>
            </w:pPr>
          </w:p>
        </w:tc>
        <w:tc>
          <w:tcPr>
            <w:tcW w:w="1023" w:type="dxa"/>
          </w:tcPr>
          <w:p w:rsidR="00000000" w:rsidRDefault="000679AE">
            <w:pPr>
              <w:rPr>
                <w:sz w:val="18"/>
              </w:rPr>
            </w:pPr>
            <w:r>
              <w:rPr>
                <w:sz w:val="18"/>
              </w:rPr>
              <w:t>1, 2, 5, 6, 7</w:t>
            </w:r>
          </w:p>
        </w:tc>
        <w:tc>
          <w:tcPr>
            <w:tcW w:w="1023" w:type="dxa"/>
          </w:tcPr>
          <w:p w:rsidR="00000000" w:rsidRDefault="000679AE">
            <w:pPr>
              <w:rPr>
                <w:sz w:val="18"/>
              </w:rPr>
            </w:pPr>
            <w:r>
              <w:rPr>
                <w:sz w:val="18"/>
              </w:rPr>
              <w:t>1, 2</w:t>
            </w:r>
          </w:p>
        </w:tc>
      </w:tr>
      <w:tr w:rsidR="00000000">
        <w:tc>
          <w:tcPr>
            <w:tcW w:w="3300" w:type="dxa"/>
          </w:tcPr>
          <w:p w:rsidR="00000000" w:rsidRDefault="000679AE">
            <w:pPr>
              <w:rPr>
                <w:sz w:val="18"/>
              </w:rPr>
            </w:pPr>
            <w:r>
              <w:rPr>
                <w:sz w:val="20"/>
              </w:rPr>
              <w:t>Step 2: Explore interpretations and connections</w:t>
            </w:r>
          </w:p>
        </w:tc>
        <w:tc>
          <w:tcPr>
            <w:tcW w:w="741" w:type="dxa"/>
            <w:shd w:val="clear" w:color="auto" w:fill="CCCCCC"/>
          </w:tcPr>
          <w:p w:rsidR="00000000" w:rsidRDefault="000679AE">
            <w:pPr>
              <w:rPr>
                <w:sz w:val="18"/>
              </w:rPr>
            </w:pPr>
          </w:p>
        </w:tc>
        <w:tc>
          <w:tcPr>
            <w:tcW w:w="855" w:type="dxa"/>
            <w:shd w:val="clear" w:color="auto" w:fill="CCCCCC"/>
          </w:tcPr>
          <w:p w:rsidR="00000000" w:rsidRDefault="000679AE">
            <w:pPr>
              <w:rPr>
                <w:sz w:val="18"/>
              </w:rPr>
            </w:pPr>
          </w:p>
        </w:tc>
        <w:tc>
          <w:tcPr>
            <w:tcW w:w="969" w:type="dxa"/>
            <w:shd w:val="clear" w:color="auto" w:fill="CCCCCC"/>
          </w:tcPr>
          <w:p w:rsidR="00000000" w:rsidRDefault="000679AE">
            <w:pPr>
              <w:rPr>
                <w:sz w:val="18"/>
              </w:rPr>
            </w:pPr>
          </w:p>
        </w:tc>
        <w:tc>
          <w:tcPr>
            <w:tcW w:w="945" w:type="dxa"/>
            <w:shd w:val="clear" w:color="auto" w:fill="CCCCCC"/>
          </w:tcPr>
          <w:p w:rsidR="00000000" w:rsidRDefault="000679AE">
            <w:pPr>
              <w:rPr>
                <w:sz w:val="18"/>
              </w:rPr>
            </w:pPr>
          </w:p>
        </w:tc>
        <w:tc>
          <w:tcPr>
            <w:tcW w:w="1023" w:type="dxa"/>
            <w:tcBorders>
              <w:bottom w:val="single" w:sz="4" w:space="0" w:color="auto"/>
            </w:tcBorders>
          </w:tcPr>
          <w:p w:rsidR="00000000" w:rsidRDefault="000679AE">
            <w:pPr>
              <w:rPr>
                <w:sz w:val="18"/>
              </w:rPr>
            </w:pPr>
            <w:r>
              <w:rPr>
                <w:sz w:val="18"/>
              </w:rPr>
              <w:t>3, 4</w:t>
            </w:r>
          </w:p>
        </w:tc>
        <w:tc>
          <w:tcPr>
            <w:tcW w:w="1023" w:type="dxa"/>
          </w:tcPr>
          <w:p w:rsidR="00000000" w:rsidRDefault="000679AE">
            <w:pPr>
              <w:rPr>
                <w:sz w:val="18"/>
              </w:rPr>
            </w:pPr>
            <w:r>
              <w:rPr>
                <w:sz w:val="18"/>
              </w:rPr>
              <w:t>1</w:t>
            </w:r>
          </w:p>
        </w:tc>
      </w:tr>
      <w:tr w:rsidR="00000000">
        <w:tc>
          <w:tcPr>
            <w:tcW w:w="3300" w:type="dxa"/>
          </w:tcPr>
          <w:p w:rsidR="00000000" w:rsidRDefault="000679AE">
            <w:pPr>
              <w:rPr>
                <w:sz w:val="18"/>
              </w:rPr>
            </w:pPr>
            <w:r>
              <w:rPr>
                <w:sz w:val="20"/>
              </w:rPr>
              <w:t>Step 3: Prio</w:t>
            </w:r>
            <w:r>
              <w:rPr>
                <w:sz w:val="20"/>
              </w:rPr>
              <w:t>ritize alternatives and implement conclusions</w:t>
            </w:r>
          </w:p>
        </w:tc>
        <w:tc>
          <w:tcPr>
            <w:tcW w:w="741" w:type="dxa"/>
            <w:shd w:val="clear" w:color="auto" w:fill="CCCCCC"/>
          </w:tcPr>
          <w:p w:rsidR="00000000" w:rsidRDefault="000679AE">
            <w:pPr>
              <w:rPr>
                <w:sz w:val="18"/>
              </w:rPr>
            </w:pPr>
          </w:p>
        </w:tc>
        <w:tc>
          <w:tcPr>
            <w:tcW w:w="855" w:type="dxa"/>
            <w:shd w:val="clear" w:color="auto" w:fill="CCCCCC"/>
          </w:tcPr>
          <w:p w:rsidR="00000000" w:rsidRDefault="000679AE">
            <w:pPr>
              <w:rPr>
                <w:sz w:val="18"/>
              </w:rPr>
            </w:pPr>
          </w:p>
        </w:tc>
        <w:tc>
          <w:tcPr>
            <w:tcW w:w="969" w:type="dxa"/>
            <w:shd w:val="clear" w:color="auto" w:fill="CCCCCC"/>
          </w:tcPr>
          <w:p w:rsidR="00000000" w:rsidRDefault="000679AE">
            <w:pPr>
              <w:rPr>
                <w:sz w:val="18"/>
              </w:rPr>
            </w:pPr>
          </w:p>
        </w:tc>
        <w:tc>
          <w:tcPr>
            <w:tcW w:w="945" w:type="dxa"/>
            <w:shd w:val="clear" w:color="auto" w:fill="CCCCCC"/>
          </w:tcPr>
          <w:p w:rsidR="00000000" w:rsidRDefault="000679AE">
            <w:pPr>
              <w:rPr>
                <w:sz w:val="18"/>
              </w:rPr>
            </w:pPr>
          </w:p>
        </w:tc>
        <w:tc>
          <w:tcPr>
            <w:tcW w:w="1023" w:type="dxa"/>
            <w:shd w:val="clear" w:color="auto" w:fill="CCCCCC"/>
          </w:tcPr>
          <w:p w:rsidR="00000000" w:rsidRDefault="000679AE">
            <w:pPr>
              <w:rPr>
                <w:sz w:val="18"/>
              </w:rPr>
            </w:pPr>
          </w:p>
        </w:tc>
        <w:tc>
          <w:tcPr>
            <w:tcW w:w="1023" w:type="dxa"/>
          </w:tcPr>
          <w:p w:rsidR="00000000" w:rsidRDefault="000679AE">
            <w:pPr>
              <w:rPr>
                <w:sz w:val="18"/>
              </w:rPr>
            </w:pPr>
          </w:p>
        </w:tc>
      </w:tr>
      <w:tr w:rsidR="00000000">
        <w:tc>
          <w:tcPr>
            <w:tcW w:w="3300" w:type="dxa"/>
          </w:tcPr>
          <w:p w:rsidR="00000000" w:rsidRDefault="000679AE">
            <w:pPr>
              <w:rPr>
                <w:sz w:val="18"/>
              </w:rPr>
            </w:pPr>
            <w:r>
              <w:rPr>
                <w:sz w:val="20"/>
              </w:rPr>
              <w:t>Step 4: Envision and direct strategic innovation</w:t>
            </w:r>
          </w:p>
        </w:tc>
        <w:tc>
          <w:tcPr>
            <w:tcW w:w="741" w:type="dxa"/>
            <w:shd w:val="clear" w:color="auto" w:fill="CCCCCC"/>
          </w:tcPr>
          <w:p w:rsidR="00000000" w:rsidRDefault="000679AE">
            <w:pPr>
              <w:rPr>
                <w:sz w:val="18"/>
              </w:rPr>
            </w:pPr>
          </w:p>
        </w:tc>
        <w:tc>
          <w:tcPr>
            <w:tcW w:w="855" w:type="dxa"/>
            <w:shd w:val="clear" w:color="auto" w:fill="CCCCCC"/>
          </w:tcPr>
          <w:p w:rsidR="00000000" w:rsidRDefault="000679AE">
            <w:pPr>
              <w:rPr>
                <w:sz w:val="18"/>
              </w:rPr>
            </w:pPr>
          </w:p>
        </w:tc>
        <w:tc>
          <w:tcPr>
            <w:tcW w:w="969" w:type="dxa"/>
            <w:shd w:val="clear" w:color="auto" w:fill="CCCCCC"/>
          </w:tcPr>
          <w:p w:rsidR="00000000" w:rsidRDefault="000679AE">
            <w:pPr>
              <w:rPr>
                <w:sz w:val="18"/>
              </w:rPr>
            </w:pPr>
          </w:p>
        </w:tc>
        <w:tc>
          <w:tcPr>
            <w:tcW w:w="945" w:type="dxa"/>
            <w:shd w:val="clear" w:color="auto" w:fill="CCCCCC"/>
          </w:tcPr>
          <w:p w:rsidR="00000000" w:rsidRDefault="000679AE">
            <w:pPr>
              <w:rPr>
                <w:sz w:val="18"/>
              </w:rPr>
            </w:pPr>
          </w:p>
        </w:tc>
        <w:tc>
          <w:tcPr>
            <w:tcW w:w="1023" w:type="dxa"/>
            <w:shd w:val="clear" w:color="auto" w:fill="CCCCCC"/>
          </w:tcPr>
          <w:p w:rsidR="00000000" w:rsidRDefault="000679AE">
            <w:pPr>
              <w:rPr>
                <w:sz w:val="18"/>
              </w:rPr>
            </w:pPr>
          </w:p>
        </w:tc>
        <w:tc>
          <w:tcPr>
            <w:tcW w:w="1023" w:type="dxa"/>
          </w:tcPr>
          <w:p w:rsidR="00000000" w:rsidRDefault="000679AE">
            <w:pPr>
              <w:rPr>
                <w:sz w:val="18"/>
              </w:rPr>
            </w:pPr>
          </w:p>
        </w:tc>
      </w:tr>
    </w:tbl>
    <w:p w:rsidR="00000000" w:rsidRDefault="000679AE"/>
    <w:p w:rsidR="00000000" w:rsidRDefault="000679AE">
      <w:r>
        <w:t>*Based on level in Steps for Better Thinking (Exhibit 1.10, textbook p. 16):</w:t>
      </w:r>
    </w:p>
    <w:p w:rsidR="00000000" w:rsidRDefault="000679AE">
      <w:pPr>
        <w:rPr>
          <w:sz w:val="20"/>
        </w:rPr>
      </w:pPr>
      <w:r>
        <w:rPr>
          <w:sz w:val="20"/>
        </w:rPr>
        <w:t>Note:  Step 1, 2, 3, and 4 questions in this test bank are intentiona</w:t>
      </w:r>
      <w:r>
        <w:rPr>
          <w:sz w:val="20"/>
        </w:rPr>
        <w:t>lly open-ended and subjective, giving students the opportunity to demonstrate skills such as judgment, reasoning, identification of uncertainties, identification or analysis of pros and cons, and so on.  Therefore, student answers may not exactly match tho</w:t>
      </w:r>
      <w:r>
        <w:rPr>
          <w:sz w:val="20"/>
        </w:rPr>
        <w:t>se shown in the solutions.</w:t>
      </w:r>
    </w:p>
    <w:p w:rsidR="00000000" w:rsidRDefault="000679AE"/>
    <w:p w:rsidR="00000000" w:rsidRDefault="000679AE">
      <w:pPr>
        <w:rPr>
          <w:b/>
        </w:rPr>
        <w:sectPr w:rsidR="00000000">
          <w:headerReference w:type="even" r:id="rId8"/>
          <w:headerReference w:type="default" r:id="rId9"/>
          <w:footerReference w:type="even" r:id="rId10"/>
          <w:footerReference w:type="default" r:id="rId11"/>
          <w:type w:val="continuous"/>
          <w:pgSz w:w="12240" w:h="15840" w:code="1"/>
          <w:pgMar w:top="1440" w:right="720" w:bottom="907" w:left="1800" w:header="720" w:footer="720" w:gutter="0"/>
          <w:pgNumType w:start="1"/>
          <w:cols w:space="720"/>
          <w:titlePg/>
          <w:docGrid w:linePitch="360"/>
        </w:sectPr>
      </w:pPr>
    </w:p>
    <w:p w:rsidR="00000000" w:rsidRDefault="000679AE">
      <w:r>
        <w:rPr>
          <w:b/>
          <w:sz w:val="28"/>
          <w:u w:val="single"/>
        </w:rPr>
        <w:lastRenderedPageBreak/>
        <w:t>True / False</w:t>
      </w:r>
    </w:p>
    <w:p w:rsidR="00000000" w:rsidRDefault="000679AE" w:rsidP="0048786A">
      <w:pPr>
        <w:pStyle w:val="1Question"/>
      </w:pPr>
      <w:r>
        <w:t>1.</w:t>
      </w:r>
      <w:r>
        <w:tab/>
        <w:t>A vision statement is one way to clarify an organization’s basic purpose and ideology.</w:t>
      </w:r>
    </w:p>
    <w:p w:rsidR="00000000" w:rsidRDefault="000679AE" w:rsidP="0048786A">
      <w:pPr>
        <w:pStyle w:val="1Question"/>
      </w:pPr>
      <w:r>
        <w:t>2.</w:t>
      </w:r>
      <w:r>
        <w:tab/>
        <w:t>Most managers follow a standard template and format when writing a vision statement.</w:t>
      </w:r>
    </w:p>
    <w:p w:rsidR="00000000" w:rsidRDefault="000679AE" w:rsidP="0048786A">
      <w:pPr>
        <w:pStyle w:val="1Question"/>
      </w:pPr>
      <w:r>
        <w:t>3.</w:t>
      </w:r>
      <w:r>
        <w:tab/>
        <w:t>A vision statement helps employee</w:t>
      </w:r>
      <w:r>
        <w:t>s understand how to deal with various stakeholder groups.</w:t>
      </w:r>
    </w:p>
    <w:p w:rsidR="00000000" w:rsidRDefault="000679AE" w:rsidP="0048786A">
      <w:pPr>
        <w:pStyle w:val="1Question"/>
        <w:rPr>
          <w:ins w:id="101" w:author="mbs242" w:date="2010-07-12T14:27:00Z"/>
        </w:rPr>
      </w:pPr>
      <w:r>
        <w:t>4.</w:t>
      </w:r>
      <w:r>
        <w:tab/>
        <w:t>Organizational core competencies are the tactics that managers use to take advantage of the vision.</w:t>
      </w:r>
    </w:p>
    <w:p w:rsidR="00224CD9" w:rsidRDefault="00224CD9" w:rsidP="0048786A">
      <w:pPr>
        <w:pStyle w:val="1Question"/>
        <w:rPr>
          <w:ins w:id="102" w:author="mbs242" w:date="2010-07-12T14:27:00Z"/>
        </w:rPr>
      </w:pPr>
      <w:ins w:id="103" w:author="mbs242" w:date="2010-07-12T14:27:00Z">
        <w:r>
          <w:t>5.</w:t>
        </w:r>
        <w:r>
          <w:tab/>
          <w:t>Belief systems encourage employees to be inspired by the vision of the company</w:t>
        </w:r>
      </w:ins>
    </w:p>
    <w:p w:rsidR="00224CD9" w:rsidRDefault="00224CD9" w:rsidP="0048786A">
      <w:pPr>
        <w:pStyle w:val="1Question"/>
        <w:rPr>
          <w:ins w:id="104" w:author="mbs242" w:date="2010-07-12T14:29:00Z"/>
        </w:rPr>
      </w:pPr>
      <w:ins w:id="105" w:author="mbs242" w:date="2010-07-12T14:27:00Z">
        <w:r>
          <w:t>6.</w:t>
        </w:r>
        <w:r>
          <w:tab/>
        </w:r>
      </w:ins>
      <w:ins w:id="106" w:author="mbs242" w:date="2010-07-12T14:28:00Z">
        <w:r>
          <w:t>Boundary systems set budget goals to constrain behavior.</w:t>
        </w:r>
      </w:ins>
    </w:p>
    <w:p w:rsidR="00224CD9" w:rsidRDefault="00224CD9" w:rsidP="0048786A">
      <w:pPr>
        <w:pStyle w:val="1Question"/>
        <w:rPr>
          <w:ins w:id="107" w:author="mbs242" w:date="2010-07-12T14:30:00Z"/>
        </w:rPr>
      </w:pPr>
      <w:ins w:id="108" w:author="mbs242" w:date="2010-07-12T14:29:00Z">
        <w:r>
          <w:t>7.</w:t>
        </w:r>
        <w:r>
          <w:tab/>
          <w:t>Diagnostic systems set budget goals to constrain behavior.</w:t>
        </w:r>
      </w:ins>
    </w:p>
    <w:p w:rsidR="00224CD9" w:rsidRDefault="00224CD9" w:rsidP="0048786A">
      <w:pPr>
        <w:pStyle w:val="1Question"/>
      </w:pPr>
      <w:ins w:id="109" w:author="mbs242" w:date="2010-07-12T14:30:00Z">
        <w:r>
          <w:t>8.</w:t>
        </w:r>
        <w:r>
          <w:tab/>
          <w:t>Interactive systems should be examined only when a problem exists.</w:t>
        </w:r>
      </w:ins>
    </w:p>
    <w:p w:rsidR="00000000" w:rsidRDefault="000679AE" w:rsidP="0048786A">
      <w:pPr>
        <w:pStyle w:val="1Question"/>
      </w:pPr>
      <w:del w:id="110" w:author="mbs242" w:date="2010-07-12T14:31:00Z">
        <w:r w:rsidDel="00C81EFC">
          <w:delText>5</w:delText>
        </w:r>
      </w:del>
      <w:ins w:id="111" w:author="mbs242" w:date="2010-07-12T14:31:00Z">
        <w:r w:rsidR="00C81EFC">
          <w:t>9</w:t>
        </w:r>
      </w:ins>
      <w:r>
        <w:t>.</w:t>
      </w:r>
      <w:r>
        <w:tab/>
        <w:t>Accounting information is the only thing managers need to make financial decisions.</w:t>
      </w:r>
    </w:p>
    <w:p w:rsidR="00000000" w:rsidRDefault="000679AE" w:rsidP="0048786A">
      <w:pPr>
        <w:pStyle w:val="1Question"/>
      </w:pPr>
      <w:del w:id="112" w:author="mbs242" w:date="2010-07-12T14:32:00Z">
        <w:r w:rsidDel="00C81EFC">
          <w:delText>6</w:delText>
        </w:r>
      </w:del>
      <w:ins w:id="113" w:author="mbs242" w:date="2010-07-12T14:32:00Z">
        <w:r w:rsidR="00C81EFC">
          <w:t>10</w:t>
        </w:r>
      </w:ins>
      <w:r>
        <w:t>.</w:t>
      </w:r>
      <w:r>
        <w:tab/>
        <w:t>Accou</w:t>
      </w:r>
      <w:r>
        <w:t>nting information is used to monitor operations by comparing actual results to planned results.</w:t>
      </w:r>
    </w:p>
    <w:p w:rsidR="00000000" w:rsidRDefault="000679AE" w:rsidP="0048786A">
      <w:pPr>
        <w:pStyle w:val="1Question"/>
      </w:pPr>
      <w:del w:id="114" w:author="mbs242" w:date="2010-07-12T14:32:00Z">
        <w:r w:rsidDel="00C81EFC">
          <w:delText>7</w:delText>
        </w:r>
      </w:del>
      <w:ins w:id="115" w:author="mbs242" w:date="2010-07-12T14:32:00Z">
        <w:r w:rsidR="00C81EFC">
          <w:t>11</w:t>
        </w:r>
      </w:ins>
      <w:r>
        <w:t>.</w:t>
      </w:r>
      <w:r>
        <w:tab/>
        <w:t xml:space="preserve">Accounting information </w:t>
      </w:r>
      <w:r>
        <w:rPr>
          <w:b/>
        </w:rPr>
        <w:t>cannot</w:t>
      </w:r>
      <w:r>
        <w:t xml:space="preserve"> be used to motivate employee behavior.</w:t>
      </w:r>
    </w:p>
    <w:p w:rsidR="00000000" w:rsidRDefault="000679AE" w:rsidP="0048786A">
      <w:pPr>
        <w:pStyle w:val="1Question"/>
      </w:pPr>
      <w:del w:id="116" w:author="mbs242" w:date="2010-07-12T14:32:00Z">
        <w:r w:rsidDel="00C81EFC">
          <w:delText>8</w:delText>
        </w:r>
      </w:del>
      <w:ins w:id="117" w:author="mbs242" w:date="2010-07-12T14:32:00Z">
        <w:r w:rsidR="00C81EFC">
          <w:t>12</w:t>
        </w:r>
      </w:ins>
      <w:r>
        <w:t>.</w:t>
      </w:r>
      <w:r>
        <w:tab/>
        <w:t>Cost accounting information is used for both external reporting and internal decision</w:t>
      </w:r>
      <w:r>
        <w:t xml:space="preserve"> making.</w:t>
      </w:r>
    </w:p>
    <w:p w:rsidR="00000000" w:rsidRDefault="000679AE" w:rsidP="0048786A">
      <w:pPr>
        <w:pStyle w:val="1Question"/>
      </w:pPr>
      <w:del w:id="118" w:author="mbs242" w:date="2010-07-12T14:32:00Z">
        <w:r w:rsidDel="00C81EFC">
          <w:delText>9</w:delText>
        </w:r>
      </w:del>
      <w:ins w:id="119" w:author="mbs242" w:date="2010-07-12T14:32:00Z">
        <w:r w:rsidR="00C81EFC">
          <w:t>13</w:t>
        </w:r>
      </w:ins>
      <w:r>
        <w:t>.</w:t>
      </w:r>
      <w:r>
        <w:tab/>
        <w:t>Cost accounting information, such as the valuation of ending inventory, is shown on external financial statements.</w:t>
      </w:r>
    </w:p>
    <w:p w:rsidR="00C81EFC" w:rsidRDefault="00C81EFC" w:rsidP="00C81EFC">
      <w:pPr>
        <w:pStyle w:val="1Question"/>
      </w:pPr>
      <w:moveToRangeStart w:id="120" w:author="mbs242" w:date="2010-07-12T14:33:00Z" w:name="move266708516"/>
      <w:moveTo w:id="121" w:author="mbs242" w:date="2010-07-12T14:33:00Z">
        <w:r>
          <w:t>1</w:t>
        </w:r>
        <w:del w:id="122" w:author="mbs242" w:date="2010-07-12T14:33:00Z">
          <w:r w:rsidDel="00C81EFC">
            <w:delText>9</w:delText>
          </w:r>
        </w:del>
      </w:moveTo>
      <w:ins w:id="123" w:author="mbs242" w:date="2010-07-12T14:33:00Z">
        <w:r>
          <w:t>4</w:t>
        </w:r>
      </w:ins>
      <w:moveTo w:id="124" w:author="mbs242" w:date="2010-07-12T14:33:00Z">
        <w:r>
          <w:t>.</w:t>
        </w:r>
        <w:r>
          <w:tab/>
          <w:t>Incremental cash flows are relevant for decision making.</w:t>
        </w:r>
      </w:moveTo>
    </w:p>
    <w:p w:rsidR="00C81EFC" w:rsidRDefault="00C81EFC" w:rsidP="00C81EFC">
      <w:pPr>
        <w:pStyle w:val="1Question"/>
      </w:pPr>
      <w:ins w:id="125" w:author="mbs242" w:date="2010-07-12T14:33:00Z">
        <w:r>
          <w:t>15</w:t>
        </w:r>
      </w:ins>
      <w:moveTo w:id="126" w:author="mbs242" w:date="2010-07-12T14:33:00Z">
        <w:del w:id="127" w:author="mbs242" w:date="2010-07-12T14:33:00Z">
          <w:r w:rsidDel="00C81EFC">
            <w:delText>20</w:delText>
          </w:r>
        </w:del>
        <w:r>
          <w:t>.</w:t>
        </w:r>
        <w:r>
          <w:tab/>
          <w:t>Incremental cash flows are the same as unavoidable cash flows.</w:t>
        </w:r>
      </w:moveTo>
    </w:p>
    <w:p w:rsidR="00C81EFC" w:rsidRDefault="00C81EFC" w:rsidP="00C81EFC">
      <w:pPr>
        <w:pStyle w:val="1Question"/>
      </w:pPr>
      <w:ins w:id="128" w:author="mbs242" w:date="2010-07-12T14:33:00Z">
        <w:r>
          <w:t>16</w:t>
        </w:r>
      </w:ins>
      <w:moveTo w:id="129" w:author="mbs242" w:date="2010-07-12T14:33:00Z">
        <w:del w:id="130" w:author="mbs242" w:date="2010-07-12T14:33:00Z">
          <w:r w:rsidDel="00C81EFC">
            <w:delText>21</w:delText>
          </w:r>
        </w:del>
        <w:r>
          <w:t>.</w:t>
        </w:r>
        <w:r>
          <w:tab/>
          <w:t>Relevant information for decisions can focus both on learning from the past and anticipating the future.</w:t>
        </w:r>
      </w:moveTo>
    </w:p>
    <w:p w:rsidR="00C81EFC" w:rsidRDefault="00C81EFC" w:rsidP="00C81EFC">
      <w:pPr>
        <w:pStyle w:val="1Question"/>
        <w:rPr>
          <w:ins w:id="131" w:author="mbs242" w:date="2010-07-12T14:34:00Z"/>
        </w:rPr>
      </w:pPr>
      <w:ins w:id="132" w:author="mbs242" w:date="2010-07-12T14:33:00Z">
        <w:r>
          <w:t>17</w:t>
        </w:r>
      </w:ins>
      <w:moveTo w:id="133" w:author="mbs242" w:date="2010-07-12T14:33:00Z">
        <w:del w:id="134" w:author="mbs242" w:date="2010-07-12T14:33:00Z">
          <w:r w:rsidDel="00C81EFC">
            <w:delText>22</w:delText>
          </w:r>
        </w:del>
        <w:r>
          <w:t>.</w:t>
        </w:r>
        <w:r>
          <w:tab/>
          <w:t>The cost of your old automobile is relevant in the decision to purchase a new automobile.</w:t>
        </w:r>
      </w:moveTo>
    </w:p>
    <w:p w:rsidR="00C81EFC" w:rsidRDefault="00C81EFC" w:rsidP="00C81EFC">
      <w:pPr>
        <w:pStyle w:val="1Question"/>
        <w:rPr>
          <w:ins w:id="135" w:author="mbs242" w:date="2010-07-12T14:34:00Z"/>
        </w:rPr>
      </w:pPr>
      <w:ins w:id="136" w:author="mbs242" w:date="2010-07-12T14:34:00Z">
        <w:r>
          <w:t>18.</w:t>
        </w:r>
        <w:r>
          <w:tab/>
          <w:t xml:space="preserve">Business risk is the risk that business will be altered or </w:t>
        </w:r>
        <w:r>
          <w:t>interrupted</w:t>
        </w:r>
        <w:r>
          <w:t xml:space="preserve"> in some way.</w:t>
        </w:r>
      </w:ins>
    </w:p>
    <w:p w:rsidR="00C81EFC" w:rsidRDefault="00C81EFC" w:rsidP="00C81EFC">
      <w:pPr>
        <w:pStyle w:val="1Question"/>
        <w:rPr>
          <w:ins w:id="137" w:author="mbs242" w:date="2010-07-12T14:35:00Z"/>
        </w:rPr>
      </w:pPr>
      <w:ins w:id="138" w:author="mbs242" w:date="2010-07-12T14:35:00Z">
        <w:r>
          <w:t>19.</w:t>
        </w:r>
        <w:r>
          <w:tab/>
          <w:t>Business risk should be monitored regularly</w:t>
        </w:r>
      </w:ins>
    </w:p>
    <w:p w:rsidR="00C81EFC" w:rsidRDefault="00C81EFC" w:rsidP="00C81EFC">
      <w:pPr>
        <w:pStyle w:val="1Question"/>
        <w:rPr>
          <w:ins w:id="139" w:author="mbs242" w:date="2010-07-12T14:35:00Z"/>
        </w:rPr>
      </w:pPr>
      <w:ins w:id="140" w:author="mbs242" w:date="2010-07-12T14:35:00Z">
        <w:r>
          <w:t>20.</w:t>
        </w:r>
        <w:r>
          <w:tab/>
          <w:t>Risk management can eliminate business risk</w:t>
        </w:r>
      </w:ins>
    </w:p>
    <w:p w:rsidR="00C81EFC" w:rsidRDefault="00C81EFC" w:rsidP="00C81EFC">
      <w:pPr>
        <w:pStyle w:val="1Question"/>
      </w:pPr>
      <w:ins w:id="141" w:author="mbs242" w:date="2010-07-12T14:36:00Z">
        <w:r>
          <w:t>21.</w:t>
        </w:r>
        <w:r>
          <w:tab/>
          <w:t>Using prior year, historical information can eliminate business risk.</w:t>
        </w:r>
      </w:ins>
    </w:p>
    <w:moveToRangeEnd w:id="120"/>
    <w:p w:rsidR="00000000" w:rsidRDefault="00C81EFC" w:rsidP="0048786A">
      <w:pPr>
        <w:pStyle w:val="1Question"/>
      </w:pPr>
      <w:ins w:id="142" w:author="mbs242" w:date="2010-07-12T14:39:00Z">
        <w:r>
          <w:t>22</w:t>
        </w:r>
      </w:ins>
      <w:del w:id="143" w:author="mbs242" w:date="2010-07-12T14:39:00Z">
        <w:r w:rsidR="000679AE" w:rsidDel="00C81EFC">
          <w:delText>1</w:delText>
        </w:r>
        <w:r w:rsidR="000679AE" w:rsidDel="00C81EFC">
          <w:delText>0</w:delText>
        </w:r>
      </w:del>
      <w:r w:rsidR="000679AE">
        <w:t>.</w:t>
      </w:r>
      <w:r w:rsidR="000679AE">
        <w:tab/>
        <w:t xml:space="preserve">Because accounting information is highly objective and quantitative in nature, it is </w:t>
      </w:r>
      <w:r w:rsidR="000679AE">
        <w:rPr>
          <w:b/>
        </w:rPr>
        <w:t>not</w:t>
      </w:r>
      <w:r w:rsidR="000679AE">
        <w:t xml:space="preserve"> subject to </w:t>
      </w:r>
      <w:del w:id="144" w:author="mbs242" w:date="2010-07-12T14:38:00Z">
        <w:r w:rsidR="000679AE" w:rsidDel="00C81EFC">
          <w:delText xml:space="preserve">uncertainties or </w:delText>
        </w:r>
      </w:del>
      <w:r w:rsidR="000679AE">
        <w:t>manageme</w:t>
      </w:r>
      <w:r w:rsidR="000679AE">
        <w:t>nt bias.</w:t>
      </w:r>
    </w:p>
    <w:p w:rsidR="00000000" w:rsidRDefault="00C81EFC" w:rsidP="0048786A">
      <w:pPr>
        <w:pStyle w:val="1Question"/>
      </w:pPr>
      <w:ins w:id="145" w:author="mbs242" w:date="2010-07-12T14:39:00Z">
        <w:r>
          <w:t>23</w:t>
        </w:r>
      </w:ins>
      <w:del w:id="146" w:author="mbs242" w:date="2010-07-12T14:39:00Z">
        <w:r w:rsidR="000679AE" w:rsidDel="00C81EFC">
          <w:delText>1</w:delText>
        </w:r>
        <w:r w:rsidR="000679AE" w:rsidDel="00C81EFC">
          <w:delText>1</w:delText>
        </w:r>
      </w:del>
      <w:r w:rsidR="000679AE">
        <w:t>.</w:t>
      </w:r>
      <w:r w:rsidR="000679AE">
        <w:tab/>
      </w:r>
      <w:del w:id="147" w:author="mbs242" w:date="2010-07-12T14:39:00Z">
        <w:r w:rsidR="000679AE" w:rsidDel="00C81EFC">
          <w:delText>Uncertainty and b</w:delText>
        </w:r>
      </w:del>
      <w:ins w:id="148" w:author="mbs242" w:date="2010-07-12T14:39:00Z">
        <w:r>
          <w:t>B</w:t>
        </w:r>
      </w:ins>
      <w:r w:rsidR="000679AE">
        <w:t>ias</w:t>
      </w:r>
      <w:ins w:id="149" w:author="mbs242" w:date="2010-07-12T14:39:00Z">
        <w:r>
          <w:t>es</w:t>
        </w:r>
      </w:ins>
      <w:r w:rsidR="000679AE">
        <w:t xml:space="preserve"> reduce decision quality.</w:t>
      </w:r>
    </w:p>
    <w:p w:rsidR="00000000" w:rsidDel="00C81EFC" w:rsidRDefault="000679AE" w:rsidP="0048786A">
      <w:pPr>
        <w:pStyle w:val="1Question"/>
        <w:rPr>
          <w:del w:id="150" w:author="mbs242" w:date="2010-07-12T14:39:00Z"/>
        </w:rPr>
      </w:pPr>
      <w:del w:id="151" w:author="mbs242" w:date="2010-07-12T14:39:00Z">
        <w:r w:rsidDel="00C81EFC">
          <w:delText>12.</w:delText>
        </w:r>
        <w:r w:rsidDel="00C81EFC">
          <w:tab/>
          <w:delText>Uncertainties cause decision makers to ignore weaknesses in a preferred course of action.</w:delText>
        </w:r>
      </w:del>
    </w:p>
    <w:p w:rsidR="00000000" w:rsidRDefault="00C81EFC" w:rsidP="0048786A">
      <w:pPr>
        <w:pStyle w:val="1Question"/>
      </w:pPr>
      <w:ins w:id="152" w:author="mbs242" w:date="2010-07-12T14:39:00Z">
        <w:r>
          <w:t>24</w:t>
        </w:r>
      </w:ins>
      <w:del w:id="153" w:author="mbs242" w:date="2010-07-12T14:39:00Z">
        <w:r w:rsidR="000679AE" w:rsidDel="00C81EFC">
          <w:delText>1</w:delText>
        </w:r>
        <w:r w:rsidR="000679AE" w:rsidDel="00C81EFC">
          <w:delText>3</w:delText>
        </w:r>
      </w:del>
      <w:r w:rsidR="000679AE">
        <w:t>.</w:t>
      </w:r>
      <w:r w:rsidR="000679AE">
        <w:tab/>
      </w:r>
      <w:del w:id="154" w:author="mbs242" w:date="2010-07-12T14:39:00Z">
        <w:r w:rsidR="000679AE" w:rsidDel="00C81EFC">
          <w:delText>Uncertainties and b</w:delText>
        </w:r>
      </w:del>
      <w:ins w:id="155" w:author="mbs242" w:date="2010-07-12T14:39:00Z">
        <w:r>
          <w:t>B</w:t>
        </w:r>
      </w:ins>
      <w:r w:rsidR="000679AE">
        <w:t>iases do</w:t>
      </w:r>
      <w:r w:rsidR="000679AE">
        <w:rPr>
          <w:b/>
        </w:rPr>
        <w:t xml:space="preserve"> not </w:t>
      </w:r>
      <w:r w:rsidR="000679AE">
        <w:t>affect external financial reports, because they are based on object</w:t>
      </w:r>
      <w:r w:rsidR="000679AE">
        <w:t>ive standards.</w:t>
      </w:r>
    </w:p>
    <w:p w:rsidR="00000000" w:rsidRDefault="000679AE" w:rsidP="0048786A">
      <w:pPr>
        <w:pStyle w:val="1Question"/>
      </w:pPr>
      <w:del w:id="156" w:author="mbs242" w:date="2010-07-12T14:42:00Z">
        <w:r w:rsidDel="005844DD">
          <w:delText>14</w:delText>
        </w:r>
      </w:del>
      <w:ins w:id="157" w:author="mbs242" w:date="2010-07-12T14:42:00Z">
        <w:r w:rsidR="005844DD">
          <w:t>25</w:t>
        </w:r>
      </w:ins>
      <w:r>
        <w:t>.</w:t>
      </w:r>
      <w:r>
        <w:tab/>
        <w:t xml:space="preserve">Because we can never completely remove biases and </w:t>
      </w:r>
      <w:del w:id="158" w:author="mbs242" w:date="2010-07-12T14:41:00Z">
        <w:r w:rsidDel="005844DD">
          <w:delText xml:space="preserve">uncertainty </w:delText>
        </w:r>
      </w:del>
      <w:ins w:id="159" w:author="mbs242" w:date="2010-07-12T14:41:00Z">
        <w:r w:rsidR="005844DD">
          <w:t>business risk</w:t>
        </w:r>
        <w:r w:rsidR="005844DD">
          <w:t xml:space="preserve"> </w:t>
        </w:r>
      </w:ins>
      <w:r>
        <w:t xml:space="preserve">from decision making, higher quality decision processes are often </w:t>
      </w:r>
      <w:del w:id="160" w:author="mbs242" w:date="2010-07-12T14:41:00Z">
        <w:r w:rsidDel="005844DD">
          <w:delText>imprecise</w:delText>
        </w:r>
      </w:del>
      <w:ins w:id="161" w:author="mbs242" w:date="2010-07-12T14:41:00Z">
        <w:r w:rsidR="005844DD">
          <w:t>ineffective</w:t>
        </w:r>
      </w:ins>
      <w:r>
        <w:t>.</w:t>
      </w:r>
    </w:p>
    <w:p w:rsidR="00000000" w:rsidRDefault="005844DD" w:rsidP="0048786A">
      <w:pPr>
        <w:pStyle w:val="1Question"/>
      </w:pPr>
      <w:ins w:id="162" w:author="mbs242" w:date="2010-07-12T14:42:00Z">
        <w:r>
          <w:t>26</w:t>
        </w:r>
      </w:ins>
      <w:del w:id="163" w:author="mbs242" w:date="2010-07-12T14:42:00Z">
        <w:r w:rsidR="000679AE" w:rsidDel="005844DD">
          <w:delText>1</w:delText>
        </w:r>
        <w:r w:rsidR="000679AE" w:rsidDel="005844DD">
          <w:delText>5</w:delText>
        </w:r>
      </w:del>
      <w:r w:rsidR="000679AE">
        <w:t>.</w:t>
      </w:r>
      <w:r w:rsidR="000679AE">
        <w:tab/>
        <w:t xml:space="preserve">Higher quality decisions result from higher quality information, reports, and decision making </w:t>
      </w:r>
      <w:r w:rsidR="000679AE">
        <w:t>processes.</w:t>
      </w:r>
    </w:p>
    <w:p w:rsidR="00000000" w:rsidRDefault="005844DD" w:rsidP="0048786A">
      <w:pPr>
        <w:pStyle w:val="1Question"/>
      </w:pPr>
      <w:ins w:id="164" w:author="mbs242" w:date="2010-07-12T14:42:00Z">
        <w:r>
          <w:t>27</w:t>
        </w:r>
      </w:ins>
      <w:del w:id="165" w:author="mbs242" w:date="2010-07-12T14:42:00Z">
        <w:r w:rsidR="000679AE" w:rsidDel="005844DD">
          <w:delText>1</w:delText>
        </w:r>
        <w:r w:rsidR="000679AE" w:rsidDel="005844DD">
          <w:delText>6</w:delText>
        </w:r>
      </w:del>
      <w:r w:rsidR="000679AE">
        <w:t>.</w:t>
      </w:r>
      <w:r w:rsidR="000679AE">
        <w:tab/>
        <w:t>Few management decisions can be made with absolute certainty.</w:t>
      </w:r>
    </w:p>
    <w:p w:rsidR="00000000" w:rsidRDefault="005844DD" w:rsidP="0048786A">
      <w:pPr>
        <w:pStyle w:val="1Question"/>
      </w:pPr>
      <w:ins w:id="166" w:author="mbs242" w:date="2010-07-12T14:42:00Z">
        <w:r>
          <w:t>28</w:t>
        </w:r>
      </w:ins>
      <w:del w:id="167" w:author="mbs242" w:date="2010-07-12T14:42:00Z">
        <w:r w:rsidR="000679AE" w:rsidDel="005844DD">
          <w:delText>1</w:delText>
        </w:r>
        <w:r w:rsidR="000679AE" w:rsidDel="005844DD">
          <w:delText>7</w:delText>
        </w:r>
      </w:del>
      <w:r w:rsidR="000679AE">
        <w:t>.</w:t>
      </w:r>
      <w:r w:rsidR="000679AE">
        <w:tab/>
        <w:t>Open-ended problems are</w:t>
      </w:r>
      <w:r w:rsidR="000679AE">
        <w:rPr>
          <w:b/>
        </w:rPr>
        <w:t xml:space="preserve"> not </w:t>
      </w:r>
      <w:r w:rsidR="000679AE">
        <w:t>often seen in business.</w:t>
      </w:r>
    </w:p>
    <w:p w:rsidR="00000000" w:rsidRDefault="005844DD" w:rsidP="0048786A">
      <w:pPr>
        <w:pStyle w:val="1Question"/>
      </w:pPr>
      <w:ins w:id="168" w:author="mbs242" w:date="2010-07-12T14:42:00Z">
        <w:r>
          <w:t>29</w:t>
        </w:r>
      </w:ins>
      <w:del w:id="169" w:author="mbs242" w:date="2010-07-12T14:42:00Z">
        <w:r w:rsidR="000679AE" w:rsidDel="005844DD">
          <w:delText>1</w:delText>
        </w:r>
        <w:r w:rsidR="000679AE" w:rsidDel="005844DD">
          <w:delText>8</w:delText>
        </w:r>
      </w:del>
      <w:r w:rsidR="000679AE">
        <w:t>.</w:t>
      </w:r>
      <w:r w:rsidR="000679AE">
        <w:tab/>
        <w:t>When learning cost accounting, it is sufficient to learn the mechanics of applying cost accounting methods.</w:t>
      </w:r>
    </w:p>
    <w:p w:rsidR="00000000" w:rsidDel="00C81EFC" w:rsidRDefault="000679AE" w:rsidP="0048786A">
      <w:pPr>
        <w:pStyle w:val="1Question"/>
      </w:pPr>
      <w:moveFromRangeStart w:id="170" w:author="mbs242" w:date="2010-07-12T14:33:00Z" w:name="move266708516"/>
      <w:moveFrom w:id="171" w:author="mbs242" w:date="2010-07-12T14:33:00Z">
        <w:r w:rsidDel="00C81EFC">
          <w:lastRenderedPageBreak/>
          <w:t>19.</w:t>
        </w:r>
        <w:r w:rsidDel="00C81EFC">
          <w:tab/>
          <w:t>Increme</w:t>
        </w:r>
        <w:r w:rsidDel="00C81EFC">
          <w:t>ntal cash flows are relevant for decision making.</w:t>
        </w:r>
      </w:moveFrom>
    </w:p>
    <w:p w:rsidR="00000000" w:rsidDel="00C81EFC" w:rsidRDefault="000679AE" w:rsidP="0048786A">
      <w:pPr>
        <w:pStyle w:val="1Question"/>
      </w:pPr>
      <w:moveFrom w:id="172" w:author="mbs242" w:date="2010-07-12T14:33:00Z">
        <w:r w:rsidDel="00C81EFC">
          <w:t>20.</w:t>
        </w:r>
        <w:r w:rsidDel="00C81EFC">
          <w:tab/>
          <w:t>Incremental cash flows are the same as unavoidable cash flows.</w:t>
        </w:r>
      </w:moveFrom>
    </w:p>
    <w:p w:rsidR="00000000" w:rsidDel="00C81EFC" w:rsidRDefault="000679AE" w:rsidP="0048786A">
      <w:pPr>
        <w:pStyle w:val="1Question"/>
      </w:pPr>
      <w:moveFrom w:id="173" w:author="mbs242" w:date="2010-07-12T14:33:00Z">
        <w:r w:rsidDel="00C81EFC">
          <w:t>21.</w:t>
        </w:r>
        <w:r w:rsidDel="00C81EFC">
          <w:tab/>
          <w:t>Relevant information for decisions can focus both on learning from the past and anticipating the future.</w:t>
        </w:r>
      </w:moveFrom>
    </w:p>
    <w:p w:rsidR="00000000" w:rsidDel="00C81EFC" w:rsidRDefault="000679AE" w:rsidP="0048786A">
      <w:pPr>
        <w:pStyle w:val="1Question"/>
      </w:pPr>
      <w:moveFrom w:id="174" w:author="mbs242" w:date="2010-07-12T14:33:00Z">
        <w:r w:rsidDel="00C81EFC">
          <w:t>22.</w:t>
        </w:r>
        <w:r w:rsidDel="00C81EFC">
          <w:tab/>
          <w:t>The cost of your old autom</w:t>
        </w:r>
        <w:r w:rsidDel="00C81EFC">
          <w:t>obile is relevant in the decision to purchase a new automobile.</w:t>
        </w:r>
      </w:moveFrom>
    </w:p>
    <w:moveFromRangeEnd w:id="170"/>
    <w:p w:rsidR="00000000" w:rsidRDefault="005844DD" w:rsidP="0048786A">
      <w:pPr>
        <w:pStyle w:val="1Question"/>
      </w:pPr>
      <w:ins w:id="175" w:author="mbs242" w:date="2010-07-12T14:43:00Z">
        <w:r>
          <w:t>30</w:t>
        </w:r>
      </w:ins>
      <w:del w:id="176" w:author="mbs242" w:date="2010-07-12T14:43:00Z">
        <w:r w:rsidR="000679AE" w:rsidDel="005844DD">
          <w:delText>2</w:delText>
        </w:r>
        <w:r w:rsidR="000679AE" w:rsidDel="005844DD">
          <w:delText>3</w:delText>
        </w:r>
      </w:del>
      <w:r w:rsidR="000679AE">
        <w:t>.</w:t>
      </w:r>
      <w:r w:rsidR="000679AE">
        <w:tab/>
        <w:t>Ethical behavior is an individual obligation, but not an organizational obligation.</w:t>
      </w:r>
    </w:p>
    <w:p w:rsidR="00000000" w:rsidRDefault="005844DD" w:rsidP="0048786A">
      <w:pPr>
        <w:pStyle w:val="1Question"/>
      </w:pPr>
      <w:ins w:id="177" w:author="mbs242" w:date="2010-07-12T14:43:00Z">
        <w:r>
          <w:t>31</w:t>
        </w:r>
      </w:ins>
      <w:del w:id="178" w:author="mbs242" w:date="2010-07-12T14:43:00Z">
        <w:r w:rsidR="000679AE" w:rsidDel="005844DD">
          <w:delText>2</w:delText>
        </w:r>
        <w:r w:rsidR="000679AE" w:rsidDel="005844DD">
          <w:delText>4</w:delText>
        </w:r>
      </w:del>
      <w:r w:rsidR="000679AE">
        <w:t>.</w:t>
      </w:r>
      <w:r w:rsidR="000679AE">
        <w:tab/>
        <w:t>Employees will always make ethical decisions if they act in the best interests of shareholders.</w:t>
      </w:r>
    </w:p>
    <w:p w:rsidR="00000000" w:rsidRDefault="005844DD" w:rsidP="0048786A">
      <w:pPr>
        <w:pStyle w:val="1Question"/>
      </w:pPr>
      <w:ins w:id="179" w:author="mbs242" w:date="2010-07-12T14:43:00Z">
        <w:r>
          <w:t>32</w:t>
        </w:r>
      </w:ins>
      <w:del w:id="180" w:author="mbs242" w:date="2010-07-12T14:43:00Z">
        <w:r w:rsidR="000679AE" w:rsidDel="005844DD">
          <w:delText>2</w:delText>
        </w:r>
        <w:r w:rsidR="000679AE" w:rsidDel="005844DD">
          <w:delText>5</w:delText>
        </w:r>
      </w:del>
      <w:r w:rsidR="000679AE">
        <w:t>.</w:t>
      </w:r>
      <w:r w:rsidR="000679AE">
        <w:tab/>
      </w:r>
      <w:r w:rsidR="000679AE">
        <w:t>Ethical behavior is required of every employee within an organization.</w:t>
      </w:r>
    </w:p>
    <w:p w:rsidR="00000000" w:rsidRDefault="000679AE"/>
    <w:p w:rsidR="00000000" w:rsidRDefault="000679AE"/>
    <w:p w:rsidR="00000000" w:rsidRDefault="000679AE">
      <w:pPr>
        <w:rPr>
          <w:sz w:val="28"/>
        </w:rPr>
      </w:pPr>
      <w:r>
        <w:rPr>
          <w:b/>
          <w:sz w:val="28"/>
          <w:u w:val="single"/>
        </w:rPr>
        <w:br w:type="page"/>
      </w:r>
      <w:r>
        <w:rPr>
          <w:b/>
          <w:sz w:val="28"/>
          <w:u w:val="single"/>
        </w:rPr>
        <w:lastRenderedPageBreak/>
        <w:t>Multiple Choice</w:t>
      </w:r>
    </w:p>
    <w:p w:rsidR="00000000" w:rsidRDefault="000679AE" w:rsidP="0048786A">
      <w:pPr>
        <w:pStyle w:val="1Question"/>
      </w:pPr>
      <w:r>
        <w:t>1.</w:t>
      </w:r>
      <w:r>
        <w:tab/>
        <w:t>Which of the following influences organizational strategies?</w:t>
      </w:r>
    </w:p>
    <w:p w:rsidR="00000000" w:rsidRDefault="000679AE">
      <w:pPr>
        <w:pStyle w:val="2Responses"/>
      </w:pPr>
      <w:r>
        <w:t>a.</w:t>
      </w:r>
      <w:r>
        <w:tab/>
        <w:t>Organizational vision</w:t>
      </w:r>
    </w:p>
    <w:p w:rsidR="00000000" w:rsidRDefault="000679AE">
      <w:pPr>
        <w:pStyle w:val="2Responses"/>
      </w:pPr>
      <w:r>
        <w:t>b.</w:t>
      </w:r>
      <w:r>
        <w:tab/>
        <w:t>Financial statement results</w:t>
      </w:r>
    </w:p>
    <w:p w:rsidR="00000000" w:rsidRDefault="000679AE">
      <w:pPr>
        <w:pStyle w:val="2Responses"/>
      </w:pPr>
      <w:r>
        <w:t>c.</w:t>
      </w:r>
      <w:r>
        <w:tab/>
        <w:t>Computer software</w:t>
      </w:r>
    </w:p>
    <w:p w:rsidR="00000000" w:rsidRDefault="000679AE">
      <w:pPr>
        <w:pStyle w:val="2Responses"/>
      </w:pPr>
      <w:r>
        <w:t>d.</w:t>
      </w:r>
      <w:r>
        <w:tab/>
        <w:t>Number of employees</w:t>
      </w:r>
    </w:p>
    <w:p w:rsidR="00000000" w:rsidRDefault="000679AE" w:rsidP="0048786A">
      <w:pPr>
        <w:pStyle w:val="1Question"/>
      </w:pPr>
      <w:r>
        <w:t>2.</w:t>
      </w:r>
      <w:r>
        <w:tab/>
        <w:t xml:space="preserve">Which of the following statements regarding organizational vision is </w:t>
      </w:r>
      <w:r>
        <w:rPr>
          <w:b/>
        </w:rPr>
        <w:t>false?</w:t>
      </w:r>
    </w:p>
    <w:p w:rsidR="00000000" w:rsidRDefault="000679AE">
      <w:pPr>
        <w:pStyle w:val="2Responses"/>
      </w:pPr>
      <w:r>
        <w:t>a.</w:t>
      </w:r>
      <w:r>
        <w:tab/>
        <w:t>Organizational vision means the same as core competencies</w:t>
      </w:r>
    </w:p>
    <w:p w:rsidR="00000000" w:rsidRDefault="000679AE">
      <w:pPr>
        <w:pStyle w:val="2Responses"/>
      </w:pPr>
      <w:r>
        <w:t>b.</w:t>
      </w:r>
      <w:r>
        <w:tab/>
        <w:t>Organizational vision is one tool for expressing an organization’s main purpose</w:t>
      </w:r>
    </w:p>
    <w:p w:rsidR="00000000" w:rsidRDefault="000679AE">
      <w:pPr>
        <w:pStyle w:val="2Responses"/>
      </w:pPr>
      <w:r>
        <w:t>c.</w:t>
      </w:r>
      <w:r>
        <w:tab/>
        <w:t xml:space="preserve">Organizational vision should be </w:t>
      </w:r>
      <w:r>
        <w:t>communicated to all employees</w:t>
      </w:r>
    </w:p>
    <w:p w:rsidR="00000000" w:rsidRDefault="000679AE">
      <w:pPr>
        <w:pStyle w:val="2Responses"/>
      </w:pPr>
      <w:r>
        <w:t>d.</w:t>
      </w:r>
      <w:r>
        <w:tab/>
        <w:t>Managers sometimes divide the organizational vision into one or more written statements</w:t>
      </w:r>
    </w:p>
    <w:p w:rsidR="00000000" w:rsidRDefault="000679AE" w:rsidP="0048786A">
      <w:pPr>
        <w:pStyle w:val="1Question"/>
      </w:pPr>
      <w:r>
        <w:t>3.</w:t>
      </w:r>
      <w:r>
        <w:tab/>
        <w:t>An organizational vision is sometimes broken down into</w:t>
      </w:r>
    </w:p>
    <w:p w:rsidR="00000000" w:rsidRDefault="000679AE" w:rsidP="0048786A">
      <w:pPr>
        <w:pStyle w:val="2RomanResponse"/>
      </w:pPr>
      <w:r>
        <w:t>I.</w:t>
      </w:r>
      <w:r>
        <w:tab/>
        <w:t>Mission statement</w:t>
      </w:r>
    </w:p>
    <w:p w:rsidR="00000000" w:rsidRDefault="000679AE" w:rsidP="0048786A">
      <w:pPr>
        <w:pStyle w:val="2RomanResponse"/>
      </w:pPr>
      <w:r>
        <w:t>II.</w:t>
      </w:r>
      <w:r>
        <w:tab/>
        <w:t>Core values statement</w:t>
      </w:r>
    </w:p>
    <w:p w:rsidR="00000000" w:rsidRDefault="000679AE" w:rsidP="0048786A">
      <w:pPr>
        <w:pStyle w:val="2RomanResponse"/>
      </w:pPr>
      <w:r>
        <w:t>III.</w:t>
      </w:r>
      <w:r>
        <w:tab/>
        <w:t>Code of conduct</w:t>
      </w:r>
    </w:p>
    <w:p w:rsidR="00000000" w:rsidRDefault="000679AE">
      <w:pPr>
        <w:pStyle w:val="2Responses"/>
      </w:pPr>
      <w:r>
        <w:t>a.</w:t>
      </w:r>
      <w:r>
        <w:tab/>
        <w:t>I only</w:t>
      </w:r>
    </w:p>
    <w:p w:rsidR="00000000" w:rsidRDefault="000679AE">
      <w:pPr>
        <w:pStyle w:val="2Responses"/>
      </w:pPr>
      <w:r>
        <w:t>b.</w:t>
      </w:r>
      <w:r>
        <w:tab/>
        <w:t>I and II only</w:t>
      </w:r>
    </w:p>
    <w:p w:rsidR="00000000" w:rsidRDefault="000679AE">
      <w:pPr>
        <w:pStyle w:val="2Responses"/>
      </w:pPr>
      <w:r>
        <w:t>c.</w:t>
      </w:r>
      <w:r>
        <w:tab/>
        <w:t>I, II, and III</w:t>
      </w:r>
    </w:p>
    <w:p w:rsidR="00000000" w:rsidRDefault="000679AE">
      <w:pPr>
        <w:pStyle w:val="2Responses"/>
      </w:pPr>
      <w:r>
        <w:t>d.</w:t>
      </w:r>
      <w:r>
        <w:tab/>
        <w:t>II and III only</w:t>
      </w:r>
    </w:p>
    <w:p w:rsidR="00000000" w:rsidRDefault="000679AE" w:rsidP="0048786A">
      <w:pPr>
        <w:pStyle w:val="1Question"/>
      </w:pPr>
      <w:r>
        <w:t>4.</w:t>
      </w:r>
      <w:r>
        <w:tab/>
        <w:t>Organizational core competencies can include</w:t>
      </w:r>
    </w:p>
    <w:p w:rsidR="00000000" w:rsidRDefault="000679AE">
      <w:pPr>
        <w:pStyle w:val="2Responses"/>
      </w:pPr>
      <w:r>
        <w:t>a.</w:t>
      </w:r>
      <w:r>
        <w:tab/>
        <w:t>A mission statement</w:t>
      </w:r>
    </w:p>
    <w:p w:rsidR="00000000" w:rsidRDefault="000679AE">
      <w:pPr>
        <w:pStyle w:val="2Responses"/>
      </w:pPr>
      <w:r>
        <w:t>b.</w:t>
      </w:r>
      <w:r>
        <w:tab/>
        <w:t>Patents, copyrights and special legal protections</w:t>
      </w:r>
    </w:p>
    <w:p w:rsidR="00000000" w:rsidRDefault="000679AE">
      <w:pPr>
        <w:pStyle w:val="2Responses"/>
      </w:pPr>
      <w:r>
        <w:t>c.</w:t>
      </w:r>
      <w:r>
        <w:tab/>
        <w:t>A code of conduct</w:t>
      </w:r>
    </w:p>
    <w:p w:rsidR="00000000" w:rsidRDefault="000679AE">
      <w:pPr>
        <w:pStyle w:val="2Responses"/>
      </w:pPr>
      <w:r>
        <w:t>d.</w:t>
      </w:r>
      <w:r>
        <w:tab/>
        <w:t>An operating plan</w:t>
      </w:r>
    </w:p>
    <w:p w:rsidR="00000000" w:rsidRDefault="000679AE" w:rsidP="0048786A">
      <w:pPr>
        <w:pStyle w:val="1Question"/>
      </w:pPr>
      <w:r>
        <w:t>5.</w:t>
      </w:r>
      <w:r>
        <w:tab/>
        <w:t>How are organizational strategie</w:t>
      </w:r>
      <w:r>
        <w:t>s related to core competencies?</w:t>
      </w:r>
    </w:p>
    <w:p w:rsidR="00000000" w:rsidRDefault="000679AE">
      <w:pPr>
        <w:pStyle w:val="2Responses"/>
      </w:pPr>
      <w:r>
        <w:t>a.</w:t>
      </w:r>
      <w:r>
        <w:tab/>
        <w:t>Competencies are the tactics managers use to take advantage of strategies</w:t>
      </w:r>
    </w:p>
    <w:p w:rsidR="00000000" w:rsidRDefault="000679AE">
      <w:pPr>
        <w:pStyle w:val="2Responses"/>
      </w:pPr>
      <w:r>
        <w:t>b.</w:t>
      </w:r>
      <w:r>
        <w:tab/>
        <w:t>Competencies and strategies are an integral part of organizational vision</w:t>
      </w:r>
    </w:p>
    <w:p w:rsidR="00000000" w:rsidRDefault="000679AE">
      <w:pPr>
        <w:pStyle w:val="2Responses"/>
      </w:pPr>
      <w:r>
        <w:t>c.</w:t>
      </w:r>
      <w:r>
        <w:tab/>
        <w:t>Strategies help managers exploit competencies</w:t>
      </w:r>
    </w:p>
    <w:p w:rsidR="00000000" w:rsidRDefault="000679AE">
      <w:pPr>
        <w:pStyle w:val="2Responses"/>
      </w:pPr>
      <w:r>
        <w:t>d.</w:t>
      </w:r>
      <w:r>
        <w:tab/>
        <w:t>Strategies and com</w:t>
      </w:r>
      <w:r>
        <w:t>petencies are actually two ways of expressing the same idea</w:t>
      </w:r>
    </w:p>
    <w:p w:rsidR="00000000" w:rsidRDefault="000679AE" w:rsidP="0048786A">
      <w:pPr>
        <w:pStyle w:val="1Question"/>
      </w:pPr>
      <w:r>
        <w:t>6.</w:t>
      </w:r>
      <w:r>
        <w:tab/>
        <w:t>Organizational strategies</w:t>
      </w:r>
    </w:p>
    <w:p w:rsidR="00000000" w:rsidRDefault="000679AE">
      <w:pPr>
        <w:pStyle w:val="2Responses"/>
      </w:pPr>
      <w:r>
        <w:t>a.</w:t>
      </w:r>
      <w:r>
        <w:tab/>
        <w:t>Are reconsidered on a daily basis</w:t>
      </w:r>
    </w:p>
    <w:p w:rsidR="00000000" w:rsidRDefault="000679AE">
      <w:pPr>
        <w:pStyle w:val="2Responses"/>
      </w:pPr>
      <w:r>
        <w:t>b.</w:t>
      </w:r>
      <w:r>
        <w:tab/>
        <w:t>Should never be reconsidered once they are determined</w:t>
      </w:r>
    </w:p>
    <w:p w:rsidR="00000000" w:rsidRDefault="000679AE">
      <w:pPr>
        <w:pStyle w:val="2Responses"/>
      </w:pPr>
      <w:r>
        <w:t>c.</w:t>
      </w:r>
      <w:r>
        <w:tab/>
        <w:t>Are reconsidered quarterly</w:t>
      </w:r>
    </w:p>
    <w:p w:rsidR="00000000" w:rsidRDefault="000679AE">
      <w:pPr>
        <w:pStyle w:val="2Responses"/>
      </w:pPr>
      <w:r>
        <w:t>d.</w:t>
      </w:r>
      <w:r>
        <w:tab/>
        <w:t>Are reconsidered periodically in respons</w:t>
      </w:r>
      <w:r>
        <w:t>e to changes in the organization or environment</w:t>
      </w:r>
    </w:p>
    <w:p w:rsidR="00000000" w:rsidRDefault="000679AE" w:rsidP="0048786A">
      <w:pPr>
        <w:pStyle w:val="1Question"/>
      </w:pPr>
      <w:r>
        <w:t>7.</w:t>
      </w:r>
      <w:r>
        <w:tab/>
        <w:t xml:space="preserve">Which of the following is an element of an operating plan? </w:t>
      </w:r>
    </w:p>
    <w:p w:rsidR="00000000" w:rsidRDefault="000679AE">
      <w:pPr>
        <w:pStyle w:val="2Responses"/>
      </w:pPr>
      <w:r>
        <w:t>a.</w:t>
      </w:r>
      <w:r>
        <w:tab/>
        <w:t>Developing an organizational mission</w:t>
      </w:r>
    </w:p>
    <w:p w:rsidR="00000000" w:rsidRDefault="000679AE">
      <w:pPr>
        <w:pStyle w:val="2Responses"/>
      </w:pPr>
      <w:r>
        <w:t>b.</w:t>
      </w:r>
      <w:r>
        <w:tab/>
        <w:t>Preparing financial statements</w:t>
      </w:r>
    </w:p>
    <w:p w:rsidR="00000000" w:rsidRDefault="000679AE">
      <w:pPr>
        <w:pStyle w:val="2Responses"/>
      </w:pPr>
      <w:r>
        <w:t>c.</w:t>
      </w:r>
      <w:r>
        <w:tab/>
        <w:t>Defining core values</w:t>
      </w:r>
    </w:p>
    <w:p w:rsidR="00000000" w:rsidRDefault="000679AE">
      <w:pPr>
        <w:pStyle w:val="2Responses"/>
      </w:pPr>
      <w:r>
        <w:t>d.</w:t>
      </w:r>
      <w:r>
        <w:tab/>
        <w:t>Budgeting employee costs</w:t>
      </w:r>
    </w:p>
    <w:p w:rsidR="00000000" w:rsidRDefault="000679AE">
      <w:pPr>
        <w:tabs>
          <w:tab w:val="right" w:pos="342"/>
          <w:tab w:val="left" w:pos="1083"/>
        </w:tabs>
      </w:pPr>
    </w:p>
    <w:p w:rsidR="00000000" w:rsidRDefault="000679AE">
      <w:pPr>
        <w:tabs>
          <w:tab w:val="right" w:pos="342"/>
          <w:tab w:val="left" w:pos="1083"/>
        </w:tabs>
        <w:rPr>
          <w:b/>
        </w:rPr>
      </w:pPr>
      <w:r>
        <w:rPr>
          <w:b/>
        </w:rPr>
        <w:t xml:space="preserve">Use the following </w:t>
      </w:r>
      <w:r>
        <w:rPr>
          <w:b/>
        </w:rPr>
        <w:t>information for the next 5 questions:</w:t>
      </w:r>
    </w:p>
    <w:p w:rsidR="00000000" w:rsidRDefault="000679AE">
      <w:r>
        <w:t>Maude is considering opening her own business, now that she has retired from her regular job.  Her business idea is a reminder and shopping service, in which clients submit lists of birthdays, anniversaries and other i</w:t>
      </w:r>
      <w:r>
        <w:t>mportant dates.  Maude sends her clients reminders for those dates, and shops for special gifts at the client’s request.  She plans to do all of the work herself rather than hiring and managing additional employees.</w:t>
      </w:r>
    </w:p>
    <w:p w:rsidR="00000000" w:rsidRDefault="000679AE" w:rsidP="0048786A">
      <w:pPr>
        <w:pStyle w:val="1Question"/>
      </w:pPr>
      <w:r>
        <w:br w:type="page"/>
      </w:r>
      <w:r>
        <w:lastRenderedPageBreak/>
        <w:t>8.</w:t>
      </w:r>
      <w:r>
        <w:tab/>
        <w:t>“Providing excellent, reliable custo</w:t>
      </w:r>
      <w:r>
        <w:t>mer service at reasonable prices” best describes which of the following for Maude’s business?</w:t>
      </w:r>
    </w:p>
    <w:p w:rsidR="00000000" w:rsidRDefault="000679AE">
      <w:pPr>
        <w:pStyle w:val="2Responses"/>
      </w:pPr>
      <w:r>
        <w:t>a.</w:t>
      </w:r>
      <w:r>
        <w:tab/>
        <w:t>Core competency</w:t>
      </w:r>
    </w:p>
    <w:p w:rsidR="00000000" w:rsidRDefault="000679AE">
      <w:pPr>
        <w:pStyle w:val="2Responses"/>
      </w:pPr>
      <w:r>
        <w:t>b.</w:t>
      </w:r>
      <w:r>
        <w:tab/>
        <w:t>Vision</w:t>
      </w:r>
    </w:p>
    <w:p w:rsidR="00000000" w:rsidRDefault="000679AE">
      <w:pPr>
        <w:pStyle w:val="2Responses"/>
      </w:pPr>
      <w:r>
        <w:t>c.</w:t>
      </w:r>
      <w:r>
        <w:tab/>
        <w:t>Operating plan</w:t>
      </w:r>
    </w:p>
    <w:p w:rsidR="00000000" w:rsidRDefault="000679AE">
      <w:pPr>
        <w:pStyle w:val="2Responses"/>
      </w:pPr>
      <w:r>
        <w:t>d.</w:t>
      </w:r>
      <w:r>
        <w:tab/>
        <w:t>Actual operations</w:t>
      </w:r>
    </w:p>
    <w:p w:rsidR="00000000" w:rsidRDefault="000679AE" w:rsidP="0048786A">
      <w:pPr>
        <w:pStyle w:val="1Question"/>
      </w:pPr>
      <w:r>
        <w:t>9.</w:t>
      </w:r>
      <w:r>
        <w:tab/>
        <w:t>Maude’s core competencies are most likely to include</w:t>
      </w:r>
    </w:p>
    <w:p w:rsidR="00000000" w:rsidRDefault="000679AE">
      <w:pPr>
        <w:pStyle w:val="2Responses"/>
      </w:pPr>
      <w:r>
        <w:t>a.</w:t>
      </w:r>
      <w:r>
        <w:tab/>
        <w:t>An annual budget</w:t>
      </w:r>
    </w:p>
    <w:p w:rsidR="00000000" w:rsidRDefault="000679AE">
      <w:pPr>
        <w:pStyle w:val="2Responses"/>
      </w:pPr>
      <w:r>
        <w:t>b.</w:t>
      </w:r>
      <w:r>
        <w:tab/>
        <w:t xml:space="preserve">The ability to </w:t>
      </w:r>
      <w:r>
        <w:t>deduct business expenses on her tax return</w:t>
      </w:r>
    </w:p>
    <w:p w:rsidR="00000000" w:rsidRDefault="000679AE">
      <w:pPr>
        <w:pStyle w:val="2Responses"/>
      </w:pPr>
      <w:r>
        <w:t>c.</w:t>
      </w:r>
      <w:r>
        <w:tab/>
        <w:t>The first year’s actual results</w:t>
      </w:r>
    </w:p>
    <w:p w:rsidR="00000000" w:rsidRDefault="000679AE">
      <w:pPr>
        <w:pStyle w:val="2Responses"/>
      </w:pPr>
      <w:r>
        <w:t>d.</w:t>
      </w:r>
      <w:r>
        <w:tab/>
        <w:t>Her knowledge of potential gifts and the local shops</w:t>
      </w:r>
    </w:p>
    <w:p w:rsidR="00000000" w:rsidRDefault="000679AE" w:rsidP="0048786A">
      <w:pPr>
        <w:pStyle w:val="1Question"/>
      </w:pPr>
      <w:r>
        <w:t>10.</w:t>
      </w:r>
      <w:r>
        <w:tab/>
        <w:t>Maude’s organizational strategy is most likely to include</w:t>
      </w:r>
    </w:p>
    <w:p w:rsidR="00000000" w:rsidRDefault="000679AE">
      <w:pPr>
        <w:pStyle w:val="2Responses"/>
      </w:pPr>
      <w:r>
        <w:t>a.</w:t>
      </w:r>
      <w:r>
        <w:tab/>
        <w:t>Her knowledge of local stores</w:t>
      </w:r>
    </w:p>
    <w:p w:rsidR="00000000" w:rsidRDefault="000679AE">
      <w:pPr>
        <w:pStyle w:val="2Responses"/>
      </w:pPr>
      <w:r>
        <w:t>b.</w:t>
      </w:r>
      <w:r>
        <w:tab/>
        <w:t>Operating her business f</w:t>
      </w:r>
      <w:r>
        <w:t>rom her home to keep costs low</w:t>
      </w:r>
    </w:p>
    <w:p w:rsidR="00000000" w:rsidRDefault="000679AE">
      <w:pPr>
        <w:pStyle w:val="2Responses"/>
      </w:pPr>
      <w:r>
        <w:t>c.</w:t>
      </w:r>
      <w:r>
        <w:tab/>
        <w:t>Leasing equipment</w:t>
      </w:r>
    </w:p>
    <w:p w:rsidR="00000000" w:rsidRDefault="000679AE">
      <w:pPr>
        <w:pStyle w:val="2Responses"/>
      </w:pPr>
      <w:r>
        <w:t>d.</w:t>
      </w:r>
      <w:r>
        <w:tab/>
        <w:t>Mailing flyers to potential clients</w:t>
      </w:r>
    </w:p>
    <w:p w:rsidR="00000000" w:rsidRDefault="000679AE" w:rsidP="0048786A">
      <w:pPr>
        <w:pStyle w:val="1Question"/>
      </w:pPr>
      <w:r>
        <w:t>11.</w:t>
      </w:r>
      <w:r>
        <w:tab/>
        <w:t>Maude’s actual operations would probably include</w:t>
      </w:r>
    </w:p>
    <w:p w:rsidR="00000000" w:rsidRDefault="000679AE">
      <w:pPr>
        <w:pStyle w:val="2Responses"/>
      </w:pPr>
      <w:r>
        <w:t>a.</w:t>
      </w:r>
      <w:r>
        <w:tab/>
        <w:t>Establishing a sales strategy</w:t>
      </w:r>
    </w:p>
    <w:p w:rsidR="00000000" w:rsidRDefault="000679AE">
      <w:pPr>
        <w:pStyle w:val="2Responses"/>
      </w:pPr>
      <w:r>
        <w:t>b.</w:t>
      </w:r>
      <w:r>
        <w:tab/>
        <w:t>Purchasing advertisements in local media</w:t>
      </w:r>
    </w:p>
    <w:p w:rsidR="00000000" w:rsidRDefault="000679AE">
      <w:pPr>
        <w:pStyle w:val="2Responses"/>
      </w:pPr>
      <w:r>
        <w:t>c.</w:t>
      </w:r>
      <w:r>
        <w:tab/>
        <w:t>Identifying her core competencie</w:t>
      </w:r>
      <w:r>
        <w:t>s</w:t>
      </w:r>
    </w:p>
    <w:p w:rsidR="00000000" w:rsidRDefault="000679AE">
      <w:pPr>
        <w:pStyle w:val="2Responses"/>
      </w:pPr>
      <w:r>
        <w:t>d.</w:t>
      </w:r>
      <w:r>
        <w:tab/>
        <w:t>Developing a budget</w:t>
      </w:r>
    </w:p>
    <w:p w:rsidR="00000000" w:rsidRDefault="000679AE" w:rsidP="0048786A">
      <w:pPr>
        <w:pStyle w:val="1Question"/>
      </w:pPr>
      <w:r>
        <w:t>12.</w:t>
      </w:r>
      <w:r>
        <w:tab/>
        <w:t>Which of the following statements is true for Maude’s business regarding measuring and monitoring performance?</w:t>
      </w:r>
    </w:p>
    <w:p w:rsidR="00000000" w:rsidRDefault="000679AE">
      <w:pPr>
        <w:pStyle w:val="2Responses"/>
      </w:pPr>
      <w:r>
        <w:t>a.</w:t>
      </w:r>
      <w:r>
        <w:tab/>
        <w:t>Maude does not need a system to measure and monitor performance because her company is a sole proprietorship</w:t>
      </w:r>
    </w:p>
    <w:p w:rsidR="00000000" w:rsidRDefault="000679AE">
      <w:pPr>
        <w:pStyle w:val="2Responses"/>
      </w:pPr>
      <w:r>
        <w:t>b.</w:t>
      </w:r>
      <w:r>
        <w:tab/>
        <w:t>M</w:t>
      </w:r>
      <w:r>
        <w:t>aude needs audited financial statements every year</w:t>
      </w:r>
    </w:p>
    <w:p w:rsidR="00000000" w:rsidRDefault="000679AE">
      <w:pPr>
        <w:pStyle w:val="2Responses"/>
      </w:pPr>
      <w:r>
        <w:t>c.</w:t>
      </w:r>
      <w:r>
        <w:tab/>
        <w:t>Maude can track cash flows on a monthly basis</w:t>
      </w:r>
    </w:p>
    <w:p w:rsidR="00000000" w:rsidRDefault="000679AE">
      <w:pPr>
        <w:pStyle w:val="2Responses"/>
        <w:rPr>
          <w:ins w:id="181" w:author="mbs242" w:date="2010-07-12T14:49:00Z"/>
        </w:rPr>
      </w:pPr>
      <w:r>
        <w:t>d.</w:t>
      </w:r>
      <w:r>
        <w:tab/>
        <w:t>Maude only needs to reconcile her accounts every few years</w:t>
      </w:r>
    </w:p>
    <w:p w:rsidR="00FD300A" w:rsidRDefault="00FD300A" w:rsidP="00FD300A">
      <w:pPr>
        <w:pStyle w:val="2Responses"/>
        <w:ind w:left="0" w:firstLine="0"/>
        <w:rPr>
          <w:ins w:id="182" w:author="mbs242" w:date="2010-07-12T14:49:00Z"/>
        </w:rPr>
        <w:pPrChange w:id="183" w:author="mbs242" w:date="2010-07-12T14:49:00Z">
          <w:pPr>
            <w:pStyle w:val="2Responses"/>
          </w:pPr>
        </w:pPrChange>
      </w:pPr>
    </w:p>
    <w:p w:rsidR="00FD300A" w:rsidRDefault="00FD300A" w:rsidP="00FD300A">
      <w:pPr>
        <w:pStyle w:val="2Responses"/>
        <w:tabs>
          <w:tab w:val="clear" w:pos="1083"/>
          <w:tab w:val="left" w:pos="720"/>
        </w:tabs>
        <w:ind w:left="0" w:firstLine="0"/>
        <w:rPr>
          <w:ins w:id="184" w:author="mbs242" w:date="2010-07-12T14:50:00Z"/>
        </w:rPr>
        <w:pPrChange w:id="185" w:author="mbs242" w:date="2010-07-12T14:49:00Z">
          <w:pPr>
            <w:pStyle w:val="2Responses"/>
          </w:pPr>
        </w:pPrChange>
      </w:pPr>
      <w:ins w:id="186" w:author="mbs242" w:date="2010-07-12T14:49:00Z">
        <w:r>
          <w:t>13.</w:t>
        </w:r>
        <w:r>
          <w:tab/>
          <w:t xml:space="preserve">Belief systems are an </w:t>
        </w:r>
      </w:ins>
      <w:ins w:id="187" w:author="mbs242" w:date="2010-07-12T14:50:00Z">
        <w:r>
          <w:t>important</w:t>
        </w:r>
      </w:ins>
      <w:ins w:id="188" w:author="mbs242" w:date="2010-07-12T14:49:00Z">
        <w:r>
          <w:t xml:space="preserve"> </w:t>
        </w:r>
      </w:ins>
      <w:ins w:id="189" w:author="mbs242" w:date="2010-07-12T14:50:00Z">
        <w:r>
          <w:t>part of what framework?</w:t>
        </w:r>
      </w:ins>
    </w:p>
    <w:p w:rsidR="00FD300A" w:rsidRDefault="00FD300A" w:rsidP="00FD300A">
      <w:pPr>
        <w:pStyle w:val="2Responses"/>
        <w:tabs>
          <w:tab w:val="clear" w:pos="1083"/>
          <w:tab w:val="left" w:pos="720"/>
        </w:tabs>
        <w:ind w:left="0" w:firstLine="0"/>
        <w:rPr>
          <w:ins w:id="190" w:author="mbs242" w:date="2010-07-12T14:50:00Z"/>
        </w:rPr>
        <w:pPrChange w:id="191" w:author="mbs242" w:date="2010-07-12T14:49:00Z">
          <w:pPr>
            <w:pStyle w:val="2Responses"/>
          </w:pPr>
        </w:pPrChange>
      </w:pPr>
      <w:ins w:id="192" w:author="mbs242" w:date="2010-07-12T14:50:00Z">
        <w:r>
          <w:tab/>
          <w:t>a.</w:t>
        </w:r>
        <w:r>
          <w:tab/>
          <w:t>Levers of information</w:t>
        </w:r>
      </w:ins>
    </w:p>
    <w:p w:rsidR="00FD300A" w:rsidRDefault="00FD300A" w:rsidP="00FD300A">
      <w:pPr>
        <w:pStyle w:val="2Responses"/>
        <w:tabs>
          <w:tab w:val="clear" w:pos="1083"/>
          <w:tab w:val="left" w:pos="720"/>
        </w:tabs>
        <w:ind w:left="0" w:firstLine="0"/>
        <w:rPr>
          <w:ins w:id="193" w:author="mbs242" w:date="2010-07-12T14:50:00Z"/>
        </w:rPr>
        <w:pPrChange w:id="194" w:author="mbs242" w:date="2010-07-12T14:49:00Z">
          <w:pPr>
            <w:pStyle w:val="2Responses"/>
          </w:pPr>
        </w:pPrChange>
      </w:pPr>
      <w:ins w:id="195" w:author="mbs242" w:date="2010-07-12T14:50:00Z">
        <w:r>
          <w:tab/>
          <w:t>b.</w:t>
        </w:r>
        <w:r>
          <w:tab/>
          <w:t>Levers of control</w:t>
        </w:r>
      </w:ins>
    </w:p>
    <w:p w:rsidR="00FD300A" w:rsidRDefault="00FD300A" w:rsidP="00FD300A">
      <w:pPr>
        <w:pStyle w:val="2Responses"/>
        <w:tabs>
          <w:tab w:val="clear" w:pos="1083"/>
          <w:tab w:val="left" w:pos="720"/>
        </w:tabs>
        <w:ind w:left="0" w:firstLine="0"/>
        <w:rPr>
          <w:ins w:id="196" w:author="mbs242" w:date="2010-07-12T14:50:00Z"/>
        </w:rPr>
        <w:pPrChange w:id="197" w:author="mbs242" w:date="2010-07-12T14:49:00Z">
          <w:pPr>
            <w:pStyle w:val="2Responses"/>
          </w:pPr>
        </w:pPrChange>
      </w:pPr>
      <w:ins w:id="198" w:author="mbs242" w:date="2010-07-12T14:50:00Z">
        <w:r>
          <w:tab/>
          <w:t>c.</w:t>
        </w:r>
        <w:r>
          <w:tab/>
          <w:t>Levers of belief</w:t>
        </w:r>
      </w:ins>
    </w:p>
    <w:p w:rsidR="00FD300A" w:rsidRDefault="00FD300A" w:rsidP="00FD300A">
      <w:pPr>
        <w:pStyle w:val="2Responses"/>
        <w:tabs>
          <w:tab w:val="clear" w:pos="1083"/>
          <w:tab w:val="left" w:pos="720"/>
        </w:tabs>
        <w:ind w:left="0" w:firstLine="0"/>
        <w:rPr>
          <w:ins w:id="199" w:author="mbs242" w:date="2010-07-12T14:50:00Z"/>
        </w:rPr>
        <w:pPrChange w:id="200" w:author="mbs242" w:date="2010-07-12T14:49:00Z">
          <w:pPr>
            <w:pStyle w:val="2Responses"/>
          </w:pPr>
        </w:pPrChange>
      </w:pPr>
      <w:ins w:id="201" w:author="mbs242" w:date="2010-07-12T14:50:00Z">
        <w:r>
          <w:tab/>
          <w:t>d.</w:t>
        </w:r>
        <w:r>
          <w:tab/>
          <w:t>Control systems</w:t>
        </w:r>
      </w:ins>
    </w:p>
    <w:p w:rsidR="00FD300A" w:rsidRDefault="00FD300A" w:rsidP="00FD300A">
      <w:pPr>
        <w:pStyle w:val="2Responses"/>
        <w:tabs>
          <w:tab w:val="clear" w:pos="1083"/>
          <w:tab w:val="left" w:pos="720"/>
        </w:tabs>
        <w:ind w:left="0" w:firstLine="0"/>
        <w:rPr>
          <w:ins w:id="202" w:author="mbs242" w:date="2010-07-12T14:50:00Z"/>
        </w:rPr>
        <w:pPrChange w:id="203" w:author="mbs242" w:date="2010-07-12T14:49:00Z">
          <w:pPr>
            <w:pStyle w:val="2Responses"/>
          </w:pPr>
        </w:pPrChange>
      </w:pPr>
    </w:p>
    <w:p w:rsidR="00FD300A" w:rsidRDefault="00FD300A" w:rsidP="00FD300A">
      <w:pPr>
        <w:pStyle w:val="2Responses"/>
        <w:tabs>
          <w:tab w:val="clear" w:pos="1083"/>
          <w:tab w:val="left" w:pos="720"/>
        </w:tabs>
        <w:ind w:left="0" w:firstLine="0"/>
        <w:rPr>
          <w:ins w:id="204" w:author="mbs242" w:date="2010-07-12T14:51:00Z"/>
        </w:rPr>
        <w:pPrChange w:id="205" w:author="mbs242" w:date="2010-07-12T14:49:00Z">
          <w:pPr>
            <w:pStyle w:val="2Responses"/>
          </w:pPr>
        </w:pPrChange>
      </w:pPr>
      <w:ins w:id="206" w:author="mbs242" w:date="2010-07-12T14:50:00Z">
        <w:r>
          <w:t>14.</w:t>
        </w:r>
        <w:r>
          <w:tab/>
        </w:r>
      </w:ins>
      <w:ins w:id="207" w:author="mbs242" w:date="2010-07-12T14:51:00Z">
        <w:r>
          <w:t>The code of conduct of a firm would likely be considered</w:t>
        </w:r>
      </w:ins>
    </w:p>
    <w:p w:rsidR="00FD300A" w:rsidRDefault="00FD300A" w:rsidP="00FD300A">
      <w:pPr>
        <w:pStyle w:val="2Responses"/>
        <w:tabs>
          <w:tab w:val="clear" w:pos="1083"/>
          <w:tab w:val="left" w:pos="720"/>
        </w:tabs>
        <w:ind w:left="0" w:firstLine="0"/>
        <w:rPr>
          <w:ins w:id="208" w:author="mbs242" w:date="2010-07-12T14:51:00Z"/>
        </w:rPr>
        <w:pPrChange w:id="209" w:author="mbs242" w:date="2010-07-12T14:49:00Z">
          <w:pPr>
            <w:pStyle w:val="2Responses"/>
          </w:pPr>
        </w:pPrChange>
      </w:pPr>
      <w:ins w:id="210" w:author="mbs242" w:date="2010-07-12T14:51:00Z">
        <w:r>
          <w:tab/>
          <w:t>a.</w:t>
        </w:r>
        <w:r>
          <w:tab/>
          <w:t>Belief system</w:t>
        </w:r>
      </w:ins>
    </w:p>
    <w:p w:rsidR="00FD300A" w:rsidRDefault="00FD300A" w:rsidP="00FD300A">
      <w:pPr>
        <w:pStyle w:val="2Responses"/>
        <w:tabs>
          <w:tab w:val="clear" w:pos="1083"/>
          <w:tab w:val="left" w:pos="720"/>
        </w:tabs>
        <w:ind w:left="0" w:firstLine="0"/>
        <w:rPr>
          <w:ins w:id="211" w:author="mbs242" w:date="2010-07-12T14:51:00Z"/>
        </w:rPr>
        <w:pPrChange w:id="212" w:author="mbs242" w:date="2010-07-12T14:49:00Z">
          <w:pPr>
            <w:pStyle w:val="2Responses"/>
          </w:pPr>
        </w:pPrChange>
      </w:pPr>
      <w:ins w:id="213" w:author="mbs242" w:date="2010-07-12T14:51:00Z">
        <w:r>
          <w:tab/>
          <w:t>b.</w:t>
        </w:r>
        <w:r>
          <w:tab/>
          <w:t>Boundary system</w:t>
        </w:r>
      </w:ins>
    </w:p>
    <w:p w:rsidR="00FD300A" w:rsidRDefault="00FD300A" w:rsidP="00FD300A">
      <w:pPr>
        <w:pStyle w:val="2Responses"/>
        <w:tabs>
          <w:tab w:val="clear" w:pos="1083"/>
          <w:tab w:val="left" w:pos="720"/>
        </w:tabs>
        <w:ind w:left="0" w:firstLine="0"/>
        <w:rPr>
          <w:ins w:id="214" w:author="mbs242" w:date="2010-07-12T14:52:00Z"/>
        </w:rPr>
        <w:pPrChange w:id="215" w:author="mbs242" w:date="2010-07-12T14:49:00Z">
          <w:pPr>
            <w:pStyle w:val="2Responses"/>
          </w:pPr>
        </w:pPrChange>
      </w:pPr>
      <w:ins w:id="216" w:author="mbs242" w:date="2010-07-12T14:52:00Z">
        <w:r>
          <w:tab/>
          <w:t>c.</w:t>
        </w:r>
        <w:r>
          <w:tab/>
          <w:t>Diagnostic control system</w:t>
        </w:r>
      </w:ins>
    </w:p>
    <w:p w:rsidR="00FD300A" w:rsidRDefault="00FD300A" w:rsidP="00FD300A">
      <w:pPr>
        <w:pStyle w:val="2Responses"/>
        <w:tabs>
          <w:tab w:val="clear" w:pos="1083"/>
          <w:tab w:val="left" w:pos="720"/>
        </w:tabs>
        <w:ind w:left="0" w:firstLine="0"/>
        <w:pPrChange w:id="217" w:author="mbs242" w:date="2010-07-12T14:49:00Z">
          <w:pPr>
            <w:pStyle w:val="2Responses"/>
          </w:pPr>
        </w:pPrChange>
      </w:pPr>
      <w:ins w:id="218" w:author="mbs242" w:date="2010-07-12T14:52:00Z">
        <w:r>
          <w:tab/>
          <w:t>d.</w:t>
        </w:r>
        <w:r>
          <w:tab/>
          <w:t>Interactive control system</w:t>
        </w:r>
      </w:ins>
    </w:p>
    <w:p w:rsidR="00000000" w:rsidRDefault="000679AE" w:rsidP="0048786A">
      <w:pPr>
        <w:pStyle w:val="1Question"/>
      </w:pPr>
      <w:r>
        <w:t>1</w:t>
      </w:r>
      <w:ins w:id="219" w:author="mbs242" w:date="2010-07-12T14:54:00Z">
        <w:r w:rsidR="00AB4D3B">
          <w:t>5</w:t>
        </w:r>
      </w:ins>
      <w:del w:id="220" w:author="mbs242" w:date="2010-07-12T14:54:00Z">
        <w:r w:rsidDel="00AB4D3B">
          <w:delText>3</w:delText>
        </w:r>
      </w:del>
      <w:r>
        <w:t>.</w:t>
      </w:r>
      <w:r>
        <w:tab/>
        <w:t>Accounting information</w:t>
      </w:r>
    </w:p>
    <w:p w:rsidR="00000000" w:rsidRDefault="000679AE" w:rsidP="0048786A">
      <w:pPr>
        <w:pStyle w:val="2RomanResponse"/>
      </w:pPr>
      <w:r>
        <w:t>I.</w:t>
      </w:r>
      <w:r>
        <w:tab/>
        <w:t>Can be used to guide organizational vision</w:t>
      </w:r>
    </w:p>
    <w:p w:rsidR="00000000" w:rsidRDefault="000679AE" w:rsidP="0048786A">
      <w:pPr>
        <w:pStyle w:val="2RomanResponse"/>
      </w:pPr>
      <w:r>
        <w:t>II.</w:t>
      </w:r>
      <w:r>
        <w:tab/>
        <w:t>Is a core compete</w:t>
      </w:r>
      <w:r>
        <w:t>ncy for most companies</w:t>
      </w:r>
    </w:p>
    <w:p w:rsidR="00000000" w:rsidRDefault="000679AE" w:rsidP="0048786A">
      <w:pPr>
        <w:pStyle w:val="2RomanResponse"/>
      </w:pPr>
      <w:r>
        <w:t>III.</w:t>
      </w:r>
      <w:r>
        <w:tab/>
        <w:t>Can be used to motivate performance</w:t>
      </w:r>
    </w:p>
    <w:p w:rsidR="00000000" w:rsidRDefault="000679AE">
      <w:pPr>
        <w:pStyle w:val="2Responses"/>
      </w:pPr>
      <w:r>
        <w:t>a.</w:t>
      </w:r>
      <w:r>
        <w:tab/>
        <w:t>I only</w:t>
      </w:r>
    </w:p>
    <w:p w:rsidR="00000000" w:rsidRDefault="000679AE">
      <w:pPr>
        <w:pStyle w:val="2Responses"/>
      </w:pPr>
      <w:r>
        <w:t>b.</w:t>
      </w:r>
      <w:r>
        <w:tab/>
        <w:t>I and II only</w:t>
      </w:r>
    </w:p>
    <w:p w:rsidR="00000000" w:rsidRDefault="000679AE">
      <w:pPr>
        <w:pStyle w:val="2Responses"/>
      </w:pPr>
      <w:r>
        <w:t>c.</w:t>
      </w:r>
      <w:r>
        <w:tab/>
        <w:t>I, II, and III</w:t>
      </w:r>
    </w:p>
    <w:p w:rsidR="00000000" w:rsidRDefault="000679AE">
      <w:pPr>
        <w:pStyle w:val="2Responses"/>
      </w:pPr>
      <w:r>
        <w:t>d.</w:t>
      </w:r>
      <w:r>
        <w:tab/>
        <w:t>I and III only</w:t>
      </w:r>
    </w:p>
    <w:p w:rsidR="00000000" w:rsidRDefault="000679AE" w:rsidP="0048786A">
      <w:pPr>
        <w:pStyle w:val="1Question"/>
      </w:pPr>
      <w:r>
        <w:t>1</w:t>
      </w:r>
      <w:ins w:id="221" w:author="mbs242" w:date="2010-07-12T14:54:00Z">
        <w:r w:rsidR="00AB4D3B">
          <w:t>6</w:t>
        </w:r>
      </w:ins>
      <w:del w:id="222" w:author="mbs242" w:date="2010-07-12T14:54:00Z">
        <w:r w:rsidDel="00AB4D3B">
          <w:delText>4</w:delText>
        </w:r>
      </w:del>
      <w:r>
        <w:t>.</w:t>
      </w:r>
      <w:r>
        <w:tab/>
        <w:t>Cost accounting information is used for</w:t>
      </w:r>
    </w:p>
    <w:p w:rsidR="00000000" w:rsidRDefault="000679AE">
      <w:pPr>
        <w:pStyle w:val="2Responses"/>
      </w:pPr>
      <w:r>
        <w:lastRenderedPageBreak/>
        <w:t>a.</w:t>
      </w:r>
      <w:r>
        <w:tab/>
        <w:t>Financial reporting only</w:t>
      </w:r>
    </w:p>
    <w:p w:rsidR="00000000" w:rsidRDefault="000679AE">
      <w:pPr>
        <w:pStyle w:val="2Responses"/>
      </w:pPr>
      <w:r>
        <w:t>b.</w:t>
      </w:r>
      <w:r>
        <w:tab/>
        <w:t>Management reporting only</w:t>
      </w:r>
    </w:p>
    <w:p w:rsidR="00000000" w:rsidRDefault="000679AE">
      <w:pPr>
        <w:pStyle w:val="2Responses"/>
      </w:pPr>
      <w:r>
        <w:t>c.</w:t>
      </w:r>
      <w:r>
        <w:tab/>
        <w:t>Both financial and manage</w:t>
      </w:r>
      <w:r>
        <w:t>ment reporting</w:t>
      </w:r>
    </w:p>
    <w:p w:rsidR="00000000" w:rsidRDefault="000679AE">
      <w:pPr>
        <w:pStyle w:val="2Responses"/>
      </w:pPr>
      <w:r>
        <w:t>d.</w:t>
      </w:r>
      <w:r>
        <w:tab/>
        <w:t>Neither financial nor management reporting</w:t>
      </w:r>
    </w:p>
    <w:p w:rsidR="00000000" w:rsidRDefault="000679AE" w:rsidP="0048786A">
      <w:pPr>
        <w:pStyle w:val="1Question"/>
      </w:pPr>
      <w:r>
        <w:t>1</w:t>
      </w:r>
      <w:del w:id="223" w:author="mbs242" w:date="2010-07-12T14:54:00Z">
        <w:r w:rsidDel="00AB4D3B">
          <w:delText>5</w:delText>
        </w:r>
      </w:del>
      <w:ins w:id="224" w:author="mbs242" w:date="2010-07-12T14:54:00Z">
        <w:r w:rsidR="00AB4D3B">
          <w:t>7</w:t>
        </w:r>
      </w:ins>
      <w:r>
        <w:t>.</w:t>
      </w:r>
      <w:r>
        <w:tab/>
        <w:t>Which of the following is a type of external report produced by an organization’s information system?</w:t>
      </w:r>
    </w:p>
    <w:p w:rsidR="00000000" w:rsidRDefault="000679AE">
      <w:pPr>
        <w:pStyle w:val="2Responses"/>
      </w:pPr>
      <w:r>
        <w:t>a.</w:t>
      </w:r>
      <w:r>
        <w:tab/>
        <w:t>Cash flow plan</w:t>
      </w:r>
    </w:p>
    <w:p w:rsidR="00000000" w:rsidRDefault="000679AE">
      <w:pPr>
        <w:pStyle w:val="2Responses"/>
      </w:pPr>
      <w:r>
        <w:t>b.</w:t>
      </w:r>
      <w:r>
        <w:tab/>
        <w:t>Analysis of potential acquisition</w:t>
      </w:r>
    </w:p>
    <w:p w:rsidR="00000000" w:rsidRDefault="000679AE">
      <w:pPr>
        <w:pStyle w:val="2Responses"/>
      </w:pPr>
      <w:r>
        <w:t>c.</w:t>
      </w:r>
      <w:r>
        <w:tab/>
        <w:t>News release</w:t>
      </w:r>
    </w:p>
    <w:p w:rsidR="00000000" w:rsidRDefault="000679AE">
      <w:pPr>
        <w:pStyle w:val="2Responses"/>
      </w:pPr>
      <w:r>
        <w:t>d.</w:t>
      </w:r>
      <w:r>
        <w:tab/>
        <w:t>Bonus computati</w:t>
      </w:r>
      <w:r>
        <w:t>ons</w:t>
      </w:r>
    </w:p>
    <w:p w:rsidR="00000000" w:rsidRDefault="000679AE" w:rsidP="0048786A">
      <w:pPr>
        <w:pStyle w:val="1Question"/>
      </w:pPr>
      <w:r>
        <w:br w:type="page"/>
      </w:r>
      <w:r>
        <w:lastRenderedPageBreak/>
        <w:t>1</w:t>
      </w:r>
      <w:ins w:id="225" w:author="mbs242" w:date="2010-07-12T14:54:00Z">
        <w:r w:rsidR="00AB4D3B">
          <w:t>8</w:t>
        </w:r>
      </w:ins>
      <w:del w:id="226" w:author="mbs242" w:date="2010-07-12T14:54:00Z">
        <w:r w:rsidDel="00AB4D3B">
          <w:delText>6</w:delText>
        </w:r>
      </w:del>
      <w:r>
        <w:t>.</w:t>
      </w:r>
      <w:r>
        <w:tab/>
        <w:t>Which of the following is least likely to be an external report?</w:t>
      </w:r>
    </w:p>
    <w:p w:rsidR="00000000" w:rsidRDefault="000679AE">
      <w:pPr>
        <w:pStyle w:val="2Responses"/>
      </w:pPr>
      <w:r>
        <w:t>a.</w:t>
      </w:r>
      <w:r>
        <w:tab/>
        <w:t>Credit report</w:t>
      </w:r>
    </w:p>
    <w:p w:rsidR="00000000" w:rsidRDefault="000679AE">
      <w:pPr>
        <w:pStyle w:val="2Responses"/>
      </w:pPr>
      <w:r>
        <w:t>b.</w:t>
      </w:r>
      <w:r>
        <w:tab/>
        <w:t xml:space="preserve">Supplier’s inventory report </w:t>
      </w:r>
    </w:p>
    <w:p w:rsidR="00000000" w:rsidRDefault="000679AE">
      <w:pPr>
        <w:pStyle w:val="2Responses"/>
      </w:pPr>
      <w:r>
        <w:t>c.</w:t>
      </w:r>
      <w:r>
        <w:tab/>
        <w:t>Tax return</w:t>
      </w:r>
    </w:p>
    <w:p w:rsidR="00000000" w:rsidRDefault="000679AE">
      <w:pPr>
        <w:pStyle w:val="2Responses"/>
      </w:pPr>
      <w:r>
        <w:t>d.</w:t>
      </w:r>
      <w:r>
        <w:tab/>
        <w:t>Analysis of supplier quality</w:t>
      </w:r>
    </w:p>
    <w:p w:rsidR="00000000" w:rsidRDefault="000679AE" w:rsidP="0048786A">
      <w:pPr>
        <w:pStyle w:val="1Question"/>
      </w:pPr>
      <w:r>
        <w:t>1</w:t>
      </w:r>
      <w:ins w:id="227" w:author="mbs242" w:date="2010-07-12T14:55:00Z">
        <w:r w:rsidR="00AB4D3B">
          <w:t>9</w:t>
        </w:r>
      </w:ins>
      <w:del w:id="228" w:author="mbs242" w:date="2010-07-12T14:55:00Z">
        <w:r w:rsidDel="00AB4D3B">
          <w:delText>7</w:delText>
        </w:r>
      </w:del>
      <w:r>
        <w:t>.</w:t>
      </w:r>
      <w:r>
        <w:tab/>
        <w:t>Which of the following is the best example of an internal report that might come fr</w:t>
      </w:r>
      <w:r>
        <w:t>om an organization’s information system?</w:t>
      </w:r>
    </w:p>
    <w:p w:rsidR="00000000" w:rsidRDefault="000679AE">
      <w:pPr>
        <w:pStyle w:val="2Responses"/>
      </w:pPr>
      <w:r>
        <w:t>a.</w:t>
      </w:r>
      <w:r>
        <w:tab/>
        <w:t>Environmental Protection Agency regulatory report</w:t>
      </w:r>
    </w:p>
    <w:p w:rsidR="00000000" w:rsidRDefault="000679AE">
      <w:pPr>
        <w:pStyle w:val="2Responses"/>
      </w:pPr>
      <w:r>
        <w:t>b.</w:t>
      </w:r>
      <w:r>
        <w:tab/>
        <w:t>Operating budget</w:t>
      </w:r>
    </w:p>
    <w:p w:rsidR="00000000" w:rsidRDefault="000679AE">
      <w:pPr>
        <w:pStyle w:val="2Responses"/>
      </w:pPr>
      <w:r>
        <w:t>c.</w:t>
      </w:r>
      <w:r>
        <w:tab/>
        <w:t>Income tax returns</w:t>
      </w:r>
    </w:p>
    <w:p w:rsidR="00000000" w:rsidRDefault="000679AE">
      <w:pPr>
        <w:pStyle w:val="2Responses"/>
      </w:pPr>
      <w:r>
        <w:t>d.</w:t>
      </w:r>
      <w:r>
        <w:tab/>
        <w:t>Medicare cost report</w:t>
      </w:r>
    </w:p>
    <w:p w:rsidR="00000000" w:rsidRDefault="00AB4D3B" w:rsidP="0048786A">
      <w:pPr>
        <w:pStyle w:val="1Question"/>
      </w:pPr>
      <w:ins w:id="229" w:author="mbs242" w:date="2010-07-12T14:55:00Z">
        <w:r>
          <w:t>20</w:t>
        </w:r>
      </w:ins>
      <w:del w:id="230" w:author="mbs242" w:date="2010-07-12T14:55:00Z">
        <w:r w:rsidR="000679AE" w:rsidDel="00AB4D3B">
          <w:delText>1</w:delText>
        </w:r>
        <w:r w:rsidR="000679AE" w:rsidDel="00AB4D3B">
          <w:delText>8</w:delText>
        </w:r>
      </w:del>
      <w:r w:rsidR="000679AE">
        <w:t>.</w:t>
      </w:r>
      <w:r w:rsidR="000679AE">
        <w:tab/>
        <w:t>Financial statements are</w:t>
      </w:r>
    </w:p>
    <w:p w:rsidR="00000000" w:rsidRDefault="000679AE">
      <w:pPr>
        <w:pStyle w:val="2Responses"/>
      </w:pPr>
      <w:r>
        <w:t>a.</w:t>
      </w:r>
      <w:r>
        <w:tab/>
        <w:t>External reports produced from an organization’s information sys</w:t>
      </w:r>
      <w:r>
        <w:t>tem</w:t>
      </w:r>
    </w:p>
    <w:p w:rsidR="00000000" w:rsidRDefault="000679AE">
      <w:pPr>
        <w:pStyle w:val="2Responses"/>
      </w:pPr>
      <w:r>
        <w:t>b.</w:t>
      </w:r>
      <w:r>
        <w:tab/>
        <w:t>Never used for internal decision making</w:t>
      </w:r>
    </w:p>
    <w:p w:rsidR="00000000" w:rsidRDefault="000679AE">
      <w:pPr>
        <w:pStyle w:val="2Responses"/>
      </w:pPr>
      <w:r>
        <w:t>c.</w:t>
      </w:r>
      <w:r>
        <w:tab/>
        <w:t>Only true when they are audited</w:t>
      </w:r>
    </w:p>
    <w:p w:rsidR="00000000" w:rsidRDefault="000679AE">
      <w:pPr>
        <w:pStyle w:val="2Responses"/>
      </w:pPr>
      <w:r>
        <w:t>d.</w:t>
      </w:r>
      <w:r>
        <w:tab/>
        <w:t>Unimportant reports for most organizations</w:t>
      </w:r>
    </w:p>
    <w:p w:rsidR="00000000" w:rsidRDefault="00AB4D3B" w:rsidP="0048786A">
      <w:pPr>
        <w:pStyle w:val="1Question"/>
      </w:pPr>
      <w:ins w:id="231" w:author="mbs242" w:date="2010-07-12T14:55:00Z">
        <w:r>
          <w:t>21</w:t>
        </w:r>
      </w:ins>
      <w:del w:id="232" w:author="mbs242" w:date="2010-07-12T14:55:00Z">
        <w:r w:rsidR="000679AE" w:rsidDel="00AB4D3B">
          <w:delText>1</w:delText>
        </w:r>
        <w:r w:rsidR="000679AE" w:rsidDel="00AB4D3B">
          <w:delText>9</w:delText>
        </w:r>
      </w:del>
      <w:r w:rsidR="000679AE">
        <w:t>.</w:t>
      </w:r>
      <w:r w:rsidR="000679AE">
        <w:tab/>
        <w:t>Information gathered outside the organization includes</w:t>
      </w:r>
    </w:p>
    <w:p w:rsidR="00000000" w:rsidRDefault="000679AE">
      <w:pPr>
        <w:pStyle w:val="2Responses"/>
      </w:pPr>
      <w:r>
        <w:t>a.</w:t>
      </w:r>
      <w:r>
        <w:tab/>
        <w:t>Customer preferences</w:t>
      </w:r>
    </w:p>
    <w:p w:rsidR="00000000" w:rsidRDefault="000679AE">
      <w:pPr>
        <w:pStyle w:val="2Responses"/>
      </w:pPr>
      <w:r>
        <w:t>b.</w:t>
      </w:r>
      <w:r>
        <w:tab/>
        <w:t>Product design specifications</w:t>
      </w:r>
    </w:p>
    <w:p w:rsidR="00000000" w:rsidRDefault="000679AE">
      <w:pPr>
        <w:pStyle w:val="2Responses"/>
      </w:pPr>
      <w:r>
        <w:t>c.</w:t>
      </w:r>
      <w:r>
        <w:tab/>
        <w:t>Taxable i</w:t>
      </w:r>
      <w:r>
        <w:t>ncome</w:t>
      </w:r>
    </w:p>
    <w:p w:rsidR="00000000" w:rsidRDefault="000679AE">
      <w:pPr>
        <w:pStyle w:val="2Responses"/>
      </w:pPr>
      <w:r>
        <w:t>d.</w:t>
      </w:r>
      <w:r>
        <w:tab/>
        <w:t>Number of employees hired</w:t>
      </w:r>
    </w:p>
    <w:p w:rsidR="00000000" w:rsidRDefault="000679AE" w:rsidP="0048786A">
      <w:pPr>
        <w:pStyle w:val="1Question"/>
      </w:pPr>
      <w:r>
        <w:t>2</w:t>
      </w:r>
      <w:ins w:id="233" w:author="mbs242" w:date="2010-07-12T14:55:00Z">
        <w:r w:rsidR="00AB4D3B">
          <w:t>2</w:t>
        </w:r>
      </w:ins>
      <w:del w:id="234" w:author="mbs242" w:date="2010-07-12T14:55:00Z">
        <w:r w:rsidDel="00AB4D3B">
          <w:delText>0</w:delText>
        </w:r>
      </w:del>
      <w:r>
        <w:t>.</w:t>
      </w:r>
      <w:r>
        <w:tab/>
        <w:t>Which of the following is not true about information in an organization’s databases?</w:t>
      </w:r>
    </w:p>
    <w:p w:rsidR="00000000" w:rsidRDefault="000679AE">
      <w:pPr>
        <w:pStyle w:val="2Responses"/>
      </w:pPr>
      <w:r>
        <w:t>a.</w:t>
      </w:r>
      <w:r>
        <w:tab/>
        <w:t>Information may be collected formally or informally</w:t>
      </w:r>
    </w:p>
    <w:p w:rsidR="00000000" w:rsidRDefault="000679AE">
      <w:pPr>
        <w:pStyle w:val="2Responses"/>
      </w:pPr>
      <w:r>
        <w:t>b.</w:t>
      </w:r>
      <w:r>
        <w:tab/>
        <w:t>Access to database information is often restricted to specific individuals</w:t>
      </w:r>
    </w:p>
    <w:p w:rsidR="00000000" w:rsidRDefault="000679AE">
      <w:pPr>
        <w:pStyle w:val="2Responses"/>
      </w:pPr>
      <w:r>
        <w:t>c.</w:t>
      </w:r>
      <w:r>
        <w:tab/>
        <w:t>Intellectual capital is usually captured in database information</w:t>
      </w:r>
    </w:p>
    <w:p w:rsidR="00000000" w:rsidRDefault="000679AE">
      <w:pPr>
        <w:pStyle w:val="2Responses"/>
      </w:pPr>
      <w:r>
        <w:t>d.</w:t>
      </w:r>
      <w:r>
        <w:tab/>
        <w:t>The benefits of generating information should exceed the costs</w:t>
      </w:r>
    </w:p>
    <w:p w:rsidR="00AB4D3B" w:rsidRDefault="00AB4D3B" w:rsidP="00AB4D3B">
      <w:pPr>
        <w:pStyle w:val="1Question"/>
      </w:pPr>
      <w:moveToRangeStart w:id="235" w:author="mbs242" w:date="2010-07-12T14:57:00Z" w:name="move266709950"/>
      <w:moveTo w:id="236" w:author="mbs242" w:date="2010-07-12T14:57:00Z">
        <w:del w:id="237" w:author="mbs242" w:date="2010-07-12T14:57:00Z">
          <w:r w:rsidDel="00AB4D3B">
            <w:delText>32</w:delText>
          </w:r>
        </w:del>
      </w:moveTo>
      <w:ins w:id="238" w:author="mbs242" w:date="2010-07-12T14:57:00Z">
        <w:r>
          <w:t>2</w:t>
        </w:r>
      </w:ins>
      <w:ins w:id="239" w:author="mbs242" w:date="2010-07-16T14:44:00Z">
        <w:r w:rsidR="00EA3E2F">
          <w:t>3</w:t>
        </w:r>
      </w:ins>
      <w:moveTo w:id="240" w:author="mbs242" w:date="2010-07-12T14:57:00Z">
        <w:r>
          <w:t>.</w:t>
        </w:r>
        <w:r>
          <w:tab/>
          <w:t xml:space="preserve">How does the use of sophisticated information systems affect </w:t>
        </w:r>
      </w:moveTo>
      <w:ins w:id="241" w:author="mbs242" w:date="2010-07-12T14:57:00Z">
        <w:r>
          <w:t xml:space="preserve">strategic </w:t>
        </w:r>
      </w:ins>
      <w:moveTo w:id="242" w:author="mbs242" w:date="2010-07-12T14:57:00Z">
        <w:r>
          <w:t>manag</w:t>
        </w:r>
      </w:moveTo>
      <w:ins w:id="243" w:author="mbs242" w:date="2010-07-12T14:57:00Z">
        <w:r>
          <w:t>ement</w:t>
        </w:r>
      </w:ins>
      <w:moveTo w:id="244" w:author="mbs242" w:date="2010-07-12T14:57:00Z">
        <w:del w:id="245" w:author="mbs242" w:date="2010-07-12T14:57:00Z">
          <w:r w:rsidDel="00AB4D3B">
            <w:delText>erial decision making</w:delText>
          </w:r>
        </w:del>
        <w:r>
          <w:t>?</w:t>
        </w:r>
      </w:moveTo>
    </w:p>
    <w:p w:rsidR="00AB4D3B" w:rsidRDefault="00AB4D3B" w:rsidP="00AB4D3B">
      <w:pPr>
        <w:pStyle w:val="2Responses"/>
      </w:pPr>
      <w:moveTo w:id="246" w:author="mbs242" w:date="2010-07-12T14:57:00Z">
        <w:r>
          <w:t>a.</w:t>
        </w:r>
        <w:r>
          <w:tab/>
          <w:t xml:space="preserve">Sophisticated information systems always improve </w:t>
        </w:r>
      </w:moveTo>
      <w:ins w:id="247" w:author="mbs242" w:date="2010-07-12T14:57:00Z">
        <w:r>
          <w:t xml:space="preserve">strategic </w:t>
        </w:r>
      </w:ins>
      <w:moveTo w:id="248" w:author="mbs242" w:date="2010-07-12T14:57:00Z">
        <w:r>
          <w:t>manage</w:t>
        </w:r>
      </w:moveTo>
      <w:ins w:id="249" w:author="mbs242" w:date="2010-07-12T14:57:00Z">
        <w:r>
          <w:t>ment</w:t>
        </w:r>
      </w:ins>
      <w:moveTo w:id="250" w:author="mbs242" w:date="2010-07-12T14:57:00Z">
        <w:del w:id="251" w:author="mbs242" w:date="2010-07-12T14:57:00Z">
          <w:r w:rsidDel="00AB4D3B">
            <w:delText>rial decision making</w:delText>
          </w:r>
        </w:del>
      </w:moveTo>
    </w:p>
    <w:p w:rsidR="00AB4D3B" w:rsidRDefault="00AB4D3B" w:rsidP="00AB4D3B">
      <w:pPr>
        <w:pStyle w:val="2Responses"/>
      </w:pPr>
      <w:moveTo w:id="252" w:author="mbs242" w:date="2010-07-12T14:57:00Z">
        <w:r>
          <w:t>b.</w:t>
        </w:r>
        <w:r>
          <w:tab/>
          <w:t>Sophisticated information systems always provide better information</w:t>
        </w:r>
      </w:moveTo>
    </w:p>
    <w:p w:rsidR="00AB4D3B" w:rsidRDefault="00AB4D3B" w:rsidP="00AB4D3B">
      <w:pPr>
        <w:pStyle w:val="2Responses"/>
      </w:pPr>
      <w:moveTo w:id="253" w:author="mbs242" w:date="2010-07-12T14:57:00Z">
        <w:r>
          <w:t>c.</w:t>
        </w:r>
        <w:r>
          <w:tab/>
          <w:t>Managers may overlook potential uncertainties and bias in their information</w:t>
        </w:r>
      </w:moveTo>
    </w:p>
    <w:p w:rsidR="00AB4D3B" w:rsidRDefault="00AB4D3B" w:rsidP="00AB4D3B">
      <w:pPr>
        <w:pStyle w:val="2Responses"/>
      </w:pPr>
      <w:moveTo w:id="254" w:author="mbs242" w:date="2010-07-12T14:57:00Z">
        <w:r>
          <w:t>d.</w:t>
        </w:r>
        <w:r>
          <w:tab/>
          <w:t>The cost of sophisticated information systems may exceed their benefit</w:t>
        </w:r>
      </w:moveTo>
    </w:p>
    <w:moveToRangeEnd w:id="235"/>
    <w:p w:rsidR="001508A9" w:rsidRDefault="001508A9" w:rsidP="001508A9">
      <w:pPr>
        <w:pStyle w:val="1Question"/>
      </w:pPr>
      <w:ins w:id="255" w:author="mbs242" w:date="2010-07-12T14:58:00Z">
        <w:r>
          <w:t>2</w:t>
        </w:r>
      </w:ins>
      <w:ins w:id="256" w:author="mbs242" w:date="2010-07-16T14:44:00Z">
        <w:r w:rsidR="00EA3E2F">
          <w:t>4</w:t>
        </w:r>
      </w:ins>
      <w:moveToRangeStart w:id="257" w:author="mbs242" w:date="2010-07-12T14:58:00Z" w:name="move266710049"/>
      <w:moveTo w:id="258" w:author="mbs242" w:date="2010-07-12T14:58:00Z">
        <w:del w:id="259" w:author="mbs242" w:date="2010-07-12T14:58:00Z">
          <w:r w:rsidDel="001508A9">
            <w:delText>45</w:delText>
          </w:r>
        </w:del>
        <w:r>
          <w:t>.</w:t>
        </w:r>
        <w:r>
          <w:tab/>
          <w:t>Irrelevant information may be</w:t>
        </w:r>
      </w:moveTo>
    </w:p>
    <w:p w:rsidR="001508A9" w:rsidRDefault="001508A9" w:rsidP="001508A9">
      <w:pPr>
        <w:pStyle w:val="2RomanResponse"/>
      </w:pPr>
      <w:moveTo w:id="260" w:author="mbs242" w:date="2010-07-12T14:58:00Z">
        <w:r>
          <w:t>I.</w:t>
        </w:r>
        <w:r>
          <w:tab/>
          <w:t>Useful in decision making</w:t>
        </w:r>
      </w:moveTo>
    </w:p>
    <w:p w:rsidR="001508A9" w:rsidRDefault="001508A9" w:rsidP="001508A9">
      <w:pPr>
        <w:pStyle w:val="2RomanResponse"/>
      </w:pPr>
      <w:moveTo w:id="261" w:author="mbs242" w:date="2010-07-12T14:58:00Z">
        <w:r>
          <w:t>II.</w:t>
        </w:r>
        <w:r>
          <w:tab/>
          <w:t>Internally-generated</w:t>
        </w:r>
      </w:moveTo>
    </w:p>
    <w:p w:rsidR="001508A9" w:rsidRDefault="001508A9" w:rsidP="001508A9">
      <w:pPr>
        <w:pStyle w:val="2RomanResponse"/>
      </w:pPr>
      <w:moveTo w:id="262" w:author="mbs242" w:date="2010-07-12T14:58:00Z">
        <w:r>
          <w:t>III.</w:t>
        </w:r>
        <w:r>
          <w:tab/>
          <w:t>Accurate</w:t>
        </w:r>
      </w:moveTo>
    </w:p>
    <w:p w:rsidR="001508A9" w:rsidRDefault="001508A9" w:rsidP="001508A9">
      <w:pPr>
        <w:pStyle w:val="2Responses"/>
      </w:pPr>
      <w:moveTo w:id="263" w:author="mbs242" w:date="2010-07-12T14:58:00Z">
        <w:r>
          <w:t>a.</w:t>
        </w:r>
        <w:r>
          <w:tab/>
          <w:t>I only</w:t>
        </w:r>
      </w:moveTo>
    </w:p>
    <w:p w:rsidR="001508A9" w:rsidRDefault="001508A9" w:rsidP="001508A9">
      <w:pPr>
        <w:pStyle w:val="2Responses"/>
      </w:pPr>
      <w:moveTo w:id="264" w:author="mbs242" w:date="2010-07-12T14:58:00Z">
        <w:r>
          <w:t>b.</w:t>
        </w:r>
        <w:r>
          <w:tab/>
          <w:t>I and II only</w:t>
        </w:r>
      </w:moveTo>
    </w:p>
    <w:p w:rsidR="001508A9" w:rsidRDefault="001508A9" w:rsidP="001508A9">
      <w:pPr>
        <w:pStyle w:val="2Responses"/>
      </w:pPr>
      <w:moveTo w:id="265" w:author="mbs242" w:date="2010-07-12T14:58:00Z">
        <w:r>
          <w:t>c.</w:t>
        </w:r>
        <w:r>
          <w:tab/>
          <w:t>II and III only</w:t>
        </w:r>
      </w:moveTo>
    </w:p>
    <w:p w:rsidR="001508A9" w:rsidRDefault="001508A9" w:rsidP="001508A9">
      <w:pPr>
        <w:pStyle w:val="2Responses"/>
      </w:pPr>
      <w:moveTo w:id="266" w:author="mbs242" w:date="2010-07-12T14:58:00Z">
        <w:r>
          <w:t>d.</w:t>
        </w:r>
        <w:r>
          <w:tab/>
          <w:t>I, II, and III</w:t>
        </w:r>
      </w:moveTo>
    </w:p>
    <w:p w:rsidR="001508A9" w:rsidRDefault="001508A9" w:rsidP="001508A9">
      <w:pPr>
        <w:pStyle w:val="1Question"/>
      </w:pPr>
      <w:moveTo w:id="267" w:author="mbs242" w:date="2010-07-12T14:58:00Z">
        <w:r>
          <w:br w:type="page"/>
        </w:r>
        <w:del w:id="268" w:author="mbs242" w:date="2010-07-12T14:59:00Z">
          <w:r w:rsidDel="001508A9">
            <w:lastRenderedPageBreak/>
            <w:delText>46</w:delText>
          </w:r>
        </w:del>
      </w:moveTo>
      <w:ins w:id="269" w:author="mbs242" w:date="2010-07-12T14:59:00Z">
        <w:r>
          <w:t>2</w:t>
        </w:r>
      </w:ins>
      <w:ins w:id="270" w:author="mbs242" w:date="2010-07-16T14:45:00Z">
        <w:r w:rsidR="00EA3E2F">
          <w:t>5</w:t>
        </w:r>
      </w:ins>
      <w:moveTo w:id="271" w:author="mbs242" w:date="2010-07-12T14:58:00Z">
        <w:r>
          <w:t>.</w:t>
        </w:r>
        <w:r>
          <w:tab/>
          <w:t>Whether a given type of information is relevant or irrelevant depends on</w:t>
        </w:r>
      </w:moveTo>
    </w:p>
    <w:p w:rsidR="001508A9" w:rsidRDefault="001508A9" w:rsidP="001508A9">
      <w:pPr>
        <w:pStyle w:val="2Responses"/>
      </w:pPr>
      <w:moveTo w:id="272" w:author="mbs242" w:date="2010-07-12T14:58:00Z">
        <w:r>
          <w:t>a.</w:t>
        </w:r>
        <w:r>
          <w:tab/>
          <w:t>Its accuracy</w:t>
        </w:r>
      </w:moveTo>
    </w:p>
    <w:p w:rsidR="001508A9" w:rsidRDefault="001508A9" w:rsidP="001508A9">
      <w:pPr>
        <w:pStyle w:val="2Responses"/>
      </w:pPr>
      <w:moveTo w:id="273" w:author="mbs242" w:date="2010-07-12T14:58:00Z">
        <w:r>
          <w:t>b.</w:t>
        </w:r>
        <w:r>
          <w:tab/>
          <w:t>Its objectivity</w:t>
        </w:r>
      </w:moveTo>
    </w:p>
    <w:p w:rsidR="001508A9" w:rsidRDefault="001508A9" w:rsidP="001508A9">
      <w:pPr>
        <w:pStyle w:val="2Responses"/>
      </w:pPr>
      <w:moveTo w:id="274" w:author="mbs242" w:date="2010-07-12T14:58:00Z">
        <w:r>
          <w:t>c.</w:t>
        </w:r>
        <w:r>
          <w:tab/>
          <w:t>Its relation to the decision to be made</w:t>
        </w:r>
      </w:moveTo>
    </w:p>
    <w:p w:rsidR="001508A9" w:rsidRDefault="001508A9" w:rsidP="001508A9">
      <w:pPr>
        <w:pStyle w:val="2Responses"/>
      </w:pPr>
      <w:moveTo w:id="275" w:author="mbs242" w:date="2010-07-12T14:58:00Z">
        <w:r>
          <w:t>d.</w:t>
        </w:r>
        <w:r>
          <w:tab/>
          <w:t>Whether it is cash-basis or accrual-basis</w:t>
        </w:r>
      </w:moveTo>
    </w:p>
    <w:p w:rsidR="001508A9" w:rsidRDefault="001508A9" w:rsidP="001508A9">
      <w:pPr>
        <w:pStyle w:val="1Question"/>
      </w:pPr>
      <w:ins w:id="276" w:author="mbs242" w:date="2010-07-12T14:59:00Z">
        <w:r>
          <w:t>2</w:t>
        </w:r>
      </w:ins>
      <w:ins w:id="277" w:author="mbs242" w:date="2010-07-16T14:45:00Z">
        <w:r w:rsidR="00EA3E2F">
          <w:t>6</w:t>
        </w:r>
      </w:ins>
      <w:moveTo w:id="278" w:author="mbs242" w:date="2010-07-12T14:58:00Z">
        <w:del w:id="279" w:author="mbs242" w:date="2010-07-12T14:59:00Z">
          <w:r w:rsidDel="001508A9">
            <w:delText>47</w:delText>
          </w:r>
        </w:del>
        <w:r>
          <w:t>.</w:t>
        </w:r>
        <w:r>
          <w:tab/>
          <w:t>Relevant cash flows are</w:t>
        </w:r>
      </w:moveTo>
    </w:p>
    <w:p w:rsidR="001508A9" w:rsidRDefault="001508A9" w:rsidP="001508A9">
      <w:pPr>
        <w:pStyle w:val="2Responses"/>
      </w:pPr>
      <w:moveTo w:id="280" w:author="mbs242" w:date="2010-07-12T14:58:00Z">
        <w:r>
          <w:t>a.</w:t>
        </w:r>
        <w:r>
          <w:tab/>
          <w:t>Past cash flows</w:t>
        </w:r>
      </w:moveTo>
    </w:p>
    <w:p w:rsidR="001508A9" w:rsidRDefault="001508A9" w:rsidP="001508A9">
      <w:pPr>
        <w:pStyle w:val="2Responses"/>
      </w:pPr>
      <w:moveTo w:id="281" w:author="mbs242" w:date="2010-07-12T14:58:00Z">
        <w:r>
          <w:t>b.</w:t>
        </w:r>
        <w:r>
          <w:tab/>
          <w:t>Future cash flows</w:t>
        </w:r>
      </w:moveTo>
    </w:p>
    <w:p w:rsidR="001508A9" w:rsidRDefault="001508A9" w:rsidP="001508A9">
      <w:pPr>
        <w:pStyle w:val="2Responses"/>
      </w:pPr>
      <w:moveTo w:id="282" w:author="mbs242" w:date="2010-07-12T14:58:00Z">
        <w:r>
          <w:t>c.</w:t>
        </w:r>
        <w:r>
          <w:tab/>
          <w:t>Incremental cash flows</w:t>
        </w:r>
      </w:moveTo>
    </w:p>
    <w:p w:rsidR="001508A9" w:rsidRDefault="001508A9" w:rsidP="001508A9">
      <w:pPr>
        <w:pStyle w:val="2Responses"/>
      </w:pPr>
      <w:moveTo w:id="283" w:author="mbs242" w:date="2010-07-12T14:58:00Z">
        <w:r>
          <w:t>d.</w:t>
        </w:r>
        <w:r>
          <w:tab/>
          <w:t>Unavoidable cash flows</w:t>
        </w:r>
      </w:moveTo>
    </w:p>
    <w:p w:rsidR="001508A9" w:rsidRDefault="001508A9" w:rsidP="001508A9">
      <w:pPr>
        <w:pStyle w:val="1Question"/>
      </w:pPr>
      <w:ins w:id="284" w:author="mbs242" w:date="2010-07-12T14:59:00Z">
        <w:r>
          <w:t>2</w:t>
        </w:r>
      </w:ins>
      <w:ins w:id="285" w:author="mbs242" w:date="2010-07-16T14:45:00Z">
        <w:r w:rsidR="00EA3E2F">
          <w:t>7</w:t>
        </w:r>
      </w:ins>
      <w:moveTo w:id="286" w:author="mbs242" w:date="2010-07-12T14:58:00Z">
        <w:del w:id="287" w:author="mbs242" w:date="2010-07-12T14:59:00Z">
          <w:r w:rsidDel="001508A9">
            <w:delText>48</w:delText>
          </w:r>
        </w:del>
        <w:r>
          <w:t>.</w:t>
        </w:r>
        <w:r>
          <w:tab/>
          <w:t xml:space="preserve">In a decision to lease or borrow money and build office space, which of the following is relevant? </w:t>
        </w:r>
      </w:moveTo>
    </w:p>
    <w:p w:rsidR="001508A9" w:rsidRDefault="001508A9" w:rsidP="001508A9">
      <w:pPr>
        <w:pStyle w:val="2Responses"/>
      </w:pPr>
      <w:moveTo w:id="288" w:author="mbs242" w:date="2010-07-12T14:58:00Z">
        <w:r>
          <w:t>a.</w:t>
        </w:r>
        <w:r>
          <w:tab/>
          <w:t>The current cost of office space</w:t>
        </w:r>
      </w:moveTo>
    </w:p>
    <w:p w:rsidR="001508A9" w:rsidRDefault="001508A9" w:rsidP="001508A9">
      <w:pPr>
        <w:pStyle w:val="2Responses"/>
      </w:pPr>
      <w:moveTo w:id="289" w:author="mbs242" w:date="2010-07-12T14:58:00Z">
        <w:r>
          <w:t>b.</w:t>
        </w:r>
        <w:r>
          <w:tab/>
          <w:t>The architect’s fee for drawing the building</w:t>
        </w:r>
      </w:moveTo>
    </w:p>
    <w:p w:rsidR="001508A9" w:rsidRDefault="001508A9" w:rsidP="001508A9">
      <w:pPr>
        <w:pStyle w:val="2Responses"/>
      </w:pPr>
      <w:moveTo w:id="290" w:author="mbs242" w:date="2010-07-12T14:58:00Z">
        <w:r>
          <w:t>c.</w:t>
        </w:r>
        <w:r>
          <w:tab/>
          <w:t>The number of employees currently working for the company</w:t>
        </w:r>
      </w:moveTo>
    </w:p>
    <w:p w:rsidR="001508A9" w:rsidRDefault="001508A9" w:rsidP="001508A9">
      <w:pPr>
        <w:pStyle w:val="2Responses"/>
      </w:pPr>
      <w:moveTo w:id="291" w:author="mbs242" w:date="2010-07-12T14:58:00Z">
        <w:r>
          <w:t>d.</w:t>
        </w:r>
        <w:r>
          <w:tab/>
          <w:t>The personal preferences of the decision maker</w:t>
        </w:r>
      </w:moveTo>
    </w:p>
    <w:p w:rsidR="001508A9" w:rsidRDefault="001508A9" w:rsidP="001508A9">
      <w:pPr>
        <w:pStyle w:val="1Question"/>
      </w:pPr>
      <w:ins w:id="292" w:author="mbs242" w:date="2010-07-12T14:59:00Z">
        <w:r>
          <w:t>2</w:t>
        </w:r>
      </w:ins>
      <w:ins w:id="293" w:author="mbs242" w:date="2010-07-16T14:45:00Z">
        <w:r w:rsidR="00EA3E2F">
          <w:t>8</w:t>
        </w:r>
      </w:ins>
      <w:moveTo w:id="294" w:author="mbs242" w:date="2010-07-12T14:58:00Z">
        <w:del w:id="295" w:author="mbs242" w:date="2010-07-12T14:59:00Z">
          <w:r w:rsidDel="001508A9">
            <w:delText>49</w:delText>
          </w:r>
        </w:del>
        <w:r>
          <w:t>.</w:t>
        </w:r>
        <w:r>
          <w:tab/>
          <w:t>Irrelevant cash flows are</w:t>
        </w:r>
      </w:moveTo>
    </w:p>
    <w:p w:rsidR="001508A9" w:rsidRDefault="001508A9" w:rsidP="001508A9">
      <w:pPr>
        <w:pStyle w:val="2Responses"/>
      </w:pPr>
      <w:moveTo w:id="296" w:author="mbs242" w:date="2010-07-12T14:58:00Z">
        <w:r>
          <w:t>a.</w:t>
        </w:r>
        <w:r>
          <w:tab/>
          <w:t>Avoidable</w:t>
        </w:r>
      </w:moveTo>
    </w:p>
    <w:p w:rsidR="001508A9" w:rsidRDefault="001508A9" w:rsidP="001508A9">
      <w:pPr>
        <w:pStyle w:val="2Responses"/>
      </w:pPr>
      <w:moveTo w:id="297" w:author="mbs242" w:date="2010-07-12T14:58:00Z">
        <w:r>
          <w:t>b.</w:t>
        </w:r>
        <w:r>
          <w:tab/>
          <w:t>Unavoidable</w:t>
        </w:r>
      </w:moveTo>
    </w:p>
    <w:p w:rsidR="001508A9" w:rsidRDefault="001508A9" w:rsidP="001508A9">
      <w:pPr>
        <w:pStyle w:val="2Responses"/>
      </w:pPr>
      <w:moveTo w:id="298" w:author="mbs242" w:date="2010-07-12T14:58:00Z">
        <w:r>
          <w:t>c.</w:t>
        </w:r>
        <w:r>
          <w:tab/>
          <w:t>Objective</w:t>
        </w:r>
      </w:moveTo>
    </w:p>
    <w:p w:rsidR="001508A9" w:rsidRDefault="001508A9" w:rsidP="001508A9">
      <w:pPr>
        <w:pStyle w:val="2Responses"/>
      </w:pPr>
      <w:moveTo w:id="299" w:author="mbs242" w:date="2010-07-12T14:58:00Z">
        <w:r>
          <w:t>d.</w:t>
        </w:r>
        <w:r>
          <w:tab/>
          <w:t>Subjective</w:t>
        </w:r>
      </w:moveTo>
    </w:p>
    <w:p w:rsidR="001508A9" w:rsidRDefault="001508A9" w:rsidP="001508A9">
      <w:pPr>
        <w:pStyle w:val="1Question"/>
      </w:pPr>
      <w:ins w:id="300" w:author="mbs242" w:date="2010-07-12T14:59:00Z">
        <w:r>
          <w:t>2</w:t>
        </w:r>
      </w:ins>
      <w:ins w:id="301" w:author="mbs242" w:date="2010-07-16T14:46:00Z">
        <w:r w:rsidR="00EA3E2F">
          <w:t>9</w:t>
        </w:r>
      </w:ins>
      <w:moveTo w:id="302" w:author="mbs242" w:date="2010-07-12T14:58:00Z">
        <w:del w:id="303" w:author="mbs242" w:date="2010-07-12T14:59:00Z">
          <w:r w:rsidDel="001508A9">
            <w:delText>50</w:delText>
          </w:r>
        </w:del>
        <w:r>
          <w:t>.</w:t>
        </w:r>
        <w:r>
          <w:tab/>
          <w:t>Relevant cash flows are</w:t>
        </w:r>
      </w:moveTo>
    </w:p>
    <w:p w:rsidR="001508A9" w:rsidRDefault="001508A9" w:rsidP="001508A9">
      <w:pPr>
        <w:pStyle w:val="2Responses"/>
      </w:pPr>
      <w:moveTo w:id="304" w:author="mbs242" w:date="2010-07-12T14:58:00Z">
        <w:r>
          <w:t>a.</w:t>
        </w:r>
        <w:r>
          <w:tab/>
          <w:t>Avoidable</w:t>
        </w:r>
      </w:moveTo>
    </w:p>
    <w:p w:rsidR="001508A9" w:rsidRDefault="001508A9" w:rsidP="001508A9">
      <w:pPr>
        <w:pStyle w:val="2Responses"/>
      </w:pPr>
      <w:moveTo w:id="305" w:author="mbs242" w:date="2010-07-12T14:58:00Z">
        <w:r>
          <w:t>b.</w:t>
        </w:r>
        <w:r>
          <w:tab/>
          <w:t>Incremental</w:t>
        </w:r>
      </w:moveTo>
    </w:p>
    <w:p w:rsidR="001508A9" w:rsidRDefault="001508A9" w:rsidP="001508A9">
      <w:pPr>
        <w:pStyle w:val="2Responses"/>
      </w:pPr>
      <w:moveTo w:id="306" w:author="mbs242" w:date="2010-07-12T14:58:00Z">
        <w:r>
          <w:t>c.</w:t>
        </w:r>
        <w:r>
          <w:tab/>
          <w:t>Both of the above</w:t>
        </w:r>
      </w:moveTo>
    </w:p>
    <w:p w:rsidR="001508A9" w:rsidRDefault="001508A9" w:rsidP="001508A9">
      <w:pPr>
        <w:pStyle w:val="2Responses"/>
      </w:pPr>
      <w:moveTo w:id="307" w:author="mbs242" w:date="2010-07-12T14:58:00Z">
        <w:r>
          <w:t>d.</w:t>
        </w:r>
        <w:r>
          <w:tab/>
          <w:t>None of the above</w:t>
        </w:r>
      </w:moveTo>
    </w:p>
    <w:p w:rsidR="001508A9" w:rsidRDefault="00EA3E2F" w:rsidP="001508A9">
      <w:pPr>
        <w:pStyle w:val="1Question"/>
      </w:pPr>
      <w:ins w:id="308" w:author="mbs242" w:date="2010-07-16T14:46:00Z">
        <w:r>
          <w:t>30</w:t>
        </w:r>
      </w:ins>
      <w:moveTo w:id="309" w:author="mbs242" w:date="2010-07-12T14:58:00Z">
        <w:del w:id="310" w:author="mbs242" w:date="2010-07-12T14:59:00Z">
          <w:r w:rsidR="001508A9" w:rsidDel="001508A9">
            <w:delText>51</w:delText>
          </w:r>
        </w:del>
        <w:r w:rsidR="001508A9">
          <w:t>.</w:t>
        </w:r>
        <w:r w:rsidR="001508A9">
          <w:tab/>
          <w:t>Frank is considering transportation modes to a client’s office.  He can drive his own car, at an incremental cost of $0.55 per mile, or take a company car.  If he takes his own car, he can be reimbursed $0.45 per mile.  If Frank makes his decision strictly from his personal economic point of view, what is the relevant net cost associated with driving his own car?</w:t>
        </w:r>
      </w:moveTo>
    </w:p>
    <w:p w:rsidR="001508A9" w:rsidRDefault="001508A9" w:rsidP="001508A9">
      <w:pPr>
        <w:pStyle w:val="2Responses"/>
      </w:pPr>
      <w:moveTo w:id="311" w:author="mbs242" w:date="2010-07-12T14:58:00Z">
        <w:r>
          <w:t>a.</w:t>
        </w:r>
        <w:r>
          <w:tab/>
          <w:t>$0.10</w:t>
        </w:r>
      </w:moveTo>
    </w:p>
    <w:p w:rsidR="001508A9" w:rsidRDefault="001508A9" w:rsidP="001508A9">
      <w:pPr>
        <w:pStyle w:val="2Responses"/>
      </w:pPr>
      <w:moveTo w:id="312" w:author="mbs242" w:date="2010-07-12T14:58:00Z">
        <w:r>
          <w:t>b.</w:t>
        </w:r>
        <w:r>
          <w:tab/>
          <w:t>$0.45</w:t>
        </w:r>
      </w:moveTo>
    </w:p>
    <w:p w:rsidR="001508A9" w:rsidRDefault="001508A9" w:rsidP="001508A9">
      <w:pPr>
        <w:pStyle w:val="2Responses"/>
      </w:pPr>
      <w:moveTo w:id="313" w:author="mbs242" w:date="2010-07-12T14:58:00Z">
        <w:r>
          <w:t>c.</w:t>
        </w:r>
        <w:r>
          <w:tab/>
          <w:t>$0.55</w:t>
        </w:r>
      </w:moveTo>
    </w:p>
    <w:p w:rsidR="001508A9" w:rsidRDefault="001508A9" w:rsidP="001508A9">
      <w:pPr>
        <w:pStyle w:val="2Responses"/>
      </w:pPr>
      <w:moveTo w:id="314" w:author="mbs242" w:date="2010-07-12T14:58:00Z">
        <w:r>
          <w:t>d.</w:t>
        </w:r>
        <w:r>
          <w:tab/>
          <w:t>Some other amount</w:t>
        </w:r>
      </w:moveTo>
    </w:p>
    <w:moveToRangeEnd w:id="257"/>
    <w:p w:rsidR="00000000" w:rsidRDefault="000679AE" w:rsidP="0048786A">
      <w:pPr>
        <w:pStyle w:val="1Question"/>
      </w:pPr>
      <w:del w:id="315" w:author="mbs242" w:date="2010-07-12T15:07:00Z">
        <w:r w:rsidDel="0035139D">
          <w:delText>21</w:delText>
        </w:r>
      </w:del>
      <w:ins w:id="316" w:author="mbs242" w:date="2010-07-12T15:07:00Z">
        <w:r w:rsidR="0035139D">
          <w:t>31</w:t>
        </w:r>
      </w:ins>
      <w:r>
        <w:t>.</w:t>
      </w:r>
      <w:r>
        <w:tab/>
      </w:r>
      <w:del w:id="317" w:author="mbs242" w:date="2010-07-12T15:01:00Z">
        <w:r w:rsidDel="001D130E">
          <w:delText>Uncertainties</w:delText>
        </w:r>
      </w:del>
      <w:ins w:id="318" w:author="mbs242" w:date="2010-07-12T15:01:00Z">
        <w:r w:rsidR="001D130E">
          <w:t>Business Risk</w:t>
        </w:r>
      </w:ins>
      <w:ins w:id="319" w:author="mbs242" w:date="2010-07-12T15:02:00Z">
        <w:r w:rsidR="001D130E">
          <w:t>s</w:t>
        </w:r>
      </w:ins>
    </w:p>
    <w:p w:rsidR="00000000" w:rsidRDefault="000679AE">
      <w:pPr>
        <w:pStyle w:val="2Responses"/>
      </w:pPr>
      <w:r>
        <w:t>a.</w:t>
      </w:r>
      <w:r>
        <w:tab/>
        <w:t>Are issues about which managers have doubts</w:t>
      </w:r>
    </w:p>
    <w:p w:rsidR="00000000" w:rsidRDefault="000679AE">
      <w:pPr>
        <w:pStyle w:val="2Responses"/>
      </w:pPr>
      <w:r>
        <w:t>b.</w:t>
      </w:r>
      <w:r>
        <w:tab/>
        <w:t>Do not impact accounting information, which is highly</w:t>
      </w:r>
      <w:r>
        <w:t xml:space="preserve"> objective and reliable</w:t>
      </w:r>
    </w:p>
    <w:p w:rsidR="00000000" w:rsidRDefault="000679AE">
      <w:pPr>
        <w:pStyle w:val="2Responses"/>
      </w:pPr>
      <w:r>
        <w:t>c.</w:t>
      </w:r>
      <w:r>
        <w:tab/>
        <w:t>Are preconceived notions developed without careful thought</w:t>
      </w:r>
    </w:p>
    <w:p w:rsidR="00000000" w:rsidRDefault="000679AE">
      <w:pPr>
        <w:pStyle w:val="2Responses"/>
      </w:pPr>
      <w:r>
        <w:t>d.</w:t>
      </w:r>
      <w:r>
        <w:tab/>
        <w:t>Are rarely a problem in business decision making</w:t>
      </w:r>
    </w:p>
    <w:p w:rsidR="001D130E" w:rsidRDefault="00EA3E2F" w:rsidP="001D130E">
      <w:pPr>
        <w:pStyle w:val="1Question"/>
        <w:rPr>
          <w:ins w:id="320" w:author="mbs242" w:date="2010-07-12T15:03:00Z"/>
        </w:rPr>
      </w:pPr>
      <w:ins w:id="321" w:author="mbs242" w:date="2010-07-16T14:50:00Z">
        <w:r>
          <w:t>3</w:t>
        </w:r>
      </w:ins>
      <w:ins w:id="322" w:author="mbs242" w:date="2010-07-12T15:03:00Z">
        <w:r w:rsidR="001D130E">
          <w:t>2</w:t>
        </w:r>
        <w:r w:rsidR="001D130E">
          <w:t>.</w:t>
        </w:r>
        <w:r w:rsidR="001D130E">
          <w:tab/>
          <w:t>Alaska Airlines flies several non-stop flights daily between Los Angeles and Vancouver.  Which of the following is a business risk</w:t>
        </w:r>
        <w:r w:rsidR="001D130E">
          <w:t xml:space="preserve"> </w:t>
        </w:r>
        <w:r w:rsidR="001D130E">
          <w:t>associated with this operation?</w:t>
        </w:r>
      </w:ins>
    </w:p>
    <w:p w:rsidR="001D130E" w:rsidRDefault="001D130E" w:rsidP="001D130E">
      <w:pPr>
        <w:pStyle w:val="2Responses"/>
        <w:rPr>
          <w:ins w:id="323" w:author="mbs242" w:date="2010-07-12T15:03:00Z"/>
        </w:rPr>
      </w:pPr>
      <w:ins w:id="324" w:author="mbs242" w:date="2010-07-12T15:03:00Z">
        <w:r>
          <w:t>a.</w:t>
        </w:r>
        <w:r>
          <w:tab/>
          <w:t>The exact number of flights flown the previous day</w:t>
        </w:r>
      </w:ins>
    </w:p>
    <w:p w:rsidR="001D130E" w:rsidRDefault="001D130E" w:rsidP="001D130E">
      <w:pPr>
        <w:pStyle w:val="2Responses"/>
        <w:rPr>
          <w:ins w:id="325" w:author="mbs242" w:date="2010-07-12T15:03:00Z"/>
        </w:rPr>
      </w:pPr>
      <w:ins w:id="326" w:author="mbs242" w:date="2010-07-12T15:03:00Z">
        <w:r>
          <w:t>b.</w:t>
        </w:r>
        <w:r>
          <w:tab/>
          <w:t>The average number of passengers on each flight the previous week</w:t>
        </w:r>
      </w:ins>
    </w:p>
    <w:p w:rsidR="001D130E" w:rsidRDefault="001D130E" w:rsidP="001D130E">
      <w:pPr>
        <w:pStyle w:val="2Responses"/>
        <w:rPr>
          <w:ins w:id="327" w:author="mbs242" w:date="2010-07-12T15:03:00Z"/>
        </w:rPr>
      </w:pPr>
      <w:ins w:id="328" w:author="mbs242" w:date="2010-07-12T15:03:00Z">
        <w:r>
          <w:t>c.</w:t>
        </w:r>
        <w:r>
          <w:tab/>
          <w:t>The average number of empty seats for flights next month</w:t>
        </w:r>
      </w:ins>
    </w:p>
    <w:p w:rsidR="001D130E" w:rsidRDefault="001D130E" w:rsidP="001D130E">
      <w:pPr>
        <w:pStyle w:val="2Responses"/>
        <w:rPr>
          <w:ins w:id="329" w:author="mbs242" w:date="2010-07-12T15:03:00Z"/>
        </w:rPr>
      </w:pPr>
      <w:ins w:id="330" w:author="mbs242" w:date="2010-07-12T15:03:00Z">
        <w:r>
          <w:t>d.</w:t>
        </w:r>
        <w:r>
          <w:tab/>
          <w:t>The number of ticket agents scheduled for each shift for the next day</w:t>
        </w:r>
      </w:ins>
    </w:p>
    <w:p w:rsidR="00000000" w:rsidDel="0035139D" w:rsidRDefault="000679AE" w:rsidP="0048786A">
      <w:pPr>
        <w:pStyle w:val="1Question"/>
      </w:pPr>
      <w:moveFromRangeStart w:id="331" w:author="mbs242" w:date="2010-07-12T15:06:00Z" w:name="move266710547"/>
      <w:moveFrom w:id="332" w:author="mbs242" w:date="2010-07-12T15:06:00Z">
        <w:r w:rsidDel="0035139D">
          <w:t>22.</w:t>
        </w:r>
        <w:r w:rsidDel="0035139D">
          <w:tab/>
          <w:t>Biases</w:t>
        </w:r>
      </w:moveFrom>
    </w:p>
    <w:p w:rsidR="00000000" w:rsidDel="0035139D" w:rsidRDefault="000679AE">
      <w:pPr>
        <w:pStyle w:val="2Responses"/>
      </w:pPr>
      <w:moveFrom w:id="333" w:author="mbs242" w:date="2010-07-12T15:06:00Z">
        <w:r w:rsidDel="0035139D">
          <w:t>a.</w:t>
        </w:r>
        <w:r w:rsidDel="0035139D">
          <w:tab/>
          <w:t>Are issues about which managers have doubts.</w:t>
        </w:r>
      </w:moveFrom>
    </w:p>
    <w:p w:rsidR="00000000" w:rsidDel="0035139D" w:rsidRDefault="000679AE">
      <w:pPr>
        <w:pStyle w:val="2Responses"/>
      </w:pPr>
      <w:moveFrom w:id="334" w:author="mbs242" w:date="2010-07-12T15:06:00Z">
        <w:r w:rsidDel="0035139D">
          <w:t>b.</w:t>
        </w:r>
        <w:r w:rsidDel="0035139D">
          <w:tab/>
          <w:t>Do not impact accounting information, which is highly ob</w:t>
        </w:r>
        <w:r w:rsidDel="0035139D">
          <w:t>jective and reliable</w:t>
        </w:r>
      </w:moveFrom>
    </w:p>
    <w:p w:rsidR="00000000" w:rsidDel="0035139D" w:rsidRDefault="000679AE">
      <w:pPr>
        <w:pStyle w:val="2Responses"/>
      </w:pPr>
      <w:moveFrom w:id="335" w:author="mbs242" w:date="2010-07-12T15:06:00Z">
        <w:r w:rsidDel="0035139D">
          <w:t>c.</w:t>
        </w:r>
        <w:r w:rsidDel="0035139D">
          <w:tab/>
          <w:t>Are preconceived notions developed without careful thought</w:t>
        </w:r>
      </w:moveFrom>
    </w:p>
    <w:p w:rsidR="00000000" w:rsidDel="0035139D" w:rsidRDefault="000679AE">
      <w:pPr>
        <w:pStyle w:val="2Responses"/>
      </w:pPr>
      <w:moveFrom w:id="336" w:author="mbs242" w:date="2010-07-12T15:06:00Z">
        <w:r w:rsidDel="0035139D">
          <w:lastRenderedPageBreak/>
          <w:t>d.</w:t>
        </w:r>
        <w:r w:rsidDel="0035139D">
          <w:tab/>
          <w:t>Are rarely a problem in business decision making</w:t>
        </w:r>
      </w:moveFrom>
    </w:p>
    <w:moveFromRangeEnd w:id="331"/>
    <w:p w:rsidR="001D130E" w:rsidRDefault="00EA3E2F" w:rsidP="001D130E">
      <w:pPr>
        <w:pStyle w:val="1Question"/>
      </w:pPr>
      <w:ins w:id="337" w:author="mbs242" w:date="2010-07-16T14:50:00Z">
        <w:r>
          <w:t>3</w:t>
        </w:r>
      </w:ins>
      <w:moveToRangeStart w:id="338" w:author="mbs242" w:date="2010-07-12T15:03:00Z" w:name="move266710362"/>
      <w:moveTo w:id="339" w:author="mbs242" w:date="2010-07-12T15:03:00Z">
        <w:del w:id="340" w:author="mbs242" w:date="2010-07-16T14:50:00Z">
          <w:r w:rsidR="001D130E" w:rsidDel="00EA3E2F">
            <w:delText>2</w:delText>
          </w:r>
        </w:del>
        <w:del w:id="341" w:author="mbs242" w:date="2010-07-12T15:04:00Z">
          <w:r w:rsidR="001D130E" w:rsidDel="001D130E">
            <w:delText>7</w:delText>
          </w:r>
        </w:del>
      </w:moveTo>
      <w:ins w:id="342" w:author="mbs242" w:date="2010-07-12T15:04:00Z">
        <w:r w:rsidR="001D130E">
          <w:t>3</w:t>
        </w:r>
      </w:ins>
      <w:moveTo w:id="343" w:author="mbs242" w:date="2010-07-12T15:03:00Z">
        <w:r w:rsidR="001D130E">
          <w:t>.</w:t>
        </w:r>
        <w:r w:rsidR="001D130E">
          <w:tab/>
        </w:r>
        <w:del w:id="344" w:author="mbs242" w:date="2010-07-12T15:03:00Z">
          <w:r w:rsidR="001D130E" w:rsidDel="001D130E">
            <w:delText>Uncertainty</w:delText>
          </w:r>
        </w:del>
      </w:moveTo>
      <w:ins w:id="345" w:author="mbs242" w:date="2010-07-12T15:03:00Z">
        <w:r w:rsidR="001D130E">
          <w:t>Business risk</w:t>
        </w:r>
      </w:ins>
      <w:moveTo w:id="346" w:author="mbs242" w:date="2010-07-12T15:03:00Z">
        <w:r w:rsidR="001D130E">
          <w:t xml:space="preserve"> may hinder a manager’s ability to:</w:t>
        </w:r>
      </w:moveTo>
    </w:p>
    <w:p w:rsidR="001D130E" w:rsidRDefault="001D130E" w:rsidP="001D130E">
      <w:pPr>
        <w:pStyle w:val="2RomanResponse"/>
      </w:pPr>
      <w:moveTo w:id="347" w:author="mbs242" w:date="2010-07-12T15:03:00Z">
        <w:r>
          <w:t>I.</w:t>
        </w:r>
        <w:r>
          <w:tab/>
          <w:t>Adequately define a problem</w:t>
        </w:r>
      </w:moveTo>
    </w:p>
    <w:p w:rsidR="001D130E" w:rsidRDefault="001D130E" w:rsidP="001D130E">
      <w:pPr>
        <w:pStyle w:val="2RomanResponse"/>
      </w:pPr>
      <w:moveTo w:id="348" w:author="mbs242" w:date="2010-07-12T15:03:00Z">
        <w:r>
          <w:t>II.</w:t>
        </w:r>
        <w:r>
          <w:tab/>
          <w:t>Identify all potential solution options</w:t>
        </w:r>
      </w:moveTo>
    </w:p>
    <w:p w:rsidR="001D130E" w:rsidRDefault="001D130E" w:rsidP="001D130E">
      <w:pPr>
        <w:pStyle w:val="2RomanResponse"/>
      </w:pPr>
      <w:moveTo w:id="349" w:author="mbs242" w:date="2010-07-12T15:03:00Z">
        <w:r>
          <w:t>III.</w:t>
        </w:r>
        <w:r>
          <w:tab/>
          <w:t>Predict the outcome of various solution options</w:t>
        </w:r>
      </w:moveTo>
    </w:p>
    <w:p w:rsidR="001D130E" w:rsidRDefault="001D130E" w:rsidP="001D130E">
      <w:pPr>
        <w:pStyle w:val="2Responses"/>
      </w:pPr>
      <w:moveTo w:id="350" w:author="mbs242" w:date="2010-07-12T15:03:00Z">
        <w:r>
          <w:t>a.</w:t>
        </w:r>
        <w:r>
          <w:tab/>
          <w:t>I and III only</w:t>
        </w:r>
      </w:moveTo>
    </w:p>
    <w:p w:rsidR="001D130E" w:rsidRDefault="001D130E" w:rsidP="001D130E">
      <w:pPr>
        <w:pStyle w:val="2Responses"/>
      </w:pPr>
      <w:moveTo w:id="351" w:author="mbs242" w:date="2010-07-12T15:03:00Z">
        <w:r>
          <w:t>b.</w:t>
        </w:r>
        <w:r>
          <w:tab/>
          <w:t>II and III only</w:t>
        </w:r>
      </w:moveTo>
    </w:p>
    <w:p w:rsidR="001D130E" w:rsidRDefault="001D130E" w:rsidP="001D130E">
      <w:pPr>
        <w:pStyle w:val="2Responses"/>
      </w:pPr>
      <w:moveTo w:id="352" w:author="mbs242" w:date="2010-07-12T15:03:00Z">
        <w:r>
          <w:t>c.</w:t>
        </w:r>
        <w:r>
          <w:tab/>
          <w:t>I, II, and III</w:t>
        </w:r>
      </w:moveTo>
    </w:p>
    <w:p w:rsidR="001D130E" w:rsidRDefault="001D130E" w:rsidP="001D130E">
      <w:pPr>
        <w:pStyle w:val="2Responses"/>
      </w:pPr>
      <w:moveTo w:id="353" w:author="mbs242" w:date="2010-07-12T15:03:00Z">
        <w:r>
          <w:t>d.</w:t>
        </w:r>
        <w:r>
          <w:tab/>
          <w:t>II only</w:t>
        </w:r>
      </w:moveTo>
    </w:p>
    <w:moveToRangeEnd w:id="338"/>
    <w:p w:rsidR="001D130E" w:rsidRDefault="00EA3E2F" w:rsidP="001D130E">
      <w:pPr>
        <w:pStyle w:val="1Question"/>
      </w:pPr>
      <w:ins w:id="354" w:author="mbs242" w:date="2010-07-16T14:50:00Z">
        <w:r>
          <w:t>3</w:t>
        </w:r>
      </w:ins>
      <w:ins w:id="355" w:author="mbs242" w:date="2010-07-12T15:04:00Z">
        <w:r w:rsidR="001D130E">
          <w:t>4</w:t>
        </w:r>
      </w:ins>
      <w:moveToRangeStart w:id="356" w:author="mbs242" w:date="2010-07-12T15:04:00Z" w:name="move266710397"/>
      <w:moveTo w:id="357" w:author="mbs242" w:date="2010-07-12T15:04:00Z">
        <w:del w:id="358" w:author="mbs242" w:date="2010-07-12T15:04:00Z">
          <w:r w:rsidR="001D130E" w:rsidDel="001D130E">
            <w:delText>30</w:delText>
          </w:r>
        </w:del>
        <w:r w:rsidR="001D130E">
          <w:t>.</w:t>
        </w:r>
        <w:r w:rsidR="001D130E">
          <w:tab/>
          <w:t xml:space="preserve">Pet Snacks Company has 500 pounds of liver-flavored dog biscuits that are not selling well.  The selling price of the biscuits could be reduced from $3.00 to $2.50 per pound.  Or, they could be cheese-coated and sold for $4.00 per pound; the additional processing cost would be $0.50 per pound.  Cheese-coated biscuits sell very well.  Which alternative probably has </w:t>
        </w:r>
        <w:r w:rsidR="001D130E">
          <w:rPr>
            <w:b/>
          </w:rPr>
          <w:t>less</w:t>
        </w:r>
        <w:r w:rsidR="001D130E">
          <w:t xml:space="preserve"> uncertainty concerning volume of sales?</w:t>
        </w:r>
      </w:moveTo>
    </w:p>
    <w:p w:rsidR="001D130E" w:rsidRDefault="001D130E" w:rsidP="001D130E">
      <w:pPr>
        <w:pStyle w:val="2Responses"/>
      </w:pPr>
      <w:moveTo w:id="359" w:author="mbs242" w:date="2010-07-12T15:04:00Z">
        <w:r>
          <w:t>a.</w:t>
        </w:r>
        <w:r>
          <w:tab/>
          <w:t>Reduce the price of liver-flavored biscuits</w:t>
        </w:r>
      </w:moveTo>
    </w:p>
    <w:p w:rsidR="001D130E" w:rsidRDefault="001D130E" w:rsidP="001D130E">
      <w:pPr>
        <w:pStyle w:val="2Responses"/>
      </w:pPr>
      <w:moveTo w:id="360" w:author="mbs242" w:date="2010-07-12T15:04:00Z">
        <w:r>
          <w:t>b.</w:t>
        </w:r>
        <w:r>
          <w:tab/>
          <w:t>Proceed with the cheese coating</w:t>
        </w:r>
      </w:moveTo>
    </w:p>
    <w:p w:rsidR="001D130E" w:rsidRDefault="001D130E" w:rsidP="001D130E">
      <w:pPr>
        <w:pStyle w:val="2Responses"/>
      </w:pPr>
      <w:moveTo w:id="361" w:author="mbs242" w:date="2010-07-12T15:04:00Z">
        <w:r>
          <w:t>c.</w:t>
        </w:r>
        <w:r>
          <w:tab/>
          <w:t>Both alternatives are equally uncertain</w:t>
        </w:r>
      </w:moveTo>
    </w:p>
    <w:p w:rsidR="001D130E" w:rsidRDefault="001D130E" w:rsidP="001D130E">
      <w:pPr>
        <w:pStyle w:val="2Responses"/>
      </w:pPr>
      <w:moveTo w:id="362" w:author="mbs242" w:date="2010-07-12T15:04:00Z">
        <w:r>
          <w:t>d.</w:t>
        </w:r>
        <w:r>
          <w:tab/>
          <w:t>Uncertainty does not affect this decision</w:t>
        </w:r>
      </w:moveTo>
    </w:p>
    <w:moveToRangeEnd w:id="356"/>
    <w:p w:rsidR="00000000" w:rsidDel="001D130E" w:rsidRDefault="000679AE" w:rsidP="0048786A">
      <w:pPr>
        <w:pStyle w:val="1Question"/>
        <w:rPr>
          <w:del w:id="363" w:author="mbs242" w:date="2010-07-12T15:02:00Z"/>
        </w:rPr>
      </w:pPr>
      <w:del w:id="364" w:author="mbs242" w:date="2010-07-12T15:02:00Z">
        <w:r w:rsidDel="001D130E">
          <w:delText>23.</w:delText>
        </w:r>
        <w:r w:rsidDel="001D130E">
          <w:tab/>
          <w:delText>Alaska Airlines flies several non-stop flights daily between Los Angeles and Vancouver.  Which of the following is an</w:delText>
        </w:r>
        <w:r w:rsidDel="001D130E">
          <w:delText xml:space="preserve"> uncertainty associated with this operation?</w:delText>
        </w:r>
      </w:del>
    </w:p>
    <w:p w:rsidR="00000000" w:rsidDel="001D130E" w:rsidRDefault="000679AE">
      <w:pPr>
        <w:pStyle w:val="2Responses"/>
        <w:rPr>
          <w:del w:id="365" w:author="mbs242" w:date="2010-07-12T15:02:00Z"/>
        </w:rPr>
      </w:pPr>
      <w:del w:id="366" w:author="mbs242" w:date="2010-07-12T15:02:00Z">
        <w:r w:rsidDel="001D130E">
          <w:delText>a.</w:delText>
        </w:r>
        <w:r w:rsidDel="001D130E">
          <w:tab/>
          <w:delText>The exact number of flights flown the previous day</w:delText>
        </w:r>
      </w:del>
    </w:p>
    <w:p w:rsidR="00000000" w:rsidDel="001D130E" w:rsidRDefault="000679AE">
      <w:pPr>
        <w:pStyle w:val="2Responses"/>
        <w:rPr>
          <w:del w:id="367" w:author="mbs242" w:date="2010-07-12T15:02:00Z"/>
        </w:rPr>
      </w:pPr>
      <w:del w:id="368" w:author="mbs242" w:date="2010-07-12T15:02:00Z">
        <w:r w:rsidDel="001D130E">
          <w:delText>b.</w:delText>
        </w:r>
        <w:r w:rsidDel="001D130E">
          <w:tab/>
          <w:delText>The average number of passengers on each flight the previous week</w:delText>
        </w:r>
      </w:del>
    </w:p>
    <w:p w:rsidR="00000000" w:rsidDel="001D130E" w:rsidRDefault="000679AE">
      <w:pPr>
        <w:pStyle w:val="2Responses"/>
        <w:rPr>
          <w:del w:id="369" w:author="mbs242" w:date="2010-07-12T15:02:00Z"/>
        </w:rPr>
      </w:pPr>
      <w:del w:id="370" w:author="mbs242" w:date="2010-07-12T15:02:00Z">
        <w:r w:rsidDel="001D130E">
          <w:delText>c.</w:delText>
        </w:r>
        <w:r w:rsidDel="001D130E">
          <w:tab/>
          <w:delText>The average number of empty seats for flights next month</w:delText>
        </w:r>
      </w:del>
    </w:p>
    <w:p w:rsidR="00000000" w:rsidDel="001D130E" w:rsidRDefault="000679AE">
      <w:pPr>
        <w:pStyle w:val="2Responses"/>
        <w:rPr>
          <w:del w:id="371" w:author="mbs242" w:date="2010-07-12T15:02:00Z"/>
        </w:rPr>
      </w:pPr>
      <w:del w:id="372" w:author="mbs242" w:date="2010-07-12T15:02:00Z">
        <w:r w:rsidDel="001D130E">
          <w:delText>d.</w:delText>
        </w:r>
        <w:r w:rsidDel="001D130E">
          <w:tab/>
          <w:delText>The number of ticket agen</w:delText>
        </w:r>
        <w:r w:rsidDel="001D130E">
          <w:delText>ts scheduled for each shift for the next day</w:delText>
        </w:r>
      </w:del>
    </w:p>
    <w:p w:rsidR="00000000" w:rsidRDefault="000679AE" w:rsidP="0048786A">
      <w:pPr>
        <w:pStyle w:val="1Question"/>
      </w:pPr>
      <w:r>
        <w:br w:type="page"/>
      </w:r>
      <w:ins w:id="373" w:author="mbs242" w:date="2010-07-16T14:52:00Z">
        <w:r w:rsidR="00EA3E2F">
          <w:lastRenderedPageBreak/>
          <w:t>3</w:t>
        </w:r>
      </w:ins>
      <w:del w:id="374" w:author="mbs242" w:date="2010-07-16T14:52:00Z">
        <w:r w:rsidDel="00EA3E2F">
          <w:delText>2</w:delText>
        </w:r>
      </w:del>
      <w:ins w:id="375" w:author="mbs242" w:date="2010-07-12T15:04:00Z">
        <w:r w:rsidR="001D130E">
          <w:t>5</w:t>
        </w:r>
      </w:ins>
      <w:del w:id="376" w:author="mbs242" w:date="2010-07-12T15:04:00Z">
        <w:r w:rsidDel="001D130E">
          <w:delText>4</w:delText>
        </w:r>
      </w:del>
      <w:r>
        <w:t>.</w:t>
      </w:r>
      <w:r>
        <w:tab/>
        <w:t>Marriott Corporation operates hotels all over the world.  Which of the following is the best example of a potential bias associated with its operations?</w:t>
      </w:r>
    </w:p>
    <w:p w:rsidR="00000000" w:rsidRDefault="000679AE">
      <w:pPr>
        <w:pStyle w:val="2Responses"/>
      </w:pPr>
      <w:r>
        <w:t>a.</w:t>
      </w:r>
      <w:r>
        <w:tab/>
        <w:t>Managers assume that most travelers are interested</w:t>
      </w:r>
      <w:r>
        <w:t xml:space="preserve"> in conducting business, rather than vacationing</w:t>
      </w:r>
    </w:p>
    <w:p w:rsidR="00000000" w:rsidRDefault="000679AE">
      <w:pPr>
        <w:pStyle w:val="2Responses"/>
      </w:pPr>
      <w:r>
        <w:t>b.</w:t>
      </w:r>
      <w:r>
        <w:tab/>
        <w:t>Managers learn that guests rarely stay longer than a week</w:t>
      </w:r>
    </w:p>
    <w:p w:rsidR="00000000" w:rsidRDefault="000679AE">
      <w:pPr>
        <w:pStyle w:val="2Responses"/>
      </w:pPr>
      <w:r>
        <w:t>c.</w:t>
      </w:r>
      <w:r>
        <w:tab/>
        <w:t>Managers find that last year’s profits were below the industry average</w:t>
      </w:r>
    </w:p>
    <w:p w:rsidR="00000000" w:rsidRDefault="000679AE">
      <w:pPr>
        <w:pStyle w:val="2Responses"/>
      </w:pPr>
      <w:r>
        <w:t>d.</w:t>
      </w:r>
      <w:r>
        <w:tab/>
        <w:t>Managers are concerned because employee turnover increased during the</w:t>
      </w:r>
      <w:r>
        <w:t xml:space="preserve"> last year</w:t>
      </w:r>
    </w:p>
    <w:p w:rsidR="00000000" w:rsidRDefault="00EA3E2F" w:rsidP="0048786A">
      <w:pPr>
        <w:pStyle w:val="1Question"/>
      </w:pPr>
      <w:ins w:id="377" w:author="mbs242" w:date="2010-07-16T14:52:00Z">
        <w:r>
          <w:t>3</w:t>
        </w:r>
      </w:ins>
      <w:del w:id="378" w:author="mbs242" w:date="2010-07-16T14:52:00Z">
        <w:r w:rsidR="000679AE" w:rsidDel="00EA3E2F">
          <w:delText>2</w:delText>
        </w:r>
      </w:del>
      <w:ins w:id="379" w:author="mbs242" w:date="2010-07-12T15:04:00Z">
        <w:r w:rsidR="001D130E">
          <w:t>6</w:t>
        </w:r>
      </w:ins>
      <w:del w:id="380" w:author="mbs242" w:date="2010-07-12T15:04:00Z">
        <w:r w:rsidR="000679AE" w:rsidDel="001D130E">
          <w:delText>5</w:delText>
        </w:r>
      </w:del>
      <w:r w:rsidR="000679AE">
        <w:t>.</w:t>
      </w:r>
      <w:r w:rsidR="000679AE">
        <w:tab/>
      </w:r>
      <w:del w:id="381" w:author="mbs242" w:date="2010-07-12T15:03:00Z">
        <w:r w:rsidR="000679AE" w:rsidDel="001D130E">
          <w:delText>Uncertainties and b</w:delText>
        </w:r>
      </w:del>
      <w:ins w:id="382" w:author="mbs242" w:date="2010-07-12T15:03:00Z">
        <w:r w:rsidR="001D130E">
          <w:t>B</w:t>
        </w:r>
      </w:ins>
      <w:r w:rsidR="000679AE">
        <w:t>iases can affect</w:t>
      </w:r>
    </w:p>
    <w:p w:rsidR="00000000" w:rsidRDefault="000679AE" w:rsidP="0048786A">
      <w:pPr>
        <w:pStyle w:val="2RomanResponse"/>
      </w:pPr>
      <w:r>
        <w:t>I.</w:t>
      </w:r>
      <w:r>
        <w:tab/>
        <w:t>Organizational vision</w:t>
      </w:r>
    </w:p>
    <w:p w:rsidR="00000000" w:rsidRDefault="000679AE" w:rsidP="0048786A">
      <w:pPr>
        <w:pStyle w:val="2RomanResponse"/>
      </w:pPr>
      <w:r>
        <w:t>II.</w:t>
      </w:r>
      <w:r>
        <w:tab/>
        <w:t>Core competencies</w:t>
      </w:r>
    </w:p>
    <w:p w:rsidR="00000000" w:rsidRDefault="000679AE" w:rsidP="0048786A">
      <w:pPr>
        <w:pStyle w:val="2RomanResponse"/>
      </w:pPr>
      <w:r>
        <w:t>III.</w:t>
      </w:r>
      <w:r>
        <w:tab/>
        <w:t>Operating plans</w:t>
      </w:r>
    </w:p>
    <w:p w:rsidR="00000000" w:rsidRDefault="000679AE">
      <w:pPr>
        <w:pStyle w:val="2Responses"/>
      </w:pPr>
      <w:r>
        <w:t>a.</w:t>
      </w:r>
      <w:r>
        <w:tab/>
        <w:t>I only</w:t>
      </w:r>
    </w:p>
    <w:p w:rsidR="00000000" w:rsidRDefault="000679AE">
      <w:pPr>
        <w:pStyle w:val="2Responses"/>
      </w:pPr>
      <w:r>
        <w:t>b.</w:t>
      </w:r>
      <w:r>
        <w:tab/>
        <w:t>II only</w:t>
      </w:r>
    </w:p>
    <w:p w:rsidR="00000000" w:rsidRDefault="000679AE">
      <w:pPr>
        <w:pStyle w:val="2Responses"/>
      </w:pPr>
      <w:r>
        <w:t>c.</w:t>
      </w:r>
      <w:r>
        <w:tab/>
        <w:t>I and III only</w:t>
      </w:r>
    </w:p>
    <w:p w:rsidR="00000000" w:rsidRDefault="000679AE">
      <w:pPr>
        <w:pStyle w:val="2Responses"/>
      </w:pPr>
      <w:r>
        <w:t>d.</w:t>
      </w:r>
      <w:r>
        <w:tab/>
        <w:t>I, II, and III</w:t>
      </w:r>
    </w:p>
    <w:p w:rsidR="00000000" w:rsidRDefault="00EA3E2F" w:rsidP="0048786A">
      <w:pPr>
        <w:pStyle w:val="1Question"/>
      </w:pPr>
      <w:ins w:id="383" w:author="mbs242" w:date="2010-07-16T14:53:00Z">
        <w:r>
          <w:t>3</w:t>
        </w:r>
      </w:ins>
      <w:del w:id="384" w:author="mbs242" w:date="2010-07-16T14:53:00Z">
        <w:r w:rsidR="000679AE" w:rsidDel="00EA3E2F">
          <w:delText>2</w:delText>
        </w:r>
      </w:del>
      <w:ins w:id="385" w:author="mbs242" w:date="2010-07-12T15:04:00Z">
        <w:r w:rsidR="001D130E">
          <w:t>7</w:t>
        </w:r>
      </w:ins>
      <w:del w:id="386" w:author="mbs242" w:date="2010-07-12T15:04:00Z">
        <w:r w:rsidR="000679AE" w:rsidDel="001D130E">
          <w:delText>6</w:delText>
        </w:r>
      </w:del>
      <w:r w:rsidR="000679AE">
        <w:t>.</w:t>
      </w:r>
      <w:r w:rsidR="000679AE">
        <w:tab/>
        <w:t>Which of the following statement about biases is true?</w:t>
      </w:r>
    </w:p>
    <w:p w:rsidR="00000000" w:rsidRDefault="000679AE">
      <w:pPr>
        <w:pStyle w:val="2Responses"/>
      </w:pPr>
      <w:r>
        <w:t>a.</w:t>
      </w:r>
      <w:r>
        <w:tab/>
        <w:t xml:space="preserve">Biases can affect </w:t>
      </w:r>
      <w:r>
        <w:t>management accounting information, but not financial accounting information</w:t>
      </w:r>
    </w:p>
    <w:p w:rsidR="00000000" w:rsidRDefault="000679AE">
      <w:pPr>
        <w:pStyle w:val="2Responses"/>
      </w:pPr>
      <w:r>
        <w:t>b.</w:t>
      </w:r>
      <w:r>
        <w:tab/>
        <w:t>Managers cannot work toward eliminating their biases</w:t>
      </w:r>
    </w:p>
    <w:p w:rsidR="00000000" w:rsidRDefault="000679AE">
      <w:pPr>
        <w:pStyle w:val="2Responses"/>
      </w:pPr>
      <w:r>
        <w:t>c.</w:t>
      </w:r>
      <w:r>
        <w:tab/>
        <w:t>Biases reduce the quality of decisions</w:t>
      </w:r>
    </w:p>
    <w:p w:rsidR="00000000" w:rsidRDefault="000679AE">
      <w:pPr>
        <w:pStyle w:val="2Responses"/>
      </w:pPr>
      <w:r>
        <w:t>d.</w:t>
      </w:r>
      <w:r>
        <w:tab/>
        <w:t>Biased managers are more likely to explore alternatives before making a decisio</w:t>
      </w:r>
      <w:r>
        <w:t>n</w:t>
      </w:r>
    </w:p>
    <w:p w:rsidR="00000000" w:rsidDel="001D130E" w:rsidRDefault="000679AE" w:rsidP="0048786A">
      <w:pPr>
        <w:pStyle w:val="1Question"/>
      </w:pPr>
      <w:moveFromRangeStart w:id="387" w:author="mbs242" w:date="2010-07-12T15:03:00Z" w:name="move266710362"/>
      <w:moveFrom w:id="388" w:author="mbs242" w:date="2010-07-12T15:03:00Z">
        <w:r w:rsidDel="001D130E">
          <w:t>27.</w:t>
        </w:r>
        <w:r w:rsidDel="001D130E">
          <w:tab/>
          <w:t>Uncertainty may hinder a manager’s ability to:</w:t>
        </w:r>
      </w:moveFrom>
    </w:p>
    <w:p w:rsidR="00000000" w:rsidDel="001D130E" w:rsidRDefault="000679AE" w:rsidP="0048786A">
      <w:pPr>
        <w:pStyle w:val="2RomanResponse"/>
      </w:pPr>
      <w:moveFrom w:id="389" w:author="mbs242" w:date="2010-07-12T15:03:00Z">
        <w:r w:rsidDel="001D130E">
          <w:t>I.</w:t>
        </w:r>
        <w:r w:rsidDel="001D130E">
          <w:tab/>
          <w:t>Adequately define a problem</w:t>
        </w:r>
      </w:moveFrom>
    </w:p>
    <w:p w:rsidR="00000000" w:rsidDel="001D130E" w:rsidRDefault="000679AE" w:rsidP="0048786A">
      <w:pPr>
        <w:pStyle w:val="2RomanResponse"/>
      </w:pPr>
      <w:moveFrom w:id="390" w:author="mbs242" w:date="2010-07-12T15:03:00Z">
        <w:r w:rsidDel="001D130E">
          <w:t>II.</w:t>
        </w:r>
        <w:r w:rsidDel="001D130E">
          <w:tab/>
          <w:t>Identify all potential solution options</w:t>
        </w:r>
      </w:moveFrom>
    </w:p>
    <w:p w:rsidR="00000000" w:rsidDel="001D130E" w:rsidRDefault="000679AE" w:rsidP="0048786A">
      <w:pPr>
        <w:pStyle w:val="2RomanResponse"/>
      </w:pPr>
      <w:moveFrom w:id="391" w:author="mbs242" w:date="2010-07-12T15:03:00Z">
        <w:r w:rsidDel="001D130E">
          <w:t>III.</w:t>
        </w:r>
        <w:r w:rsidDel="001D130E">
          <w:tab/>
          <w:t>Predict the outcome of various solution options</w:t>
        </w:r>
      </w:moveFrom>
    </w:p>
    <w:p w:rsidR="00000000" w:rsidDel="001D130E" w:rsidRDefault="000679AE">
      <w:pPr>
        <w:pStyle w:val="2Responses"/>
      </w:pPr>
      <w:moveFrom w:id="392" w:author="mbs242" w:date="2010-07-12T15:03:00Z">
        <w:r w:rsidDel="001D130E">
          <w:t>a.</w:t>
        </w:r>
        <w:r w:rsidDel="001D130E">
          <w:tab/>
          <w:t>I and III only</w:t>
        </w:r>
      </w:moveFrom>
    </w:p>
    <w:p w:rsidR="00000000" w:rsidDel="001D130E" w:rsidRDefault="000679AE">
      <w:pPr>
        <w:pStyle w:val="2Responses"/>
      </w:pPr>
      <w:moveFrom w:id="393" w:author="mbs242" w:date="2010-07-12T15:03:00Z">
        <w:r w:rsidDel="001D130E">
          <w:t>b.</w:t>
        </w:r>
        <w:r w:rsidDel="001D130E">
          <w:tab/>
          <w:t>II and III only</w:t>
        </w:r>
      </w:moveFrom>
    </w:p>
    <w:p w:rsidR="00000000" w:rsidDel="001D130E" w:rsidRDefault="000679AE">
      <w:pPr>
        <w:pStyle w:val="2Responses"/>
      </w:pPr>
      <w:moveFrom w:id="394" w:author="mbs242" w:date="2010-07-12T15:03:00Z">
        <w:r w:rsidDel="001D130E">
          <w:t>c.</w:t>
        </w:r>
        <w:r w:rsidDel="001D130E">
          <w:tab/>
          <w:t>I, II, and III</w:t>
        </w:r>
      </w:moveFrom>
    </w:p>
    <w:p w:rsidR="00000000" w:rsidDel="001D130E" w:rsidRDefault="000679AE">
      <w:pPr>
        <w:pStyle w:val="2Responses"/>
      </w:pPr>
      <w:moveFrom w:id="395" w:author="mbs242" w:date="2010-07-12T15:03:00Z">
        <w:r w:rsidDel="001D130E">
          <w:t>d.</w:t>
        </w:r>
        <w:r w:rsidDel="001D130E">
          <w:tab/>
          <w:t>II only</w:t>
        </w:r>
      </w:moveFrom>
    </w:p>
    <w:moveFromRangeEnd w:id="387"/>
    <w:p w:rsidR="00000000" w:rsidRDefault="00EA3E2F" w:rsidP="0048786A">
      <w:pPr>
        <w:pStyle w:val="1Question"/>
      </w:pPr>
      <w:ins w:id="396" w:author="mbs242" w:date="2010-07-16T14:53:00Z">
        <w:r>
          <w:t>3</w:t>
        </w:r>
      </w:ins>
      <w:del w:id="397" w:author="mbs242" w:date="2010-07-16T14:53:00Z">
        <w:r w:rsidR="000679AE" w:rsidDel="00EA3E2F">
          <w:delText>2</w:delText>
        </w:r>
      </w:del>
      <w:r w:rsidR="000679AE">
        <w:t>8.</w:t>
      </w:r>
      <w:r w:rsidR="000679AE">
        <w:tab/>
        <w:t>Biase</w:t>
      </w:r>
      <w:r w:rsidR="000679AE">
        <w:t>s may be</w:t>
      </w:r>
    </w:p>
    <w:p w:rsidR="00000000" w:rsidRDefault="000679AE">
      <w:pPr>
        <w:pStyle w:val="2Responses"/>
      </w:pPr>
      <w:r>
        <w:t>a.</w:t>
      </w:r>
      <w:r>
        <w:tab/>
        <w:t>Intentional</w:t>
      </w:r>
    </w:p>
    <w:p w:rsidR="00000000" w:rsidRDefault="000679AE">
      <w:pPr>
        <w:pStyle w:val="2Responses"/>
      </w:pPr>
      <w:r>
        <w:t>b.</w:t>
      </w:r>
      <w:r>
        <w:tab/>
        <w:t>Unintentional</w:t>
      </w:r>
    </w:p>
    <w:p w:rsidR="00000000" w:rsidRDefault="000679AE">
      <w:pPr>
        <w:pStyle w:val="2Responses"/>
      </w:pPr>
      <w:r>
        <w:t>c.</w:t>
      </w:r>
      <w:r>
        <w:tab/>
        <w:t>Both intentional and unintentional</w:t>
      </w:r>
    </w:p>
    <w:p w:rsidR="00000000" w:rsidRDefault="000679AE">
      <w:pPr>
        <w:pStyle w:val="2Responses"/>
      </w:pPr>
      <w:r>
        <w:t>d.</w:t>
      </w:r>
      <w:r>
        <w:tab/>
        <w:t>Beneficial to decision making</w:t>
      </w:r>
    </w:p>
    <w:p w:rsidR="00000000" w:rsidRDefault="00EA3E2F" w:rsidP="0048786A">
      <w:pPr>
        <w:pStyle w:val="1Question"/>
      </w:pPr>
      <w:ins w:id="398" w:author="mbs242" w:date="2010-07-16T14:53:00Z">
        <w:r>
          <w:t>3</w:t>
        </w:r>
      </w:ins>
      <w:del w:id="399" w:author="mbs242" w:date="2010-07-16T14:53:00Z">
        <w:r w:rsidR="000679AE" w:rsidDel="00EA3E2F">
          <w:delText>2</w:delText>
        </w:r>
      </w:del>
      <w:r w:rsidR="000679AE">
        <w:t>9.</w:t>
      </w:r>
      <w:r w:rsidR="000679AE">
        <w:tab/>
        <w:t>Biases</w:t>
      </w:r>
    </w:p>
    <w:p w:rsidR="00000000" w:rsidRDefault="000679AE">
      <w:pPr>
        <w:pStyle w:val="2Responses"/>
      </w:pPr>
      <w:r>
        <w:t>a.</w:t>
      </w:r>
      <w:r>
        <w:tab/>
        <w:t>Inhibit anticipating all future conditions</w:t>
      </w:r>
    </w:p>
    <w:p w:rsidR="00000000" w:rsidRDefault="000679AE">
      <w:pPr>
        <w:pStyle w:val="2Responses"/>
      </w:pPr>
      <w:r>
        <w:t>b.</w:t>
      </w:r>
      <w:r>
        <w:tab/>
        <w:t>Assist in the identification of relevant information</w:t>
      </w:r>
    </w:p>
    <w:p w:rsidR="00000000" w:rsidRDefault="000679AE">
      <w:pPr>
        <w:pStyle w:val="2Responses"/>
      </w:pPr>
      <w:r>
        <w:t>c.</w:t>
      </w:r>
      <w:r>
        <w:tab/>
        <w:t>Do not affect the ability to</w:t>
      </w:r>
      <w:r>
        <w:t xml:space="preserve"> identify irrelevant information</w:t>
      </w:r>
    </w:p>
    <w:p w:rsidR="00000000" w:rsidRDefault="000679AE">
      <w:pPr>
        <w:pStyle w:val="2Responses"/>
      </w:pPr>
      <w:r>
        <w:t>d.</w:t>
      </w:r>
      <w:r>
        <w:tab/>
        <w:t>Are not a problem in ethical decision making</w:t>
      </w:r>
    </w:p>
    <w:p w:rsidR="00000000" w:rsidDel="001D130E" w:rsidRDefault="000679AE" w:rsidP="0048786A">
      <w:pPr>
        <w:pStyle w:val="1Question"/>
      </w:pPr>
      <w:moveFromRangeStart w:id="400" w:author="mbs242" w:date="2010-07-12T15:04:00Z" w:name="move266710397"/>
      <w:moveFrom w:id="401" w:author="mbs242" w:date="2010-07-12T15:04:00Z">
        <w:r w:rsidDel="001D130E">
          <w:t>30.</w:t>
        </w:r>
        <w:r w:rsidDel="001D130E">
          <w:tab/>
          <w:t>Pet Snacks Company has 500 pounds of liver-flavored dog biscuits that are not selling well.  The selling price of the biscuits could be reduced from $3.00 to $2.50 per pou</w:t>
        </w:r>
        <w:r w:rsidDel="001D130E">
          <w:t xml:space="preserve">nd.  Or, they could be cheese-coated and sold for $4.00 per pound; the additional processing cost would be $0.50 per pound.  Cheese-coated biscuits sell very well.  Which alternative probably has </w:t>
        </w:r>
        <w:r w:rsidDel="001D130E">
          <w:rPr>
            <w:b/>
          </w:rPr>
          <w:t>less</w:t>
        </w:r>
        <w:r w:rsidDel="001D130E">
          <w:t xml:space="preserve"> uncertainty concerning volume of sales?</w:t>
        </w:r>
      </w:moveFrom>
    </w:p>
    <w:p w:rsidR="00000000" w:rsidDel="001D130E" w:rsidRDefault="000679AE">
      <w:pPr>
        <w:pStyle w:val="2Responses"/>
      </w:pPr>
      <w:moveFrom w:id="402" w:author="mbs242" w:date="2010-07-12T15:04:00Z">
        <w:r w:rsidDel="001D130E">
          <w:t>a.</w:t>
        </w:r>
        <w:r w:rsidDel="001D130E">
          <w:tab/>
          <w:t>Reduce the p</w:t>
        </w:r>
        <w:r w:rsidDel="001D130E">
          <w:t>rice of liver-flavored biscuits</w:t>
        </w:r>
      </w:moveFrom>
    </w:p>
    <w:p w:rsidR="00000000" w:rsidDel="001D130E" w:rsidRDefault="000679AE">
      <w:pPr>
        <w:pStyle w:val="2Responses"/>
      </w:pPr>
      <w:moveFrom w:id="403" w:author="mbs242" w:date="2010-07-12T15:04:00Z">
        <w:r w:rsidDel="001D130E">
          <w:t>b.</w:t>
        </w:r>
        <w:r w:rsidDel="001D130E">
          <w:tab/>
          <w:t>Proceed with the cheese coating</w:t>
        </w:r>
      </w:moveFrom>
    </w:p>
    <w:p w:rsidR="00000000" w:rsidDel="001D130E" w:rsidRDefault="000679AE">
      <w:pPr>
        <w:pStyle w:val="2Responses"/>
      </w:pPr>
      <w:moveFrom w:id="404" w:author="mbs242" w:date="2010-07-12T15:04:00Z">
        <w:r w:rsidDel="001D130E">
          <w:t>c.</w:t>
        </w:r>
        <w:r w:rsidDel="001D130E">
          <w:tab/>
          <w:t>Both alternatives are equally uncertain</w:t>
        </w:r>
      </w:moveFrom>
    </w:p>
    <w:p w:rsidR="00000000" w:rsidDel="001D130E" w:rsidRDefault="000679AE">
      <w:pPr>
        <w:pStyle w:val="2Responses"/>
      </w:pPr>
      <w:moveFrom w:id="405" w:author="mbs242" w:date="2010-07-12T15:04:00Z">
        <w:r w:rsidDel="001D130E">
          <w:t>d.</w:t>
        </w:r>
        <w:r w:rsidDel="001D130E">
          <w:tab/>
          <w:t>Uncertainty does not affect this decision</w:t>
        </w:r>
      </w:moveFrom>
    </w:p>
    <w:moveFromRangeEnd w:id="400"/>
    <w:p w:rsidR="0035139D" w:rsidRDefault="000679AE" w:rsidP="0035139D">
      <w:pPr>
        <w:pStyle w:val="1Question"/>
      </w:pPr>
      <w:r>
        <w:br w:type="page"/>
      </w:r>
      <w:moveToRangeStart w:id="406" w:author="mbs242" w:date="2010-07-12T15:06:00Z" w:name="move266710547"/>
      <w:moveTo w:id="407" w:author="mbs242" w:date="2010-07-12T15:06:00Z">
        <w:del w:id="408" w:author="mbs242" w:date="2010-07-12T15:07:00Z">
          <w:r w:rsidR="0035139D" w:rsidDel="0035139D">
            <w:lastRenderedPageBreak/>
            <w:delText>22</w:delText>
          </w:r>
        </w:del>
      </w:moveTo>
      <w:ins w:id="409" w:author="mbs242" w:date="2010-07-16T14:53:00Z">
        <w:r w:rsidR="00EA3E2F">
          <w:t>4</w:t>
        </w:r>
      </w:ins>
      <w:ins w:id="410" w:author="mbs242" w:date="2010-07-12T15:07:00Z">
        <w:r w:rsidR="0035139D">
          <w:t>0</w:t>
        </w:r>
      </w:ins>
      <w:moveTo w:id="411" w:author="mbs242" w:date="2010-07-12T15:06:00Z">
        <w:r w:rsidR="0035139D">
          <w:t>.</w:t>
        </w:r>
        <w:r w:rsidR="0035139D">
          <w:tab/>
          <w:t>Biases</w:t>
        </w:r>
      </w:moveTo>
    </w:p>
    <w:p w:rsidR="0035139D" w:rsidRDefault="0035139D" w:rsidP="0035139D">
      <w:pPr>
        <w:pStyle w:val="2Responses"/>
      </w:pPr>
      <w:moveTo w:id="412" w:author="mbs242" w:date="2010-07-12T15:06:00Z">
        <w:r>
          <w:t>a.</w:t>
        </w:r>
        <w:r>
          <w:tab/>
          <w:t>Are issues about which managers have doubts.</w:t>
        </w:r>
      </w:moveTo>
    </w:p>
    <w:p w:rsidR="0035139D" w:rsidRDefault="0035139D" w:rsidP="0035139D">
      <w:pPr>
        <w:pStyle w:val="2Responses"/>
      </w:pPr>
      <w:moveTo w:id="413" w:author="mbs242" w:date="2010-07-12T15:06:00Z">
        <w:r>
          <w:t>b.</w:t>
        </w:r>
        <w:r>
          <w:tab/>
          <w:t>Do not impact accounting information, which is highly objective and reliable</w:t>
        </w:r>
      </w:moveTo>
    </w:p>
    <w:p w:rsidR="0035139D" w:rsidRDefault="0035139D" w:rsidP="0035139D">
      <w:pPr>
        <w:pStyle w:val="2Responses"/>
      </w:pPr>
      <w:moveTo w:id="414" w:author="mbs242" w:date="2010-07-12T15:06:00Z">
        <w:r>
          <w:t>c.</w:t>
        </w:r>
        <w:r>
          <w:tab/>
          <w:t>Are preconceived notions developed without careful thought</w:t>
        </w:r>
      </w:moveTo>
    </w:p>
    <w:p w:rsidR="0035139D" w:rsidRDefault="0035139D" w:rsidP="0035139D">
      <w:pPr>
        <w:pStyle w:val="2Responses"/>
      </w:pPr>
      <w:moveTo w:id="415" w:author="mbs242" w:date="2010-07-12T15:06:00Z">
        <w:r>
          <w:t>d.</w:t>
        </w:r>
        <w:r>
          <w:tab/>
          <w:t>Are rarely a problem in business decision making</w:t>
        </w:r>
      </w:moveTo>
    </w:p>
    <w:moveToRangeEnd w:id="406"/>
    <w:p w:rsidR="00000000" w:rsidRDefault="00B170CC" w:rsidP="0048786A">
      <w:pPr>
        <w:pStyle w:val="1Question"/>
      </w:pPr>
      <w:ins w:id="416" w:author="mbs242" w:date="2010-07-22T13:51:00Z">
        <w:r>
          <w:rPr>
            <w:highlight w:val="yellow"/>
          </w:rPr>
          <w:t>4</w:t>
        </w:r>
      </w:ins>
      <w:del w:id="417" w:author="mbs242" w:date="2010-07-22T13:51:00Z">
        <w:r w:rsidR="000679AE" w:rsidRPr="00EA3E2F" w:rsidDel="00B170CC">
          <w:rPr>
            <w:highlight w:val="yellow"/>
            <w:rPrChange w:id="418" w:author="mbs242" w:date="2010-07-16T14:54:00Z">
              <w:rPr/>
            </w:rPrChange>
          </w:rPr>
          <w:delText>3</w:delText>
        </w:r>
      </w:del>
      <w:r w:rsidR="000679AE" w:rsidRPr="00EA3E2F">
        <w:rPr>
          <w:highlight w:val="yellow"/>
          <w:rPrChange w:id="419" w:author="mbs242" w:date="2010-07-16T14:54:00Z">
            <w:rPr/>
          </w:rPrChange>
        </w:rPr>
        <w:t>1</w:t>
      </w:r>
      <w:r w:rsidR="000679AE" w:rsidRPr="00EA3E2F">
        <w:rPr>
          <w:highlight w:val="yellow"/>
          <w:rPrChange w:id="420" w:author="mbs242" w:date="2010-07-16T14:54:00Z">
            <w:rPr/>
          </w:rPrChange>
        </w:rPr>
        <w:t>.</w:t>
      </w:r>
      <w:r w:rsidR="000679AE" w:rsidRPr="00EA3E2F">
        <w:rPr>
          <w:highlight w:val="yellow"/>
          <w:rPrChange w:id="421" w:author="mbs242" w:date="2010-07-16T14:54:00Z">
            <w:rPr/>
          </w:rPrChange>
        </w:rPr>
        <w:tab/>
        <w:t>Managers can make higher-quality decisions by relying on all of the following except</w:t>
      </w:r>
    </w:p>
    <w:p w:rsidR="00000000" w:rsidRDefault="000679AE">
      <w:pPr>
        <w:pStyle w:val="2Responses"/>
      </w:pPr>
      <w:r>
        <w:t>a.</w:t>
      </w:r>
      <w:r>
        <w:tab/>
        <w:t>More com</w:t>
      </w:r>
      <w:r>
        <w:t>plete information</w:t>
      </w:r>
    </w:p>
    <w:p w:rsidR="00000000" w:rsidRDefault="000679AE">
      <w:pPr>
        <w:pStyle w:val="2Responses"/>
      </w:pPr>
      <w:r>
        <w:t>b.</w:t>
      </w:r>
      <w:r>
        <w:tab/>
        <w:t>Better decision-making processes</w:t>
      </w:r>
    </w:p>
    <w:p w:rsidR="00000000" w:rsidRDefault="000679AE">
      <w:pPr>
        <w:pStyle w:val="2Responses"/>
      </w:pPr>
      <w:r>
        <w:t>c.</w:t>
      </w:r>
      <w:r>
        <w:tab/>
        <w:t>Irrelevant information</w:t>
      </w:r>
    </w:p>
    <w:p w:rsidR="00000000" w:rsidRDefault="000679AE">
      <w:pPr>
        <w:pStyle w:val="2Responses"/>
      </w:pPr>
      <w:r>
        <w:t>d.</w:t>
      </w:r>
      <w:r>
        <w:tab/>
        <w:t>Information having less uncertainty</w:t>
      </w:r>
    </w:p>
    <w:p w:rsidR="00000000" w:rsidDel="00AB4D3B" w:rsidRDefault="000679AE" w:rsidP="0048786A">
      <w:pPr>
        <w:pStyle w:val="1Question"/>
      </w:pPr>
      <w:moveFromRangeStart w:id="422" w:author="mbs242" w:date="2010-07-12T14:57:00Z" w:name="move266709950"/>
      <w:moveFrom w:id="423" w:author="mbs242" w:date="2010-07-12T14:57:00Z">
        <w:r w:rsidDel="00AB4D3B">
          <w:t>32.</w:t>
        </w:r>
        <w:r w:rsidDel="00AB4D3B">
          <w:tab/>
          <w:t>How does the use of sophisticated information systems affect managerial decision making?</w:t>
        </w:r>
      </w:moveFrom>
    </w:p>
    <w:p w:rsidR="00000000" w:rsidDel="00AB4D3B" w:rsidRDefault="000679AE">
      <w:pPr>
        <w:pStyle w:val="2Responses"/>
      </w:pPr>
      <w:moveFrom w:id="424" w:author="mbs242" w:date="2010-07-12T14:57:00Z">
        <w:r w:rsidDel="00AB4D3B">
          <w:t>a.</w:t>
        </w:r>
        <w:r w:rsidDel="00AB4D3B">
          <w:tab/>
          <w:t xml:space="preserve">Sophisticated information systems always </w:t>
        </w:r>
        <w:r w:rsidDel="00AB4D3B">
          <w:t>improve managerial decision making</w:t>
        </w:r>
      </w:moveFrom>
    </w:p>
    <w:p w:rsidR="00000000" w:rsidDel="00AB4D3B" w:rsidRDefault="000679AE">
      <w:pPr>
        <w:pStyle w:val="2Responses"/>
      </w:pPr>
      <w:moveFrom w:id="425" w:author="mbs242" w:date="2010-07-12T14:57:00Z">
        <w:r w:rsidDel="00AB4D3B">
          <w:t>b.</w:t>
        </w:r>
        <w:r w:rsidDel="00AB4D3B">
          <w:tab/>
          <w:t>Sophisticated information systems always provide better information</w:t>
        </w:r>
      </w:moveFrom>
    </w:p>
    <w:p w:rsidR="00000000" w:rsidDel="00AB4D3B" w:rsidRDefault="000679AE">
      <w:pPr>
        <w:pStyle w:val="2Responses"/>
      </w:pPr>
      <w:moveFrom w:id="426" w:author="mbs242" w:date="2010-07-12T14:57:00Z">
        <w:r w:rsidDel="00AB4D3B">
          <w:t>c.</w:t>
        </w:r>
        <w:r w:rsidDel="00AB4D3B">
          <w:tab/>
          <w:t>Managers may overlook potential uncertainties and bias in their information</w:t>
        </w:r>
      </w:moveFrom>
    </w:p>
    <w:p w:rsidR="00000000" w:rsidDel="00AB4D3B" w:rsidRDefault="000679AE">
      <w:pPr>
        <w:pStyle w:val="2Responses"/>
      </w:pPr>
      <w:moveFrom w:id="427" w:author="mbs242" w:date="2010-07-12T14:57:00Z">
        <w:r w:rsidDel="00AB4D3B">
          <w:t>d.</w:t>
        </w:r>
        <w:r w:rsidDel="00AB4D3B">
          <w:tab/>
          <w:t>The cost of sophisticated information systems may exceed their benef</w:t>
        </w:r>
        <w:r w:rsidDel="00AB4D3B">
          <w:t>it</w:t>
        </w:r>
      </w:moveFrom>
    </w:p>
    <w:moveFromRangeEnd w:id="422"/>
    <w:p w:rsidR="00000000" w:rsidRDefault="000679AE" w:rsidP="0048786A">
      <w:pPr>
        <w:pStyle w:val="1Question"/>
      </w:pPr>
      <w:del w:id="428" w:author="mbs242" w:date="2010-07-22T13:51:00Z">
        <w:r w:rsidDel="00B170CC">
          <w:delText>33</w:delText>
        </w:r>
      </w:del>
      <w:ins w:id="429" w:author="mbs242" w:date="2010-07-22T13:51:00Z">
        <w:r w:rsidR="00B170CC">
          <w:t>42</w:t>
        </w:r>
      </w:ins>
      <w:r>
        <w:t>.</w:t>
      </w:r>
      <w:r>
        <w:tab/>
        <w:t>Which of the following adjectives describes higher quality information?</w:t>
      </w:r>
    </w:p>
    <w:p w:rsidR="00000000" w:rsidRDefault="000679AE" w:rsidP="0048786A">
      <w:pPr>
        <w:pStyle w:val="2RomanResponse"/>
      </w:pPr>
      <w:r>
        <w:t>I.</w:t>
      </w:r>
      <w:r>
        <w:tab/>
        <w:t>Complete</w:t>
      </w:r>
    </w:p>
    <w:p w:rsidR="00000000" w:rsidRDefault="000679AE" w:rsidP="0048786A">
      <w:pPr>
        <w:pStyle w:val="2RomanResponse"/>
      </w:pPr>
      <w:r>
        <w:t>II.</w:t>
      </w:r>
      <w:r>
        <w:tab/>
        <w:t>Costly to develop</w:t>
      </w:r>
    </w:p>
    <w:p w:rsidR="00000000" w:rsidRDefault="000679AE" w:rsidP="0048786A">
      <w:pPr>
        <w:pStyle w:val="2RomanResponse"/>
      </w:pPr>
      <w:r>
        <w:t>III.</w:t>
      </w:r>
      <w:r>
        <w:tab/>
        <w:t>Relevant</w:t>
      </w:r>
    </w:p>
    <w:p w:rsidR="00000000" w:rsidRDefault="000679AE">
      <w:pPr>
        <w:pStyle w:val="2Responses"/>
      </w:pPr>
      <w:r>
        <w:t>a.</w:t>
      </w:r>
      <w:r>
        <w:tab/>
        <w:t>I and II only</w:t>
      </w:r>
    </w:p>
    <w:p w:rsidR="00000000" w:rsidRDefault="000679AE">
      <w:pPr>
        <w:pStyle w:val="2Responses"/>
      </w:pPr>
      <w:r>
        <w:t>b.</w:t>
      </w:r>
      <w:r>
        <w:tab/>
        <w:t>II and III only</w:t>
      </w:r>
    </w:p>
    <w:p w:rsidR="00000000" w:rsidRDefault="000679AE">
      <w:pPr>
        <w:pStyle w:val="2Responses"/>
      </w:pPr>
      <w:r>
        <w:t>c.</w:t>
      </w:r>
      <w:r>
        <w:tab/>
        <w:t>I and III only</w:t>
      </w:r>
    </w:p>
    <w:p w:rsidR="00000000" w:rsidRDefault="000679AE">
      <w:pPr>
        <w:pStyle w:val="2Responses"/>
      </w:pPr>
      <w:r>
        <w:t>d.</w:t>
      </w:r>
      <w:r>
        <w:tab/>
        <w:t>I, II, and III</w:t>
      </w:r>
    </w:p>
    <w:p w:rsidR="00000000" w:rsidRDefault="000679AE" w:rsidP="0048786A">
      <w:pPr>
        <w:pStyle w:val="1Question"/>
      </w:pPr>
      <w:del w:id="430" w:author="mbs242" w:date="2010-07-22T13:52:00Z">
        <w:r w:rsidDel="00B170CC">
          <w:delText>34</w:delText>
        </w:r>
      </w:del>
      <w:ins w:id="431" w:author="mbs242" w:date="2010-07-22T13:52:00Z">
        <w:r w:rsidR="00B170CC">
          <w:t>43</w:t>
        </w:r>
      </w:ins>
      <w:r>
        <w:t>.</w:t>
      </w:r>
      <w:r>
        <w:tab/>
        <w:t>Higher quality reports are more</w:t>
      </w:r>
    </w:p>
    <w:p w:rsidR="00000000" w:rsidRDefault="000679AE" w:rsidP="0048786A">
      <w:pPr>
        <w:pStyle w:val="2RomanResponse"/>
      </w:pPr>
      <w:r>
        <w:t>I.</w:t>
      </w:r>
      <w:r>
        <w:tab/>
        <w:t>Relevant</w:t>
      </w:r>
    </w:p>
    <w:p w:rsidR="00000000" w:rsidRDefault="000679AE" w:rsidP="0048786A">
      <w:pPr>
        <w:pStyle w:val="2RomanResponse"/>
      </w:pPr>
      <w:r>
        <w:t>II.</w:t>
      </w:r>
      <w:r>
        <w:tab/>
        <w:t>Under</w:t>
      </w:r>
      <w:r>
        <w:t>standable</w:t>
      </w:r>
    </w:p>
    <w:p w:rsidR="00000000" w:rsidRDefault="000679AE" w:rsidP="0048786A">
      <w:pPr>
        <w:pStyle w:val="2RomanResponse"/>
      </w:pPr>
      <w:r>
        <w:t>III.</w:t>
      </w:r>
      <w:r>
        <w:tab/>
        <w:t>Available</w:t>
      </w:r>
    </w:p>
    <w:p w:rsidR="00000000" w:rsidRDefault="000679AE">
      <w:pPr>
        <w:pStyle w:val="2Responses"/>
      </w:pPr>
      <w:r>
        <w:t>a.</w:t>
      </w:r>
      <w:r>
        <w:tab/>
        <w:t>I and II only</w:t>
      </w:r>
    </w:p>
    <w:p w:rsidR="00000000" w:rsidRDefault="000679AE">
      <w:pPr>
        <w:pStyle w:val="2Responses"/>
      </w:pPr>
      <w:r>
        <w:t>b.</w:t>
      </w:r>
      <w:r>
        <w:tab/>
        <w:t>I and III only</w:t>
      </w:r>
    </w:p>
    <w:p w:rsidR="00000000" w:rsidRDefault="000679AE">
      <w:pPr>
        <w:pStyle w:val="2Responses"/>
      </w:pPr>
      <w:r>
        <w:t>c.</w:t>
      </w:r>
      <w:r>
        <w:tab/>
        <w:t>II and III only</w:t>
      </w:r>
    </w:p>
    <w:p w:rsidR="00000000" w:rsidRDefault="000679AE">
      <w:pPr>
        <w:pStyle w:val="2Responses"/>
      </w:pPr>
      <w:r>
        <w:t>d.</w:t>
      </w:r>
      <w:r>
        <w:tab/>
        <w:t>I, II, and III</w:t>
      </w:r>
    </w:p>
    <w:p w:rsidR="00000000" w:rsidRDefault="000679AE" w:rsidP="0048786A">
      <w:pPr>
        <w:pStyle w:val="1Question"/>
      </w:pPr>
      <w:del w:id="432" w:author="mbs242" w:date="2010-07-22T13:52:00Z">
        <w:r w:rsidDel="00B170CC">
          <w:delText>35</w:delText>
        </w:r>
      </w:del>
      <w:ins w:id="433" w:author="mbs242" w:date="2010-07-22T13:52:00Z">
        <w:r w:rsidR="00B170CC">
          <w:t>44</w:t>
        </w:r>
      </w:ins>
      <w:r>
        <w:t>.</w:t>
      </w:r>
      <w:r>
        <w:tab/>
        <w:t>Higher quality decision making processes are less</w:t>
      </w:r>
    </w:p>
    <w:p w:rsidR="00000000" w:rsidRDefault="000679AE">
      <w:pPr>
        <w:pStyle w:val="2Responses"/>
      </w:pPr>
      <w:r>
        <w:t>a.</w:t>
      </w:r>
      <w:r>
        <w:tab/>
        <w:t>Biased</w:t>
      </w:r>
    </w:p>
    <w:p w:rsidR="00000000" w:rsidRDefault="000679AE">
      <w:pPr>
        <w:pStyle w:val="2Responses"/>
      </w:pPr>
      <w:r>
        <w:t>b.</w:t>
      </w:r>
      <w:r>
        <w:tab/>
        <w:t>Certain</w:t>
      </w:r>
    </w:p>
    <w:p w:rsidR="00000000" w:rsidRDefault="000679AE">
      <w:pPr>
        <w:pStyle w:val="2Responses"/>
      </w:pPr>
      <w:r>
        <w:t>c.</w:t>
      </w:r>
      <w:r>
        <w:tab/>
        <w:t>Creative</w:t>
      </w:r>
    </w:p>
    <w:p w:rsidR="00000000" w:rsidRDefault="000679AE">
      <w:pPr>
        <w:pStyle w:val="2Responses"/>
      </w:pPr>
      <w:r>
        <w:t>d.</w:t>
      </w:r>
      <w:r>
        <w:tab/>
        <w:t>Focused</w:t>
      </w:r>
    </w:p>
    <w:p w:rsidR="00000000" w:rsidRDefault="000679AE" w:rsidP="0048786A">
      <w:pPr>
        <w:pStyle w:val="1Question"/>
      </w:pPr>
      <w:del w:id="434" w:author="mbs242" w:date="2010-07-22T13:52:00Z">
        <w:r w:rsidDel="00B170CC">
          <w:delText>36</w:delText>
        </w:r>
      </w:del>
      <w:ins w:id="435" w:author="mbs242" w:date="2010-07-22T13:52:00Z">
        <w:r w:rsidR="00B170CC">
          <w:t>45</w:t>
        </w:r>
      </w:ins>
      <w:r>
        <w:t>.</w:t>
      </w:r>
      <w:r>
        <w:tab/>
        <w:t>The process of making higher quality business decisions r</w:t>
      </w:r>
      <w:r>
        <w:t>equires each of the following except</w:t>
      </w:r>
    </w:p>
    <w:p w:rsidR="00000000" w:rsidRDefault="000679AE">
      <w:pPr>
        <w:pStyle w:val="2Responses"/>
      </w:pPr>
      <w:r>
        <w:t>a.</w:t>
      </w:r>
      <w:r>
        <w:tab/>
        <w:t>Distinguishing between relevant and irrelevant information</w:t>
      </w:r>
    </w:p>
    <w:p w:rsidR="00000000" w:rsidRDefault="000679AE">
      <w:pPr>
        <w:pStyle w:val="2Responses"/>
      </w:pPr>
      <w:r>
        <w:t>b.</w:t>
      </w:r>
      <w:r>
        <w:tab/>
        <w:t>Recognizing and evaluating assumptions</w:t>
      </w:r>
    </w:p>
    <w:p w:rsidR="00000000" w:rsidRDefault="000679AE">
      <w:pPr>
        <w:pStyle w:val="2Responses"/>
      </w:pPr>
      <w:r>
        <w:t>c.</w:t>
      </w:r>
      <w:r>
        <w:tab/>
        <w:t>Considering organizational values and core competencies</w:t>
      </w:r>
    </w:p>
    <w:p w:rsidR="00000000" w:rsidRDefault="000679AE">
      <w:pPr>
        <w:pStyle w:val="2Responses"/>
      </w:pPr>
      <w:r>
        <w:t>d.</w:t>
      </w:r>
      <w:r>
        <w:tab/>
        <w:t>Relying on preconceived notions to make decisions mor</w:t>
      </w:r>
      <w:r>
        <w:t>e quickly</w:t>
      </w:r>
    </w:p>
    <w:p w:rsidR="00000000" w:rsidRDefault="000679AE" w:rsidP="0048786A">
      <w:pPr>
        <w:pStyle w:val="1Question"/>
      </w:pPr>
      <w:del w:id="436" w:author="mbs242" w:date="2010-07-22T13:52:00Z">
        <w:r w:rsidDel="00B170CC">
          <w:delText>37</w:delText>
        </w:r>
      </w:del>
      <w:ins w:id="437" w:author="mbs242" w:date="2010-07-22T13:52:00Z">
        <w:r w:rsidR="00B170CC">
          <w:t>46</w:t>
        </w:r>
      </w:ins>
      <w:r>
        <w:t>.</w:t>
      </w:r>
      <w:r>
        <w:tab/>
        <w:t>Which of the following statements about open-ended problems is true?</w:t>
      </w:r>
    </w:p>
    <w:p w:rsidR="00000000" w:rsidRDefault="000679AE">
      <w:pPr>
        <w:pStyle w:val="2Responses"/>
      </w:pPr>
      <w:r>
        <w:t>a.</w:t>
      </w:r>
      <w:r>
        <w:tab/>
        <w:t>Open-ended problems cannot be solved with absolute certainty</w:t>
      </w:r>
    </w:p>
    <w:p w:rsidR="00000000" w:rsidRDefault="000679AE">
      <w:pPr>
        <w:pStyle w:val="2Responses"/>
      </w:pPr>
      <w:r>
        <w:t>b.</w:t>
      </w:r>
      <w:r>
        <w:tab/>
        <w:t>It is not possible to find the best solution to an open-ended problem</w:t>
      </w:r>
    </w:p>
    <w:p w:rsidR="00000000" w:rsidRDefault="000679AE">
      <w:pPr>
        <w:pStyle w:val="2Responses"/>
      </w:pPr>
      <w:r>
        <w:t>c.</w:t>
      </w:r>
      <w:r>
        <w:tab/>
        <w:t>Only one possible solution is pos</w:t>
      </w:r>
      <w:r>
        <w:t>sible for an open-ended problem</w:t>
      </w:r>
    </w:p>
    <w:p w:rsidR="00000000" w:rsidRDefault="000679AE">
      <w:pPr>
        <w:pStyle w:val="2Responses"/>
      </w:pPr>
      <w:r>
        <w:t>d.</w:t>
      </w:r>
      <w:r>
        <w:tab/>
        <w:t>The best solution to an open-ended problem ensures the most favorable outcome</w:t>
      </w:r>
    </w:p>
    <w:p w:rsidR="00000000" w:rsidRDefault="000679AE" w:rsidP="0048786A">
      <w:pPr>
        <w:pStyle w:val="1Question"/>
      </w:pPr>
      <w:del w:id="438" w:author="mbs242" w:date="2010-07-22T13:52:00Z">
        <w:r w:rsidDel="00B170CC">
          <w:delText>38</w:delText>
        </w:r>
      </w:del>
      <w:ins w:id="439" w:author="mbs242" w:date="2010-07-22T13:52:00Z">
        <w:r w:rsidR="00B170CC">
          <w:t>47</w:t>
        </w:r>
      </w:ins>
      <w:r>
        <w:t>.</w:t>
      </w:r>
      <w:r>
        <w:tab/>
        <w:t>Why is it necessary to identify whether a problem is open-ended?</w:t>
      </w:r>
    </w:p>
    <w:p w:rsidR="00000000" w:rsidRDefault="000679AE">
      <w:pPr>
        <w:pStyle w:val="2Responses"/>
      </w:pPr>
      <w:r>
        <w:t>a.</w:t>
      </w:r>
      <w:r>
        <w:tab/>
        <w:t>Open-ended problems require less decision making effort than other type</w:t>
      </w:r>
      <w:r>
        <w:t>s of problems</w:t>
      </w:r>
    </w:p>
    <w:p w:rsidR="00000000" w:rsidRDefault="000679AE">
      <w:pPr>
        <w:pStyle w:val="2Responses"/>
      </w:pPr>
      <w:r>
        <w:lastRenderedPageBreak/>
        <w:t>b.</w:t>
      </w:r>
      <w:r>
        <w:tab/>
        <w:t>Decision maker biases are not important when addressing open-ended problems</w:t>
      </w:r>
    </w:p>
    <w:p w:rsidR="00000000" w:rsidRDefault="000679AE">
      <w:pPr>
        <w:pStyle w:val="2Responses"/>
      </w:pPr>
      <w:r>
        <w:t>c.</w:t>
      </w:r>
      <w:r>
        <w:tab/>
        <w:t>More than one potential solution must be explored for open-ended problems</w:t>
      </w:r>
    </w:p>
    <w:p w:rsidR="00000000" w:rsidRDefault="000679AE">
      <w:pPr>
        <w:pStyle w:val="2Responses"/>
      </w:pPr>
      <w:r>
        <w:t>d.</w:t>
      </w:r>
      <w:r>
        <w:tab/>
        <w:t>Few management decisions are open-ended</w:t>
      </w:r>
    </w:p>
    <w:p w:rsidR="00000000" w:rsidRDefault="000679AE" w:rsidP="0048786A">
      <w:pPr>
        <w:pStyle w:val="1Question"/>
      </w:pPr>
      <w:r>
        <w:br w:type="page"/>
      </w:r>
      <w:del w:id="440" w:author="mbs242" w:date="2010-07-22T13:52:00Z">
        <w:r w:rsidDel="00B170CC">
          <w:lastRenderedPageBreak/>
          <w:delText>39</w:delText>
        </w:r>
      </w:del>
      <w:ins w:id="441" w:author="mbs242" w:date="2010-07-22T13:52:00Z">
        <w:r w:rsidR="00B170CC">
          <w:t>48</w:t>
        </w:r>
      </w:ins>
      <w:r>
        <w:t>.</w:t>
      </w:r>
      <w:r>
        <w:tab/>
        <w:t xml:space="preserve">Which of the following is </w:t>
      </w:r>
      <w:r>
        <w:rPr>
          <w:b/>
        </w:rPr>
        <w:t>least</w:t>
      </w:r>
      <w:r>
        <w:t xml:space="preserve"> likely</w:t>
      </w:r>
      <w:r>
        <w:t xml:space="preserve"> to be an open-ended problem?</w:t>
      </w:r>
    </w:p>
    <w:p w:rsidR="00000000" w:rsidRDefault="000679AE">
      <w:pPr>
        <w:pStyle w:val="2Responses"/>
      </w:pPr>
      <w:r>
        <w:t>a.</w:t>
      </w:r>
      <w:r>
        <w:tab/>
        <w:t>How to contribute as a team member</w:t>
      </w:r>
    </w:p>
    <w:p w:rsidR="00000000" w:rsidRDefault="000679AE">
      <w:pPr>
        <w:pStyle w:val="2Responses"/>
      </w:pPr>
      <w:r>
        <w:t>b.</w:t>
      </w:r>
      <w:r>
        <w:tab/>
        <w:t>Choice of career</w:t>
      </w:r>
    </w:p>
    <w:p w:rsidR="00000000" w:rsidRDefault="000679AE">
      <w:pPr>
        <w:pStyle w:val="2Responses"/>
      </w:pPr>
      <w:r>
        <w:t>c.</w:t>
      </w:r>
      <w:r>
        <w:tab/>
        <w:t>How to study for a course</w:t>
      </w:r>
    </w:p>
    <w:p w:rsidR="00000000" w:rsidRDefault="000679AE">
      <w:pPr>
        <w:pStyle w:val="2Responses"/>
      </w:pPr>
      <w:r>
        <w:t>d.</w:t>
      </w:r>
      <w:r>
        <w:tab/>
        <w:t>Identification of required courses for a college degree</w:t>
      </w:r>
    </w:p>
    <w:p w:rsidR="00000000" w:rsidRDefault="000679AE" w:rsidP="0048786A">
      <w:pPr>
        <w:pStyle w:val="1Question"/>
      </w:pPr>
      <w:del w:id="442" w:author="mbs242" w:date="2010-07-22T13:52:00Z">
        <w:r w:rsidDel="00B170CC">
          <w:delText>40</w:delText>
        </w:r>
      </w:del>
      <w:ins w:id="443" w:author="mbs242" w:date="2010-07-22T13:52:00Z">
        <w:r w:rsidR="00B170CC">
          <w:t>49</w:t>
        </w:r>
      </w:ins>
      <w:r>
        <w:t>.</w:t>
      </w:r>
      <w:r>
        <w:tab/>
        <w:t xml:space="preserve">John is creating next year’s budget for PDC Corporation.  He estimates that </w:t>
      </w:r>
      <w:r>
        <w:t xml:space="preserve">next year’s sales volume will be 5% higher than this year and that the selling price per unit will remain at $75 per unit.  He estimates that cost of goods sold will be $40 per unit, based on a purchase agreement the company has signed with its supplier.  </w:t>
      </w:r>
      <w:r>
        <w:t>The company has done business with the supplier for many years.  In creating the budget, which of the following tasks is most likely to be open-ended?</w:t>
      </w:r>
    </w:p>
    <w:p w:rsidR="00000000" w:rsidRDefault="000679AE">
      <w:pPr>
        <w:pStyle w:val="2Responses"/>
      </w:pPr>
      <w:r>
        <w:t>a.</w:t>
      </w:r>
      <w:r>
        <w:tab/>
        <w:t>Calculating budgeted sales volume</w:t>
      </w:r>
    </w:p>
    <w:p w:rsidR="00000000" w:rsidRDefault="000679AE">
      <w:pPr>
        <w:pStyle w:val="2Responses"/>
      </w:pPr>
      <w:r>
        <w:t>b.</w:t>
      </w:r>
      <w:r>
        <w:tab/>
        <w:t>Determining that sales volume will grow by 5%</w:t>
      </w:r>
    </w:p>
    <w:p w:rsidR="00000000" w:rsidRDefault="000679AE">
      <w:pPr>
        <w:pStyle w:val="2Responses"/>
      </w:pPr>
      <w:r>
        <w:t>c.</w:t>
      </w:r>
      <w:r>
        <w:tab/>
        <w:t>Calculating budg</w:t>
      </w:r>
      <w:r>
        <w:t>eted cost of goods sold</w:t>
      </w:r>
    </w:p>
    <w:p w:rsidR="00000000" w:rsidRDefault="000679AE">
      <w:pPr>
        <w:pStyle w:val="2Responses"/>
      </w:pPr>
      <w:r>
        <w:t>d.</w:t>
      </w:r>
      <w:r>
        <w:tab/>
        <w:t>Determining that cost of goods sold per unit will be $75 per unit</w:t>
      </w:r>
    </w:p>
    <w:p w:rsidR="00000000" w:rsidRDefault="000679AE" w:rsidP="0048786A">
      <w:pPr>
        <w:pStyle w:val="1Question"/>
      </w:pPr>
      <w:del w:id="444" w:author="mbs242" w:date="2010-07-22T13:52:00Z">
        <w:r w:rsidDel="00B170CC">
          <w:delText>41</w:delText>
        </w:r>
      </w:del>
      <w:ins w:id="445" w:author="mbs242" w:date="2010-07-22T13:52:00Z">
        <w:r w:rsidR="00B170CC">
          <w:t>50</w:t>
        </w:r>
      </w:ins>
      <w:r>
        <w:t>.</w:t>
      </w:r>
      <w:r>
        <w:tab/>
        <w:t xml:space="preserve">Analyzing the strengths and weaknesses of different alternatives includes all of the following </w:t>
      </w:r>
      <w:r>
        <w:rPr>
          <w:i/>
        </w:rPr>
        <w:t>except</w:t>
      </w:r>
    </w:p>
    <w:p w:rsidR="00000000" w:rsidRDefault="000679AE">
      <w:pPr>
        <w:pStyle w:val="2Responses"/>
      </w:pPr>
      <w:r>
        <w:t>a.</w:t>
      </w:r>
      <w:r>
        <w:tab/>
        <w:t>Recognizing and evaluating assumptions</w:t>
      </w:r>
    </w:p>
    <w:p w:rsidR="00000000" w:rsidRDefault="000679AE">
      <w:pPr>
        <w:pStyle w:val="2Responses"/>
      </w:pPr>
      <w:r>
        <w:t>b.</w:t>
      </w:r>
      <w:r>
        <w:tab/>
        <w:t>Drawing a co</w:t>
      </w:r>
      <w:r>
        <w:t>nclusion about which alternative is best overall</w:t>
      </w:r>
    </w:p>
    <w:p w:rsidR="00000000" w:rsidRDefault="000679AE">
      <w:pPr>
        <w:pStyle w:val="2Responses"/>
      </w:pPr>
      <w:r>
        <w:t>c.</w:t>
      </w:r>
      <w:r>
        <w:tab/>
        <w:t>Gauging the quality of information</w:t>
      </w:r>
    </w:p>
    <w:p w:rsidR="00000000" w:rsidRDefault="000679AE">
      <w:pPr>
        <w:pStyle w:val="2Responses"/>
      </w:pPr>
      <w:r>
        <w:t>d.</w:t>
      </w:r>
      <w:r>
        <w:tab/>
        <w:t>Considering different viewpoints</w:t>
      </w:r>
    </w:p>
    <w:p w:rsidR="00000000" w:rsidRDefault="000679AE" w:rsidP="0048786A">
      <w:pPr>
        <w:pStyle w:val="1Question"/>
      </w:pPr>
      <w:del w:id="446" w:author="mbs242" w:date="2010-07-22T13:52:00Z">
        <w:r w:rsidDel="00B170CC">
          <w:delText>42</w:delText>
        </w:r>
      </w:del>
      <w:ins w:id="447" w:author="mbs242" w:date="2010-07-22T13:52:00Z">
        <w:r w:rsidR="00B170CC">
          <w:t>51</w:t>
        </w:r>
      </w:ins>
      <w:r>
        <w:t>.</w:t>
      </w:r>
      <w:r>
        <w:tab/>
        <w:t>Choosing and implementing a solution to a business problem includes</w:t>
      </w:r>
    </w:p>
    <w:p w:rsidR="00000000" w:rsidRDefault="000679AE" w:rsidP="0048786A">
      <w:pPr>
        <w:pStyle w:val="2RomanResponse"/>
      </w:pPr>
      <w:r>
        <w:t>I.</w:t>
      </w:r>
      <w:r>
        <w:tab/>
        <w:t>Making trade-offs among alternatives</w:t>
      </w:r>
    </w:p>
    <w:p w:rsidR="00000000" w:rsidRDefault="000679AE" w:rsidP="0048786A">
      <w:pPr>
        <w:pStyle w:val="2RomanResponse"/>
      </w:pPr>
      <w:r>
        <w:t>II.</w:t>
      </w:r>
      <w:r>
        <w:tab/>
        <w:t>Considering the o</w:t>
      </w:r>
      <w:r>
        <w:t>rganization’s strategies</w:t>
      </w:r>
    </w:p>
    <w:p w:rsidR="00000000" w:rsidRDefault="000679AE" w:rsidP="0048786A">
      <w:pPr>
        <w:pStyle w:val="2RomanResponse"/>
      </w:pPr>
      <w:r>
        <w:t>III.</w:t>
      </w:r>
      <w:r>
        <w:tab/>
        <w:t>Motivating performance within the organization</w:t>
      </w:r>
    </w:p>
    <w:p w:rsidR="00000000" w:rsidRDefault="000679AE">
      <w:pPr>
        <w:pStyle w:val="2Responses"/>
      </w:pPr>
      <w:r>
        <w:t>a.</w:t>
      </w:r>
      <w:r>
        <w:tab/>
        <w:t>I only</w:t>
      </w:r>
    </w:p>
    <w:p w:rsidR="00000000" w:rsidRDefault="000679AE">
      <w:pPr>
        <w:pStyle w:val="2Responses"/>
      </w:pPr>
      <w:r>
        <w:t>b.</w:t>
      </w:r>
      <w:r>
        <w:tab/>
        <w:t>I and II only</w:t>
      </w:r>
    </w:p>
    <w:p w:rsidR="00000000" w:rsidRDefault="000679AE">
      <w:pPr>
        <w:pStyle w:val="2Responses"/>
      </w:pPr>
      <w:r>
        <w:t>c.</w:t>
      </w:r>
      <w:r>
        <w:tab/>
        <w:t>II and III only</w:t>
      </w:r>
    </w:p>
    <w:p w:rsidR="00000000" w:rsidRDefault="000679AE">
      <w:pPr>
        <w:pStyle w:val="2Responses"/>
      </w:pPr>
      <w:r>
        <w:t>d.</w:t>
      </w:r>
      <w:r>
        <w:tab/>
        <w:t>I, II, and III</w:t>
      </w:r>
    </w:p>
    <w:p w:rsidR="00000000" w:rsidRDefault="000679AE" w:rsidP="0048786A">
      <w:pPr>
        <w:pStyle w:val="1Question"/>
      </w:pPr>
      <w:del w:id="448" w:author="mbs242" w:date="2010-07-22T13:52:00Z">
        <w:r w:rsidDel="00B170CC">
          <w:delText>43</w:delText>
        </w:r>
      </w:del>
      <w:ins w:id="449" w:author="mbs242" w:date="2010-07-22T13:52:00Z">
        <w:r w:rsidR="00B170CC">
          <w:t>52</w:t>
        </w:r>
      </w:ins>
      <w:r>
        <w:t>.</w:t>
      </w:r>
      <w:r>
        <w:tab/>
        <w:t xml:space="preserve">Management decisions require monitoring over time for all of the following reasons </w:t>
      </w:r>
      <w:r>
        <w:rPr>
          <w:i/>
        </w:rPr>
        <w:t>except</w:t>
      </w:r>
    </w:p>
    <w:p w:rsidR="00000000" w:rsidRDefault="000679AE">
      <w:pPr>
        <w:pStyle w:val="2Responses"/>
      </w:pPr>
      <w:r>
        <w:t>a.</w:t>
      </w:r>
      <w:r>
        <w:tab/>
        <w:t>The economic envir</w:t>
      </w:r>
      <w:r>
        <w:t>onment may change</w:t>
      </w:r>
    </w:p>
    <w:p w:rsidR="00000000" w:rsidRDefault="000679AE">
      <w:pPr>
        <w:pStyle w:val="2Responses"/>
      </w:pPr>
      <w:r>
        <w:t>b.</w:t>
      </w:r>
      <w:r>
        <w:tab/>
        <w:t>New opportunities may become available</w:t>
      </w:r>
    </w:p>
    <w:p w:rsidR="00000000" w:rsidRDefault="000679AE">
      <w:pPr>
        <w:pStyle w:val="2Responses"/>
      </w:pPr>
      <w:r>
        <w:t>c.</w:t>
      </w:r>
      <w:r>
        <w:tab/>
        <w:t>To motivate employees to follow plans exactly, even if the plan results in poor performance</w:t>
      </w:r>
    </w:p>
    <w:p w:rsidR="00000000" w:rsidRDefault="000679AE">
      <w:pPr>
        <w:pStyle w:val="2Responses"/>
      </w:pPr>
      <w:r>
        <w:t>d.</w:t>
      </w:r>
      <w:r>
        <w:tab/>
        <w:t>Unforeseen threats may arise</w:t>
      </w:r>
    </w:p>
    <w:p w:rsidR="00000000" w:rsidRDefault="000679AE" w:rsidP="0048786A">
      <w:pPr>
        <w:pStyle w:val="1Question"/>
      </w:pPr>
      <w:del w:id="450" w:author="mbs242" w:date="2010-07-22T13:52:00Z">
        <w:r w:rsidDel="00B170CC">
          <w:delText>44</w:delText>
        </w:r>
      </w:del>
      <w:ins w:id="451" w:author="mbs242" w:date="2010-07-22T13:52:00Z">
        <w:r w:rsidR="00B170CC">
          <w:t>53</w:t>
        </w:r>
      </w:ins>
      <w:r>
        <w:t>.</w:t>
      </w:r>
      <w:r>
        <w:tab/>
        <w:t>Which of the following often prevents managers from adequately ex</w:t>
      </w:r>
      <w:r>
        <w:t>ploring information before making a decision?</w:t>
      </w:r>
    </w:p>
    <w:p w:rsidR="00000000" w:rsidRDefault="000679AE">
      <w:pPr>
        <w:pStyle w:val="2Responses"/>
      </w:pPr>
      <w:r>
        <w:t>a.</w:t>
      </w:r>
      <w:r>
        <w:tab/>
        <w:t>The existence of many uncertainties</w:t>
      </w:r>
    </w:p>
    <w:p w:rsidR="00000000" w:rsidRDefault="000679AE">
      <w:pPr>
        <w:pStyle w:val="2Responses"/>
      </w:pPr>
      <w:r>
        <w:t>b.</w:t>
      </w:r>
      <w:r>
        <w:tab/>
        <w:t>The need to distinguish between relevant and irrelevant information</w:t>
      </w:r>
    </w:p>
    <w:p w:rsidR="00000000" w:rsidRDefault="000679AE">
      <w:pPr>
        <w:pStyle w:val="2Responses"/>
      </w:pPr>
      <w:r>
        <w:t>c.</w:t>
      </w:r>
      <w:r>
        <w:tab/>
        <w:t>The managers’ biases</w:t>
      </w:r>
    </w:p>
    <w:p w:rsidR="00000000" w:rsidRDefault="000679AE">
      <w:pPr>
        <w:pStyle w:val="2Responses"/>
      </w:pPr>
      <w:r>
        <w:t>d.</w:t>
      </w:r>
      <w:r>
        <w:tab/>
        <w:t>The organization’s values</w:t>
      </w:r>
    </w:p>
    <w:p w:rsidR="00000000" w:rsidDel="001508A9" w:rsidRDefault="000679AE" w:rsidP="0048786A">
      <w:pPr>
        <w:pStyle w:val="1Question"/>
      </w:pPr>
      <w:moveFromRangeStart w:id="452" w:author="mbs242" w:date="2010-07-12T14:58:00Z" w:name="move266710049"/>
      <w:moveFrom w:id="453" w:author="mbs242" w:date="2010-07-12T14:58:00Z">
        <w:r w:rsidDel="001508A9">
          <w:t>45.</w:t>
        </w:r>
        <w:r w:rsidDel="001508A9">
          <w:tab/>
          <w:t>Irrelevant information may be</w:t>
        </w:r>
      </w:moveFrom>
    </w:p>
    <w:p w:rsidR="00000000" w:rsidDel="001508A9" w:rsidRDefault="000679AE" w:rsidP="0048786A">
      <w:pPr>
        <w:pStyle w:val="2RomanResponse"/>
      </w:pPr>
      <w:moveFrom w:id="454" w:author="mbs242" w:date="2010-07-12T14:58:00Z">
        <w:r w:rsidDel="001508A9">
          <w:t>I.</w:t>
        </w:r>
        <w:r w:rsidDel="001508A9">
          <w:tab/>
          <w:t xml:space="preserve">Useful in </w:t>
        </w:r>
        <w:r w:rsidDel="001508A9">
          <w:t>decision making</w:t>
        </w:r>
      </w:moveFrom>
    </w:p>
    <w:p w:rsidR="00000000" w:rsidDel="001508A9" w:rsidRDefault="000679AE" w:rsidP="0048786A">
      <w:pPr>
        <w:pStyle w:val="2RomanResponse"/>
      </w:pPr>
      <w:moveFrom w:id="455" w:author="mbs242" w:date="2010-07-12T14:58:00Z">
        <w:r w:rsidDel="001508A9">
          <w:t>II.</w:t>
        </w:r>
        <w:r w:rsidDel="001508A9">
          <w:tab/>
          <w:t>Internally-generated</w:t>
        </w:r>
      </w:moveFrom>
    </w:p>
    <w:p w:rsidR="00000000" w:rsidDel="001508A9" w:rsidRDefault="000679AE" w:rsidP="0048786A">
      <w:pPr>
        <w:pStyle w:val="2RomanResponse"/>
      </w:pPr>
      <w:moveFrom w:id="456" w:author="mbs242" w:date="2010-07-12T14:58:00Z">
        <w:r w:rsidDel="001508A9">
          <w:t>III.</w:t>
        </w:r>
        <w:r w:rsidDel="001508A9">
          <w:tab/>
          <w:t>Accurate</w:t>
        </w:r>
      </w:moveFrom>
    </w:p>
    <w:p w:rsidR="00000000" w:rsidDel="001508A9" w:rsidRDefault="000679AE">
      <w:pPr>
        <w:pStyle w:val="2Responses"/>
      </w:pPr>
      <w:moveFrom w:id="457" w:author="mbs242" w:date="2010-07-12T14:58:00Z">
        <w:r w:rsidDel="001508A9">
          <w:t>a.</w:t>
        </w:r>
        <w:r w:rsidDel="001508A9">
          <w:tab/>
          <w:t>I only</w:t>
        </w:r>
      </w:moveFrom>
    </w:p>
    <w:p w:rsidR="00000000" w:rsidDel="001508A9" w:rsidRDefault="000679AE">
      <w:pPr>
        <w:pStyle w:val="2Responses"/>
      </w:pPr>
      <w:moveFrom w:id="458" w:author="mbs242" w:date="2010-07-12T14:58:00Z">
        <w:r w:rsidDel="001508A9">
          <w:t>b.</w:t>
        </w:r>
        <w:r w:rsidDel="001508A9">
          <w:tab/>
          <w:t>I and II only</w:t>
        </w:r>
      </w:moveFrom>
    </w:p>
    <w:p w:rsidR="00000000" w:rsidDel="001508A9" w:rsidRDefault="000679AE">
      <w:pPr>
        <w:pStyle w:val="2Responses"/>
      </w:pPr>
      <w:moveFrom w:id="459" w:author="mbs242" w:date="2010-07-12T14:58:00Z">
        <w:r w:rsidDel="001508A9">
          <w:t>c.</w:t>
        </w:r>
        <w:r w:rsidDel="001508A9">
          <w:tab/>
          <w:t>II and III only</w:t>
        </w:r>
      </w:moveFrom>
    </w:p>
    <w:p w:rsidR="00000000" w:rsidDel="001508A9" w:rsidRDefault="000679AE">
      <w:pPr>
        <w:pStyle w:val="2Responses"/>
      </w:pPr>
      <w:moveFrom w:id="460" w:author="mbs242" w:date="2010-07-12T14:58:00Z">
        <w:r w:rsidDel="001508A9">
          <w:t>d.</w:t>
        </w:r>
        <w:r w:rsidDel="001508A9">
          <w:tab/>
          <w:t>I, II, and III</w:t>
        </w:r>
      </w:moveFrom>
    </w:p>
    <w:p w:rsidR="00000000" w:rsidDel="001508A9" w:rsidRDefault="000679AE" w:rsidP="0048786A">
      <w:pPr>
        <w:pStyle w:val="1Question"/>
      </w:pPr>
      <w:moveFrom w:id="461" w:author="mbs242" w:date="2010-07-12T14:58:00Z">
        <w:r w:rsidDel="001508A9">
          <w:br w:type="page"/>
        </w:r>
        <w:r w:rsidDel="001508A9">
          <w:lastRenderedPageBreak/>
          <w:t>46.</w:t>
        </w:r>
        <w:r w:rsidDel="001508A9">
          <w:tab/>
          <w:t>Whether a given type of information is relevant or irrelevant depends on</w:t>
        </w:r>
      </w:moveFrom>
    </w:p>
    <w:p w:rsidR="00000000" w:rsidDel="001508A9" w:rsidRDefault="000679AE">
      <w:pPr>
        <w:pStyle w:val="2Responses"/>
      </w:pPr>
      <w:moveFrom w:id="462" w:author="mbs242" w:date="2010-07-12T14:58:00Z">
        <w:r w:rsidDel="001508A9">
          <w:t>a.</w:t>
        </w:r>
        <w:r w:rsidDel="001508A9">
          <w:tab/>
          <w:t>Its accuracy</w:t>
        </w:r>
      </w:moveFrom>
    </w:p>
    <w:p w:rsidR="00000000" w:rsidDel="001508A9" w:rsidRDefault="000679AE">
      <w:pPr>
        <w:pStyle w:val="2Responses"/>
      </w:pPr>
      <w:moveFrom w:id="463" w:author="mbs242" w:date="2010-07-12T14:58:00Z">
        <w:r w:rsidDel="001508A9">
          <w:t>b.</w:t>
        </w:r>
        <w:r w:rsidDel="001508A9">
          <w:tab/>
          <w:t>Its objectivity</w:t>
        </w:r>
      </w:moveFrom>
    </w:p>
    <w:p w:rsidR="00000000" w:rsidDel="001508A9" w:rsidRDefault="000679AE">
      <w:pPr>
        <w:pStyle w:val="2Responses"/>
      </w:pPr>
      <w:moveFrom w:id="464" w:author="mbs242" w:date="2010-07-12T14:58:00Z">
        <w:r w:rsidDel="001508A9">
          <w:t>c.</w:t>
        </w:r>
        <w:r w:rsidDel="001508A9">
          <w:tab/>
          <w:t>Its relation to the d</w:t>
        </w:r>
        <w:r w:rsidDel="001508A9">
          <w:t>ecision to be made</w:t>
        </w:r>
      </w:moveFrom>
    </w:p>
    <w:p w:rsidR="00000000" w:rsidDel="001508A9" w:rsidRDefault="000679AE">
      <w:pPr>
        <w:pStyle w:val="2Responses"/>
      </w:pPr>
      <w:moveFrom w:id="465" w:author="mbs242" w:date="2010-07-12T14:58:00Z">
        <w:r w:rsidDel="001508A9">
          <w:t>d.</w:t>
        </w:r>
        <w:r w:rsidDel="001508A9">
          <w:tab/>
          <w:t>Whether it is cash-basis or accrual-basis</w:t>
        </w:r>
      </w:moveFrom>
    </w:p>
    <w:p w:rsidR="00000000" w:rsidDel="001508A9" w:rsidRDefault="000679AE" w:rsidP="0048786A">
      <w:pPr>
        <w:pStyle w:val="1Question"/>
      </w:pPr>
      <w:moveFrom w:id="466" w:author="mbs242" w:date="2010-07-12T14:58:00Z">
        <w:r w:rsidDel="001508A9">
          <w:t>47.</w:t>
        </w:r>
        <w:r w:rsidDel="001508A9">
          <w:tab/>
          <w:t>Relevant cash flows are</w:t>
        </w:r>
      </w:moveFrom>
    </w:p>
    <w:p w:rsidR="00000000" w:rsidDel="001508A9" w:rsidRDefault="000679AE">
      <w:pPr>
        <w:pStyle w:val="2Responses"/>
      </w:pPr>
      <w:moveFrom w:id="467" w:author="mbs242" w:date="2010-07-12T14:58:00Z">
        <w:r w:rsidDel="001508A9">
          <w:t>a.</w:t>
        </w:r>
        <w:r w:rsidDel="001508A9">
          <w:tab/>
          <w:t>Past cash flows</w:t>
        </w:r>
      </w:moveFrom>
    </w:p>
    <w:p w:rsidR="00000000" w:rsidDel="001508A9" w:rsidRDefault="000679AE">
      <w:pPr>
        <w:pStyle w:val="2Responses"/>
      </w:pPr>
      <w:moveFrom w:id="468" w:author="mbs242" w:date="2010-07-12T14:58:00Z">
        <w:r w:rsidDel="001508A9">
          <w:t>b.</w:t>
        </w:r>
        <w:r w:rsidDel="001508A9">
          <w:tab/>
          <w:t>Future cash flows</w:t>
        </w:r>
      </w:moveFrom>
    </w:p>
    <w:p w:rsidR="00000000" w:rsidDel="001508A9" w:rsidRDefault="000679AE">
      <w:pPr>
        <w:pStyle w:val="2Responses"/>
      </w:pPr>
      <w:moveFrom w:id="469" w:author="mbs242" w:date="2010-07-12T14:58:00Z">
        <w:r w:rsidDel="001508A9">
          <w:t>c.</w:t>
        </w:r>
        <w:r w:rsidDel="001508A9">
          <w:tab/>
          <w:t>Incremental cash flows</w:t>
        </w:r>
      </w:moveFrom>
    </w:p>
    <w:p w:rsidR="00000000" w:rsidDel="001508A9" w:rsidRDefault="000679AE">
      <w:pPr>
        <w:pStyle w:val="2Responses"/>
      </w:pPr>
      <w:moveFrom w:id="470" w:author="mbs242" w:date="2010-07-12T14:58:00Z">
        <w:r w:rsidDel="001508A9">
          <w:t>d.</w:t>
        </w:r>
        <w:r w:rsidDel="001508A9">
          <w:tab/>
          <w:t>Unavoidable cash flows</w:t>
        </w:r>
      </w:moveFrom>
    </w:p>
    <w:p w:rsidR="00000000" w:rsidDel="001508A9" w:rsidRDefault="000679AE" w:rsidP="0048786A">
      <w:pPr>
        <w:pStyle w:val="1Question"/>
      </w:pPr>
      <w:moveFrom w:id="471" w:author="mbs242" w:date="2010-07-12T14:58:00Z">
        <w:r w:rsidDel="001508A9">
          <w:t>48.</w:t>
        </w:r>
        <w:r w:rsidDel="001508A9">
          <w:tab/>
          <w:t>In a decision to lease or borrow money and build office space, which</w:t>
        </w:r>
        <w:r w:rsidDel="001508A9">
          <w:t xml:space="preserve"> of the following is relevant? </w:t>
        </w:r>
      </w:moveFrom>
    </w:p>
    <w:p w:rsidR="00000000" w:rsidDel="001508A9" w:rsidRDefault="000679AE">
      <w:pPr>
        <w:pStyle w:val="2Responses"/>
      </w:pPr>
      <w:moveFrom w:id="472" w:author="mbs242" w:date="2010-07-12T14:58:00Z">
        <w:r w:rsidDel="001508A9">
          <w:t>a.</w:t>
        </w:r>
        <w:r w:rsidDel="001508A9">
          <w:tab/>
          <w:t>The current cost of office space</w:t>
        </w:r>
      </w:moveFrom>
    </w:p>
    <w:p w:rsidR="00000000" w:rsidDel="001508A9" w:rsidRDefault="000679AE">
      <w:pPr>
        <w:pStyle w:val="2Responses"/>
      </w:pPr>
      <w:moveFrom w:id="473" w:author="mbs242" w:date="2010-07-12T14:58:00Z">
        <w:r w:rsidDel="001508A9">
          <w:t>b.</w:t>
        </w:r>
        <w:r w:rsidDel="001508A9">
          <w:tab/>
          <w:t>The architect’s fee for drawing the building</w:t>
        </w:r>
      </w:moveFrom>
    </w:p>
    <w:p w:rsidR="00000000" w:rsidDel="001508A9" w:rsidRDefault="000679AE">
      <w:pPr>
        <w:pStyle w:val="2Responses"/>
      </w:pPr>
      <w:moveFrom w:id="474" w:author="mbs242" w:date="2010-07-12T14:58:00Z">
        <w:r w:rsidDel="001508A9">
          <w:t>c.</w:t>
        </w:r>
        <w:r w:rsidDel="001508A9">
          <w:tab/>
          <w:t>The number of employees currently working for the company</w:t>
        </w:r>
      </w:moveFrom>
    </w:p>
    <w:p w:rsidR="00000000" w:rsidDel="001508A9" w:rsidRDefault="000679AE">
      <w:pPr>
        <w:pStyle w:val="2Responses"/>
      </w:pPr>
      <w:moveFrom w:id="475" w:author="mbs242" w:date="2010-07-12T14:58:00Z">
        <w:r w:rsidDel="001508A9">
          <w:t>d.</w:t>
        </w:r>
        <w:r w:rsidDel="001508A9">
          <w:tab/>
          <w:t>The personal preferences of the decision maker</w:t>
        </w:r>
      </w:moveFrom>
    </w:p>
    <w:p w:rsidR="00000000" w:rsidDel="001508A9" w:rsidRDefault="000679AE" w:rsidP="0048786A">
      <w:pPr>
        <w:pStyle w:val="1Question"/>
      </w:pPr>
      <w:moveFrom w:id="476" w:author="mbs242" w:date="2010-07-12T14:58:00Z">
        <w:r w:rsidDel="001508A9">
          <w:t>49.</w:t>
        </w:r>
        <w:r w:rsidDel="001508A9">
          <w:tab/>
          <w:t>Irrelevant cash flows are</w:t>
        </w:r>
      </w:moveFrom>
    </w:p>
    <w:p w:rsidR="00000000" w:rsidDel="001508A9" w:rsidRDefault="000679AE">
      <w:pPr>
        <w:pStyle w:val="2Responses"/>
      </w:pPr>
      <w:moveFrom w:id="477" w:author="mbs242" w:date="2010-07-12T14:58:00Z">
        <w:r w:rsidDel="001508A9">
          <w:t>a.</w:t>
        </w:r>
        <w:r w:rsidDel="001508A9">
          <w:tab/>
          <w:t>Avoidable</w:t>
        </w:r>
      </w:moveFrom>
    </w:p>
    <w:p w:rsidR="00000000" w:rsidDel="001508A9" w:rsidRDefault="000679AE">
      <w:pPr>
        <w:pStyle w:val="2Responses"/>
      </w:pPr>
      <w:moveFrom w:id="478" w:author="mbs242" w:date="2010-07-12T14:58:00Z">
        <w:r w:rsidDel="001508A9">
          <w:t>b.</w:t>
        </w:r>
        <w:r w:rsidDel="001508A9">
          <w:tab/>
          <w:t>Unavoidable</w:t>
        </w:r>
      </w:moveFrom>
    </w:p>
    <w:p w:rsidR="00000000" w:rsidDel="001508A9" w:rsidRDefault="000679AE">
      <w:pPr>
        <w:pStyle w:val="2Responses"/>
      </w:pPr>
      <w:moveFrom w:id="479" w:author="mbs242" w:date="2010-07-12T14:58:00Z">
        <w:r w:rsidDel="001508A9">
          <w:t>c.</w:t>
        </w:r>
        <w:r w:rsidDel="001508A9">
          <w:tab/>
          <w:t>Objective</w:t>
        </w:r>
      </w:moveFrom>
    </w:p>
    <w:p w:rsidR="00000000" w:rsidDel="001508A9" w:rsidRDefault="000679AE">
      <w:pPr>
        <w:pStyle w:val="2Responses"/>
      </w:pPr>
      <w:moveFrom w:id="480" w:author="mbs242" w:date="2010-07-12T14:58:00Z">
        <w:r w:rsidDel="001508A9">
          <w:t>d.</w:t>
        </w:r>
        <w:r w:rsidDel="001508A9">
          <w:tab/>
          <w:t>Subjective</w:t>
        </w:r>
      </w:moveFrom>
    </w:p>
    <w:p w:rsidR="00000000" w:rsidDel="001508A9" w:rsidRDefault="000679AE" w:rsidP="0048786A">
      <w:pPr>
        <w:pStyle w:val="1Question"/>
      </w:pPr>
      <w:moveFrom w:id="481" w:author="mbs242" w:date="2010-07-12T14:58:00Z">
        <w:r w:rsidDel="001508A9">
          <w:t>50.</w:t>
        </w:r>
        <w:r w:rsidDel="001508A9">
          <w:tab/>
          <w:t>Relevant cash flows are</w:t>
        </w:r>
      </w:moveFrom>
    </w:p>
    <w:p w:rsidR="00000000" w:rsidDel="001508A9" w:rsidRDefault="000679AE">
      <w:pPr>
        <w:pStyle w:val="2Responses"/>
      </w:pPr>
      <w:moveFrom w:id="482" w:author="mbs242" w:date="2010-07-12T14:58:00Z">
        <w:r w:rsidDel="001508A9">
          <w:t>a.</w:t>
        </w:r>
        <w:r w:rsidDel="001508A9">
          <w:tab/>
          <w:t>Avoidable</w:t>
        </w:r>
      </w:moveFrom>
    </w:p>
    <w:p w:rsidR="00000000" w:rsidDel="001508A9" w:rsidRDefault="000679AE">
      <w:pPr>
        <w:pStyle w:val="2Responses"/>
      </w:pPr>
      <w:moveFrom w:id="483" w:author="mbs242" w:date="2010-07-12T14:58:00Z">
        <w:r w:rsidDel="001508A9">
          <w:t>b.</w:t>
        </w:r>
        <w:r w:rsidDel="001508A9">
          <w:tab/>
          <w:t>Incremental</w:t>
        </w:r>
      </w:moveFrom>
    </w:p>
    <w:p w:rsidR="00000000" w:rsidDel="001508A9" w:rsidRDefault="000679AE">
      <w:pPr>
        <w:pStyle w:val="2Responses"/>
      </w:pPr>
      <w:moveFrom w:id="484" w:author="mbs242" w:date="2010-07-12T14:58:00Z">
        <w:r w:rsidDel="001508A9">
          <w:t>c.</w:t>
        </w:r>
        <w:r w:rsidDel="001508A9">
          <w:tab/>
          <w:t>Both of the above</w:t>
        </w:r>
      </w:moveFrom>
    </w:p>
    <w:p w:rsidR="00000000" w:rsidDel="001508A9" w:rsidRDefault="000679AE">
      <w:pPr>
        <w:pStyle w:val="2Responses"/>
      </w:pPr>
      <w:moveFrom w:id="485" w:author="mbs242" w:date="2010-07-12T14:58:00Z">
        <w:r w:rsidDel="001508A9">
          <w:t>d.</w:t>
        </w:r>
        <w:r w:rsidDel="001508A9">
          <w:tab/>
          <w:t>None of the above</w:t>
        </w:r>
      </w:moveFrom>
    </w:p>
    <w:p w:rsidR="00000000" w:rsidDel="001508A9" w:rsidRDefault="000679AE" w:rsidP="0048786A">
      <w:pPr>
        <w:pStyle w:val="1Question"/>
      </w:pPr>
      <w:moveFrom w:id="486" w:author="mbs242" w:date="2010-07-12T14:58:00Z">
        <w:r w:rsidDel="001508A9">
          <w:t>51.</w:t>
        </w:r>
        <w:r w:rsidDel="001508A9">
          <w:tab/>
          <w:t>Frank is considering transportation modes to a client’s office.  He can drive his own car, at an i</w:t>
        </w:r>
        <w:r w:rsidDel="001508A9">
          <w:t>ncremental cost of $0.55 per mile, or take a company car.  If he takes his own car, he can be reimbursed $0.45 per mile.  If Frank makes his decision strictly from his personal economic point of view, what is the relevant net cost associated with driving h</w:t>
        </w:r>
        <w:r w:rsidDel="001508A9">
          <w:t>is own car?</w:t>
        </w:r>
      </w:moveFrom>
    </w:p>
    <w:p w:rsidR="00000000" w:rsidDel="001508A9" w:rsidRDefault="000679AE">
      <w:pPr>
        <w:pStyle w:val="2Responses"/>
      </w:pPr>
      <w:moveFrom w:id="487" w:author="mbs242" w:date="2010-07-12T14:58:00Z">
        <w:r w:rsidDel="001508A9">
          <w:t>a.</w:t>
        </w:r>
        <w:r w:rsidDel="001508A9">
          <w:tab/>
          <w:t>$0.10</w:t>
        </w:r>
      </w:moveFrom>
    </w:p>
    <w:p w:rsidR="00000000" w:rsidDel="001508A9" w:rsidRDefault="000679AE">
      <w:pPr>
        <w:pStyle w:val="2Responses"/>
      </w:pPr>
      <w:moveFrom w:id="488" w:author="mbs242" w:date="2010-07-12T14:58:00Z">
        <w:r w:rsidDel="001508A9">
          <w:t>b.</w:t>
        </w:r>
        <w:r w:rsidDel="001508A9">
          <w:tab/>
          <w:t>$0.45</w:t>
        </w:r>
      </w:moveFrom>
    </w:p>
    <w:p w:rsidR="00000000" w:rsidDel="001508A9" w:rsidRDefault="000679AE">
      <w:pPr>
        <w:pStyle w:val="2Responses"/>
      </w:pPr>
      <w:moveFrom w:id="489" w:author="mbs242" w:date="2010-07-12T14:58:00Z">
        <w:r w:rsidDel="001508A9">
          <w:t>c.</w:t>
        </w:r>
        <w:r w:rsidDel="001508A9">
          <w:tab/>
          <w:t>$0.55</w:t>
        </w:r>
      </w:moveFrom>
    </w:p>
    <w:p w:rsidR="00000000" w:rsidDel="001508A9" w:rsidRDefault="000679AE">
      <w:pPr>
        <w:pStyle w:val="2Responses"/>
      </w:pPr>
      <w:moveFrom w:id="490" w:author="mbs242" w:date="2010-07-12T14:58:00Z">
        <w:r w:rsidDel="001508A9">
          <w:t>d.</w:t>
        </w:r>
        <w:r w:rsidDel="001508A9">
          <w:tab/>
          <w:t>Some other amount</w:t>
        </w:r>
      </w:moveFrom>
    </w:p>
    <w:moveFromRangeEnd w:id="452"/>
    <w:p w:rsidR="00000000" w:rsidRDefault="000679AE" w:rsidP="0048786A">
      <w:pPr>
        <w:pStyle w:val="1Question"/>
      </w:pPr>
      <w:del w:id="491" w:author="mbs242" w:date="2010-07-22T13:53:00Z">
        <w:r w:rsidDel="00B170CC">
          <w:delText>52</w:delText>
        </w:r>
      </w:del>
      <w:ins w:id="492" w:author="mbs242" w:date="2010-07-22T13:53:00Z">
        <w:r w:rsidR="00B170CC">
          <w:t>54</w:t>
        </w:r>
      </w:ins>
      <w:r>
        <w:t>.</w:t>
      </w:r>
      <w:r>
        <w:tab/>
        <w:t>As an accountant, you are responsible for</w:t>
      </w:r>
    </w:p>
    <w:p w:rsidR="00000000" w:rsidRDefault="000679AE" w:rsidP="0048786A">
      <w:pPr>
        <w:pStyle w:val="2RomanResponse"/>
      </w:pPr>
      <w:r>
        <w:t>I.</w:t>
      </w:r>
      <w:r>
        <w:tab/>
        <w:t>Your own behavior</w:t>
      </w:r>
    </w:p>
    <w:p w:rsidR="00000000" w:rsidRDefault="000679AE" w:rsidP="0048786A">
      <w:pPr>
        <w:pStyle w:val="2RomanResponse"/>
      </w:pPr>
      <w:r>
        <w:t>II.</w:t>
      </w:r>
      <w:r>
        <w:tab/>
        <w:t>The behavior of any organizations you manage</w:t>
      </w:r>
    </w:p>
    <w:p w:rsidR="00000000" w:rsidRDefault="000679AE" w:rsidP="0048786A">
      <w:pPr>
        <w:pStyle w:val="2RomanResponse"/>
      </w:pPr>
      <w:r>
        <w:t>III.</w:t>
      </w:r>
      <w:r>
        <w:tab/>
        <w:t>The behavior of outside vendors with whom you interact</w:t>
      </w:r>
    </w:p>
    <w:p w:rsidR="00000000" w:rsidRDefault="000679AE">
      <w:pPr>
        <w:pStyle w:val="2Responses"/>
      </w:pPr>
      <w:r>
        <w:t>a.</w:t>
      </w:r>
      <w:r>
        <w:tab/>
        <w:t>I only</w:t>
      </w:r>
    </w:p>
    <w:p w:rsidR="00000000" w:rsidRDefault="000679AE">
      <w:pPr>
        <w:pStyle w:val="2Responses"/>
      </w:pPr>
      <w:r>
        <w:t>b.</w:t>
      </w:r>
      <w:r>
        <w:tab/>
        <w:t>I and I</w:t>
      </w:r>
      <w:r>
        <w:t>I only</w:t>
      </w:r>
    </w:p>
    <w:p w:rsidR="00000000" w:rsidRDefault="000679AE">
      <w:pPr>
        <w:pStyle w:val="2Responses"/>
      </w:pPr>
      <w:r>
        <w:t>c.</w:t>
      </w:r>
      <w:r>
        <w:tab/>
        <w:t>I and III only</w:t>
      </w:r>
    </w:p>
    <w:p w:rsidR="00000000" w:rsidRDefault="000679AE">
      <w:pPr>
        <w:pStyle w:val="2Responses"/>
      </w:pPr>
      <w:r>
        <w:t>d.</w:t>
      </w:r>
      <w:r>
        <w:tab/>
        <w:t>I, II, and III</w:t>
      </w:r>
    </w:p>
    <w:p w:rsidR="00000000" w:rsidRDefault="000679AE" w:rsidP="0048786A">
      <w:pPr>
        <w:pStyle w:val="1Question"/>
      </w:pPr>
      <w:del w:id="493" w:author="mbs242" w:date="2010-07-22T13:53:00Z">
        <w:r w:rsidDel="00B170CC">
          <w:delText>53</w:delText>
        </w:r>
      </w:del>
      <w:ins w:id="494" w:author="mbs242" w:date="2010-07-22T13:53:00Z">
        <w:r w:rsidR="00B170CC">
          <w:t>55</w:t>
        </w:r>
      </w:ins>
      <w:r>
        <w:t>.</w:t>
      </w:r>
      <w:r>
        <w:tab/>
        <w:t>When is the most appropriate time to identify ethical problems in organizations?</w:t>
      </w:r>
    </w:p>
    <w:p w:rsidR="00000000" w:rsidRDefault="000679AE">
      <w:pPr>
        <w:pStyle w:val="2Responses"/>
      </w:pPr>
      <w:r>
        <w:t>a.</w:t>
      </w:r>
      <w:r>
        <w:tab/>
        <w:t>When they are discovered by legal authorities</w:t>
      </w:r>
    </w:p>
    <w:p w:rsidR="00000000" w:rsidRDefault="000679AE">
      <w:pPr>
        <w:pStyle w:val="2Responses"/>
      </w:pPr>
      <w:r>
        <w:t>b.</w:t>
      </w:r>
      <w:r>
        <w:tab/>
        <w:t>As they arise</w:t>
      </w:r>
    </w:p>
    <w:p w:rsidR="00000000" w:rsidRDefault="000679AE">
      <w:pPr>
        <w:pStyle w:val="2Responses"/>
      </w:pPr>
      <w:r>
        <w:t>c.</w:t>
      </w:r>
      <w:r>
        <w:tab/>
        <w:t>After they arise</w:t>
      </w:r>
    </w:p>
    <w:p w:rsidR="00000000" w:rsidRDefault="000679AE">
      <w:pPr>
        <w:pStyle w:val="2Responses"/>
      </w:pPr>
      <w:r>
        <w:t>d.</w:t>
      </w:r>
      <w:r>
        <w:tab/>
        <w:t>When they are discovered by shareholder</w:t>
      </w:r>
      <w:r>
        <w:t>s</w:t>
      </w:r>
    </w:p>
    <w:p w:rsidR="00000000" w:rsidRDefault="000679AE" w:rsidP="0048786A">
      <w:pPr>
        <w:pStyle w:val="1Question"/>
      </w:pPr>
      <w:r>
        <w:br w:type="page"/>
      </w:r>
      <w:del w:id="495" w:author="mbs242" w:date="2010-07-22T13:53:00Z">
        <w:r w:rsidDel="00B170CC">
          <w:lastRenderedPageBreak/>
          <w:delText>54</w:delText>
        </w:r>
      </w:del>
      <w:ins w:id="496" w:author="mbs242" w:date="2010-07-22T13:53:00Z">
        <w:r w:rsidR="00B170CC">
          <w:t>56</w:t>
        </w:r>
      </w:ins>
      <w:r>
        <w:t>.</w:t>
      </w:r>
      <w:r>
        <w:tab/>
        <w:t>Conflicts of interest often compromise managers’ ability to make ethical decisions.  Which of the following situations most likely includes a conflict of interest?</w:t>
      </w:r>
    </w:p>
    <w:p w:rsidR="00000000" w:rsidRDefault="000679AE">
      <w:pPr>
        <w:pStyle w:val="2Responses"/>
      </w:pPr>
      <w:r>
        <w:t>a.</w:t>
      </w:r>
      <w:r>
        <w:tab/>
        <w:t>Selling goods and services at discounted prices to some clients based on historica</w:t>
      </w:r>
      <w:r>
        <w:t>l volumes</w:t>
      </w:r>
    </w:p>
    <w:p w:rsidR="00000000" w:rsidRDefault="000679AE">
      <w:pPr>
        <w:pStyle w:val="2Responses"/>
      </w:pPr>
      <w:r>
        <w:t>b.</w:t>
      </w:r>
      <w:r>
        <w:tab/>
        <w:t>Offering sales on credit only to creditworthy clients</w:t>
      </w:r>
    </w:p>
    <w:p w:rsidR="00000000" w:rsidRDefault="000679AE">
      <w:pPr>
        <w:pStyle w:val="2Responses"/>
      </w:pPr>
      <w:r>
        <w:t>c.</w:t>
      </w:r>
      <w:r>
        <w:tab/>
        <w:t xml:space="preserve">Paying dividends to shareholders rather than investing in an environmental project </w:t>
      </w:r>
    </w:p>
    <w:p w:rsidR="00000000" w:rsidRDefault="000679AE">
      <w:pPr>
        <w:pStyle w:val="2Responses"/>
      </w:pPr>
      <w:r>
        <w:t>d.</w:t>
      </w:r>
      <w:r>
        <w:tab/>
        <w:t>Using LIFO to report the cost of ending inventory on the balance sheet</w:t>
      </w:r>
    </w:p>
    <w:p w:rsidR="00000000" w:rsidRDefault="000679AE" w:rsidP="0048786A">
      <w:pPr>
        <w:pStyle w:val="1Question"/>
      </w:pPr>
      <w:del w:id="497" w:author="mbs242" w:date="2010-07-22T13:53:00Z">
        <w:r w:rsidDel="00B170CC">
          <w:delText>55</w:delText>
        </w:r>
      </w:del>
      <w:ins w:id="498" w:author="mbs242" w:date="2010-07-22T13:53:00Z">
        <w:r w:rsidR="00B170CC">
          <w:t>57</w:t>
        </w:r>
      </w:ins>
      <w:r>
        <w:t>.</w:t>
      </w:r>
      <w:r>
        <w:tab/>
        <w:t>Rewards for ethical beha</w:t>
      </w:r>
      <w:r>
        <w:t>vior can include</w:t>
      </w:r>
    </w:p>
    <w:p w:rsidR="00000000" w:rsidRDefault="000679AE" w:rsidP="0048786A">
      <w:pPr>
        <w:pStyle w:val="2RomanResponse"/>
      </w:pPr>
      <w:r>
        <w:t>I.</w:t>
      </w:r>
      <w:r>
        <w:tab/>
        <w:t>Integrity</w:t>
      </w:r>
    </w:p>
    <w:p w:rsidR="00000000" w:rsidRDefault="000679AE" w:rsidP="0048786A">
      <w:pPr>
        <w:pStyle w:val="2RomanResponse"/>
      </w:pPr>
      <w:r>
        <w:t>II.</w:t>
      </w:r>
      <w:r>
        <w:tab/>
        <w:t>Reputation</w:t>
      </w:r>
    </w:p>
    <w:p w:rsidR="00000000" w:rsidRDefault="000679AE" w:rsidP="0048786A">
      <w:pPr>
        <w:pStyle w:val="2RomanResponse"/>
      </w:pPr>
      <w:r>
        <w:t>III.</w:t>
      </w:r>
      <w:r>
        <w:tab/>
        <w:t>Higher profits</w:t>
      </w:r>
    </w:p>
    <w:p w:rsidR="00000000" w:rsidRDefault="000679AE">
      <w:pPr>
        <w:pStyle w:val="2Responses"/>
      </w:pPr>
      <w:r>
        <w:t>a.</w:t>
      </w:r>
      <w:r>
        <w:tab/>
        <w:t>I, II, and III</w:t>
      </w:r>
    </w:p>
    <w:p w:rsidR="00000000" w:rsidRDefault="000679AE">
      <w:pPr>
        <w:pStyle w:val="2Responses"/>
      </w:pPr>
      <w:r>
        <w:t>b.</w:t>
      </w:r>
      <w:r>
        <w:tab/>
        <w:t>I and III only</w:t>
      </w:r>
    </w:p>
    <w:p w:rsidR="00000000" w:rsidRDefault="000679AE">
      <w:pPr>
        <w:pStyle w:val="2Responses"/>
      </w:pPr>
      <w:r>
        <w:t>c.</w:t>
      </w:r>
      <w:r>
        <w:tab/>
        <w:t>I and II only</w:t>
      </w:r>
    </w:p>
    <w:p w:rsidR="00000000" w:rsidRDefault="000679AE">
      <w:pPr>
        <w:pStyle w:val="2Responses"/>
      </w:pPr>
      <w:r>
        <w:t>d.</w:t>
      </w:r>
      <w:r>
        <w:tab/>
        <w:t>II only</w:t>
      </w:r>
    </w:p>
    <w:p w:rsidR="00000000" w:rsidRDefault="000679AE">
      <w:pPr>
        <w:pStyle w:val="2Responses"/>
      </w:pPr>
    </w:p>
    <w:p w:rsidR="00000000" w:rsidRDefault="000679AE" w:rsidP="0048786A">
      <w:pPr>
        <w:pStyle w:val="1Question"/>
      </w:pPr>
      <w:del w:id="499" w:author="mbs242" w:date="2010-07-22T13:53:00Z">
        <w:r w:rsidDel="00B170CC">
          <w:delText>56</w:delText>
        </w:r>
      </w:del>
      <w:ins w:id="500" w:author="mbs242" w:date="2010-07-22T13:53:00Z">
        <w:r w:rsidR="00B170CC">
          <w:t>58</w:t>
        </w:r>
      </w:ins>
      <w:r>
        <w:t>.</w:t>
      </w:r>
      <w:r>
        <w:tab/>
        <w:t>Which of the following can influence ethical behavior in organizations?</w:t>
      </w:r>
    </w:p>
    <w:p w:rsidR="00000000" w:rsidRDefault="000679AE" w:rsidP="0048786A">
      <w:pPr>
        <w:pStyle w:val="2RomanResponse"/>
      </w:pPr>
      <w:r>
        <w:t>I.</w:t>
      </w:r>
      <w:r>
        <w:tab/>
        <w:t>Employee personal values</w:t>
      </w:r>
    </w:p>
    <w:p w:rsidR="00000000" w:rsidRDefault="000679AE" w:rsidP="0048786A">
      <w:pPr>
        <w:pStyle w:val="2RomanResponse"/>
      </w:pPr>
      <w:r>
        <w:t>II.</w:t>
      </w:r>
      <w:r>
        <w:tab/>
        <w:t>Systems for measur</w:t>
      </w:r>
      <w:r>
        <w:t>ing, monitoring and motivating</w:t>
      </w:r>
    </w:p>
    <w:p w:rsidR="00000000" w:rsidRDefault="000679AE" w:rsidP="0048786A">
      <w:pPr>
        <w:pStyle w:val="2RomanResponse"/>
      </w:pPr>
      <w:r>
        <w:t>III.</w:t>
      </w:r>
      <w:r>
        <w:tab/>
        <w:t>Organizational culture</w:t>
      </w:r>
    </w:p>
    <w:p w:rsidR="00000000" w:rsidRDefault="000679AE">
      <w:pPr>
        <w:pStyle w:val="2Responses"/>
      </w:pPr>
      <w:r>
        <w:t>a.</w:t>
      </w:r>
      <w:r>
        <w:tab/>
        <w:t>I only</w:t>
      </w:r>
    </w:p>
    <w:p w:rsidR="00000000" w:rsidRDefault="000679AE">
      <w:pPr>
        <w:pStyle w:val="2Responses"/>
      </w:pPr>
      <w:r>
        <w:t>b.</w:t>
      </w:r>
      <w:r>
        <w:tab/>
        <w:t>I and II only</w:t>
      </w:r>
    </w:p>
    <w:p w:rsidR="00000000" w:rsidRDefault="000679AE">
      <w:pPr>
        <w:pStyle w:val="2Responses"/>
      </w:pPr>
      <w:r>
        <w:t>c.</w:t>
      </w:r>
      <w:r>
        <w:tab/>
        <w:t>I and III only</w:t>
      </w:r>
    </w:p>
    <w:p w:rsidR="00000000" w:rsidRDefault="000679AE">
      <w:pPr>
        <w:pStyle w:val="2Responses"/>
      </w:pPr>
      <w:r>
        <w:t>d.</w:t>
      </w:r>
      <w:r>
        <w:tab/>
        <w:t>I, II, and III</w:t>
      </w:r>
    </w:p>
    <w:p w:rsidR="00000000" w:rsidRDefault="000679AE" w:rsidP="0048786A">
      <w:pPr>
        <w:pStyle w:val="1Question"/>
      </w:pPr>
      <w:del w:id="501" w:author="mbs242" w:date="2010-07-22T13:53:00Z">
        <w:r w:rsidDel="00B170CC">
          <w:delText>57</w:delText>
        </w:r>
      </w:del>
      <w:ins w:id="502" w:author="mbs242" w:date="2010-07-22T13:53:00Z">
        <w:r w:rsidR="00B170CC">
          <w:t>59</w:t>
        </w:r>
      </w:ins>
      <w:r>
        <w:t>.</w:t>
      </w:r>
      <w:r>
        <w:tab/>
        <w:t>Fraudulent financial reporting</w:t>
      </w:r>
    </w:p>
    <w:p w:rsidR="00000000" w:rsidRDefault="000679AE" w:rsidP="0048786A">
      <w:pPr>
        <w:pStyle w:val="2RomanResponse"/>
      </w:pPr>
      <w:r>
        <w:t>I.</w:t>
      </w:r>
      <w:r>
        <w:tab/>
        <w:t>Is an example of unethical behavior</w:t>
      </w:r>
    </w:p>
    <w:p w:rsidR="00000000" w:rsidRDefault="000679AE" w:rsidP="0048786A">
      <w:pPr>
        <w:pStyle w:val="2RomanResponse"/>
      </w:pPr>
      <w:r>
        <w:t>II.</w:t>
      </w:r>
      <w:r>
        <w:tab/>
        <w:t>Eventually is likely to decrease organizational market v</w:t>
      </w:r>
      <w:r>
        <w:t>alue</w:t>
      </w:r>
    </w:p>
    <w:p w:rsidR="00000000" w:rsidRDefault="000679AE" w:rsidP="0048786A">
      <w:pPr>
        <w:pStyle w:val="2RomanResponse"/>
      </w:pPr>
      <w:r>
        <w:t>III.</w:t>
      </w:r>
      <w:r>
        <w:tab/>
        <w:t>Decreases the value of the accounting profession</w:t>
      </w:r>
    </w:p>
    <w:p w:rsidR="00000000" w:rsidRDefault="000679AE">
      <w:pPr>
        <w:pStyle w:val="2Responses"/>
      </w:pPr>
      <w:r>
        <w:t>a.</w:t>
      </w:r>
      <w:r>
        <w:tab/>
        <w:t>I only</w:t>
      </w:r>
    </w:p>
    <w:p w:rsidR="00000000" w:rsidRDefault="000679AE">
      <w:pPr>
        <w:pStyle w:val="2Responses"/>
      </w:pPr>
      <w:r>
        <w:t>b.</w:t>
      </w:r>
      <w:r>
        <w:tab/>
        <w:t>II only</w:t>
      </w:r>
    </w:p>
    <w:p w:rsidR="00000000" w:rsidRDefault="000679AE">
      <w:pPr>
        <w:pStyle w:val="2Responses"/>
      </w:pPr>
      <w:r>
        <w:t>c.</w:t>
      </w:r>
      <w:r>
        <w:tab/>
        <w:t>I and III only</w:t>
      </w:r>
    </w:p>
    <w:p w:rsidR="00000000" w:rsidRDefault="000679AE">
      <w:pPr>
        <w:pStyle w:val="2Responses"/>
      </w:pPr>
      <w:r>
        <w:t>d.</w:t>
      </w:r>
      <w:r>
        <w:tab/>
        <w:t>I, II, and III</w:t>
      </w:r>
    </w:p>
    <w:p w:rsidR="00000000" w:rsidRDefault="000679AE"/>
    <w:p w:rsidR="00000000" w:rsidRDefault="000679AE"/>
    <w:p w:rsidR="00000000" w:rsidRDefault="000679AE">
      <w:pPr>
        <w:rPr>
          <w:b/>
          <w:sz w:val="28"/>
          <w:u w:val="single"/>
        </w:rPr>
      </w:pPr>
      <w:commentRangeStart w:id="503"/>
      <w:r>
        <w:rPr>
          <w:b/>
          <w:sz w:val="28"/>
          <w:u w:val="single"/>
        </w:rPr>
        <w:t>Multiple Choice from Study Guide</w:t>
      </w:r>
      <w:commentRangeEnd w:id="503"/>
      <w:r w:rsidR="00B170CC">
        <w:rPr>
          <w:rStyle w:val="CommentReference"/>
        </w:rPr>
        <w:commentReference w:id="503"/>
      </w:r>
    </w:p>
    <w:p w:rsidR="00000000" w:rsidRDefault="000679AE" w:rsidP="0048786A">
      <w:pPr>
        <w:pStyle w:val="1Question"/>
      </w:pPr>
      <w:r>
        <w:rPr>
          <w:vertAlign w:val="superscript"/>
        </w:rPr>
        <w:t>s</w:t>
      </w:r>
      <w:r>
        <w:t>58.</w:t>
      </w:r>
      <w:r>
        <w:tab/>
        <w:t>Decision quality</w:t>
      </w:r>
    </w:p>
    <w:p w:rsidR="00000000" w:rsidRDefault="000679AE">
      <w:pPr>
        <w:pStyle w:val="2Responses"/>
      </w:pPr>
      <w:r>
        <w:t>a.</w:t>
      </w:r>
      <w:r>
        <w:tab/>
        <w:t>Refers to a decision that had a positive outcome</w:t>
      </w:r>
    </w:p>
    <w:p w:rsidR="00000000" w:rsidRDefault="000679AE">
      <w:pPr>
        <w:pStyle w:val="2Responses"/>
      </w:pPr>
      <w:r>
        <w:t>b.</w:t>
      </w:r>
      <w:r>
        <w:tab/>
        <w:t>Refers to the characteristic</w:t>
      </w:r>
      <w:r>
        <w:t>s of a decision that affects the likelihood of achieving a positive outcome</w:t>
      </w:r>
    </w:p>
    <w:p w:rsidR="00000000" w:rsidRDefault="000679AE">
      <w:pPr>
        <w:pStyle w:val="2Responses"/>
      </w:pPr>
      <w:r>
        <w:t>c.</w:t>
      </w:r>
      <w:r>
        <w:tab/>
        <w:t>Is reduced by uncertainty and bias</w:t>
      </w:r>
    </w:p>
    <w:p w:rsidR="00000000" w:rsidRDefault="000679AE">
      <w:pPr>
        <w:pStyle w:val="2Responses"/>
      </w:pPr>
      <w:r>
        <w:t>d.</w:t>
      </w:r>
      <w:r>
        <w:tab/>
        <w:t>Both (b) and (c) are correct</w:t>
      </w:r>
    </w:p>
    <w:p w:rsidR="00000000" w:rsidRDefault="000679AE" w:rsidP="0048786A">
      <w:pPr>
        <w:pStyle w:val="1Question"/>
      </w:pPr>
      <w:r>
        <w:rPr>
          <w:vertAlign w:val="superscript"/>
        </w:rPr>
        <w:t>s</w:t>
      </w:r>
      <w:r>
        <w:t>59.</w:t>
      </w:r>
      <w:r>
        <w:tab/>
        <w:t xml:space="preserve">Which of the following statements is </w:t>
      </w:r>
      <w:r>
        <w:rPr>
          <w:b/>
        </w:rPr>
        <w:t>false</w:t>
      </w:r>
      <w:r>
        <w:t>?</w:t>
      </w:r>
    </w:p>
    <w:p w:rsidR="00000000" w:rsidRDefault="000679AE">
      <w:pPr>
        <w:pStyle w:val="2Responses"/>
      </w:pPr>
      <w:r>
        <w:t>a.</w:t>
      </w:r>
      <w:r>
        <w:tab/>
        <w:t>Managers must determine the organizational vision before f</w:t>
      </w:r>
      <w:r>
        <w:t>urther planning can occur</w:t>
      </w:r>
    </w:p>
    <w:p w:rsidR="00000000" w:rsidRDefault="000679AE">
      <w:pPr>
        <w:pStyle w:val="2Responses"/>
      </w:pPr>
      <w:r>
        <w:t>b.</w:t>
      </w:r>
      <w:r>
        <w:tab/>
        <w:t>Organizational strategies should take advantage of the organization’s core competencies</w:t>
      </w:r>
    </w:p>
    <w:p w:rsidR="00000000" w:rsidRDefault="000679AE">
      <w:pPr>
        <w:pStyle w:val="2Responses"/>
      </w:pPr>
      <w:r>
        <w:t>c.</w:t>
      </w:r>
      <w:r>
        <w:tab/>
        <w:t xml:space="preserve">Operating plans are long-term in nature </w:t>
      </w:r>
    </w:p>
    <w:p w:rsidR="00000000" w:rsidRDefault="000679AE">
      <w:pPr>
        <w:pStyle w:val="2Responses"/>
      </w:pPr>
      <w:r>
        <w:t>d.</w:t>
      </w:r>
      <w:r>
        <w:tab/>
        <w:t>Organizational core competencies are an organization’s strengths relative to competitors</w:t>
      </w:r>
    </w:p>
    <w:p w:rsidR="00000000" w:rsidRDefault="000679AE" w:rsidP="0048786A">
      <w:pPr>
        <w:pStyle w:val="1Question"/>
      </w:pPr>
      <w:r>
        <w:rPr>
          <w:vertAlign w:val="superscript"/>
        </w:rPr>
        <w:br w:type="page"/>
      </w:r>
      <w:r>
        <w:rPr>
          <w:vertAlign w:val="superscript"/>
        </w:rPr>
        <w:lastRenderedPageBreak/>
        <w:t>s</w:t>
      </w:r>
      <w:r>
        <w:t>6</w:t>
      </w:r>
      <w:r>
        <w:t>0.</w:t>
      </w:r>
      <w:r>
        <w:tab/>
        <w:t>Which of the following statements is true?</w:t>
      </w:r>
    </w:p>
    <w:p w:rsidR="00000000" w:rsidRDefault="000679AE">
      <w:pPr>
        <w:pStyle w:val="2Responses"/>
      </w:pPr>
      <w:r>
        <w:t>a.</w:t>
      </w:r>
      <w:r>
        <w:tab/>
        <w:t>Managerial accounting and cost accounting are the same thing</w:t>
      </w:r>
    </w:p>
    <w:p w:rsidR="00000000" w:rsidRDefault="000679AE">
      <w:pPr>
        <w:pStyle w:val="2Responses"/>
      </w:pPr>
      <w:r>
        <w:t>b.</w:t>
      </w:r>
      <w:r>
        <w:tab/>
        <w:t>Managerial accounting prepares reports used most frequently by external decision makers</w:t>
      </w:r>
    </w:p>
    <w:p w:rsidR="00000000" w:rsidRDefault="000679AE">
      <w:pPr>
        <w:pStyle w:val="2Responses"/>
      </w:pPr>
      <w:r>
        <w:t>c.</w:t>
      </w:r>
      <w:r>
        <w:tab/>
        <w:t>Cost accounting information is used for both managem</w:t>
      </w:r>
      <w:r>
        <w:t>ent and financial accounting</w:t>
      </w:r>
    </w:p>
    <w:p w:rsidR="00000000" w:rsidRDefault="000679AE">
      <w:pPr>
        <w:pStyle w:val="2Responses"/>
      </w:pPr>
      <w:r>
        <w:t>d.</w:t>
      </w:r>
      <w:r>
        <w:tab/>
        <w:t>Preparation of the entity’s income tax return is an example of a cost accounting activity</w:t>
      </w:r>
    </w:p>
    <w:p w:rsidR="00000000" w:rsidRDefault="000679AE" w:rsidP="0048786A">
      <w:pPr>
        <w:pStyle w:val="1Question"/>
      </w:pPr>
      <w:r>
        <w:rPr>
          <w:vertAlign w:val="superscript"/>
        </w:rPr>
        <w:t>s</w:t>
      </w:r>
      <w:r>
        <w:t>61.</w:t>
      </w:r>
      <w:r>
        <w:tab/>
        <w:t>All of the following are examples of external reports except:</w:t>
      </w:r>
    </w:p>
    <w:p w:rsidR="00000000" w:rsidRDefault="000679AE">
      <w:pPr>
        <w:pStyle w:val="2Responses"/>
      </w:pPr>
      <w:r>
        <w:t>a.</w:t>
      </w:r>
      <w:r>
        <w:tab/>
        <w:t>Tax returns</w:t>
      </w:r>
    </w:p>
    <w:p w:rsidR="00000000" w:rsidRDefault="000679AE">
      <w:pPr>
        <w:pStyle w:val="2Responses"/>
      </w:pPr>
      <w:r>
        <w:t>b.</w:t>
      </w:r>
      <w:r>
        <w:tab/>
        <w:t>Credit reports</w:t>
      </w:r>
    </w:p>
    <w:p w:rsidR="00000000" w:rsidRDefault="000679AE">
      <w:pPr>
        <w:pStyle w:val="2Responses"/>
      </w:pPr>
      <w:r>
        <w:t>c.</w:t>
      </w:r>
      <w:r>
        <w:tab/>
        <w:t>Financial statements</w:t>
      </w:r>
    </w:p>
    <w:p w:rsidR="00000000" w:rsidRDefault="000679AE">
      <w:pPr>
        <w:pStyle w:val="2Responses"/>
      </w:pPr>
      <w:r>
        <w:t>d.</w:t>
      </w:r>
      <w:r>
        <w:tab/>
        <w:t>Budgets</w:t>
      </w:r>
    </w:p>
    <w:p w:rsidR="00000000" w:rsidRDefault="000679AE" w:rsidP="0048786A">
      <w:pPr>
        <w:pStyle w:val="1Question"/>
      </w:pPr>
      <w:r>
        <w:rPr>
          <w:vertAlign w:val="superscript"/>
        </w:rPr>
        <w:t>s</w:t>
      </w:r>
      <w:r>
        <w:t>62.</w:t>
      </w:r>
      <w:r>
        <w:tab/>
        <w:t>All of the following are examples of internal reports except:</w:t>
      </w:r>
    </w:p>
    <w:p w:rsidR="00000000" w:rsidRDefault="000679AE">
      <w:pPr>
        <w:pStyle w:val="2Responses"/>
      </w:pPr>
      <w:r>
        <w:t>a.</w:t>
      </w:r>
      <w:r>
        <w:tab/>
        <w:t>Cash flow analyses</w:t>
      </w:r>
    </w:p>
    <w:p w:rsidR="00000000" w:rsidRDefault="000679AE">
      <w:pPr>
        <w:pStyle w:val="2Responses"/>
      </w:pPr>
      <w:r>
        <w:t>b.</w:t>
      </w:r>
      <w:r>
        <w:tab/>
        <w:t>News releases</w:t>
      </w:r>
    </w:p>
    <w:p w:rsidR="00000000" w:rsidRDefault="000679AE">
      <w:pPr>
        <w:pStyle w:val="2Responses"/>
      </w:pPr>
      <w:r>
        <w:t>c.</w:t>
      </w:r>
      <w:r>
        <w:tab/>
        <w:t>Analyses of supplier quality</w:t>
      </w:r>
    </w:p>
    <w:p w:rsidR="00000000" w:rsidRDefault="000679AE">
      <w:pPr>
        <w:pStyle w:val="2Responses"/>
      </w:pPr>
      <w:r>
        <w:t>d.</w:t>
      </w:r>
      <w:r>
        <w:tab/>
        <w:t>Product mix analyses</w:t>
      </w:r>
    </w:p>
    <w:p w:rsidR="00000000" w:rsidRDefault="000679AE" w:rsidP="0048786A">
      <w:pPr>
        <w:pStyle w:val="1Question"/>
      </w:pPr>
      <w:r>
        <w:rPr>
          <w:vertAlign w:val="superscript"/>
        </w:rPr>
        <w:t>s</w:t>
      </w:r>
      <w:r>
        <w:t>63.</w:t>
      </w:r>
      <w:r>
        <w:tab/>
        <w:t>If a manager is deciding whether to repair equipment or replace it, which of the followi</w:t>
      </w:r>
      <w:r>
        <w:t>ng is irrelevant to the decision?</w:t>
      </w:r>
    </w:p>
    <w:p w:rsidR="00000000" w:rsidRDefault="000679AE">
      <w:pPr>
        <w:pStyle w:val="2Responses"/>
      </w:pPr>
      <w:r>
        <w:t>a.</w:t>
      </w:r>
      <w:r>
        <w:tab/>
        <w:t>Cost of the repair</w:t>
      </w:r>
    </w:p>
    <w:p w:rsidR="00000000" w:rsidRDefault="000679AE">
      <w:pPr>
        <w:pStyle w:val="2Responses"/>
      </w:pPr>
      <w:r>
        <w:t>b.</w:t>
      </w:r>
      <w:r>
        <w:tab/>
        <w:t>Original cost of the equipment</w:t>
      </w:r>
    </w:p>
    <w:p w:rsidR="00000000" w:rsidRDefault="000679AE">
      <w:pPr>
        <w:pStyle w:val="2Responses"/>
      </w:pPr>
      <w:r>
        <w:t>c.</w:t>
      </w:r>
      <w:r>
        <w:tab/>
        <w:t>Warranty period for the repair</w:t>
      </w:r>
    </w:p>
    <w:p w:rsidR="00000000" w:rsidRDefault="000679AE">
      <w:pPr>
        <w:pStyle w:val="2Responses"/>
      </w:pPr>
      <w:r>
        <w:t>d.</w:t>
      </w:r>
      <w:r>
        <w:tab/>
        <w:t>Expected life of the equipment if it is not repaired</w:t>
      </w:r>
    </w:p>
    <w:p w:rsidR="00000000" w:rsidRDefault="000679AE" w:rsidP="0048786A">
      <w:pPr>
        <w:pStyle w:val="1Question"/>
      </w:pPr>
      <w:r>
        <w:rPr>
          <w:vertAlign w:val="superscript"/>
        </w:rPr>
        <w:t>s</w:t>
      </w:r>
      <w:r>
        <w:t>64.</w:t>
      </w:r>
      <w:r>
        <w:tab/>
        <w:t>Lori is deciding whether to go to school full-time at the local communi</w:t>
      </w:r>
      <w:r>
        <w:t>ty college or get a full time job. Which of the following is not relevant to her decision?</w:t>
      </w:r>
    </w:p>
    <w:p w:rsidR="00000000" w:rsidRDefault="000679AE">
      <w:pPr>
        <w:pStyle w:val="2Responses"/>
      </w:pPr>
      <w:r>
        <w:t>a.</w:t>
      </w:r>
      <w:r>
        <w:tab/>
        <w:t>Tuition costs</w:t>
      </w:r>
    </w:p>
    <w:p w:rsidR="00000000" w:rsidRDefault="000679AE">
      <w:pPr>
        <w:pStyle w:val="2Responses"/>
      </w:pPr>
      <w:r>
        <w:t>b.</w:t>
      </w:r>
      <w:r>
        <w:tab/>
        <w:t>Potential salary she could earn in a full-time job</w:t>
      </w:r>
    </w:p>
    <w:p w:rsidR="00000000" w:rsidRDefault="000679AE">
      <w:pPr>
        <w:pStyle w:val="2Responses"/>
      </w:pPr>
      <w:r>
        <w:t>c.</w:t>
      </w:r>
      <w:r>
        <w:tab/>
        <w:t>Cost of books</w:t>
      </w:r>
    </w:p>
    <w:p w:rsidR="00000000" w:rsidRDefault="000679AE">
      <w:pPr>
        <w:pStyle w:val="2Responses"/>
      </w:pPr>
      <w:r>
        <w:t>d.</w:t>
      </w:r>
      <w:r>
        <w:tab/>
        <w:t>Monthly rent on her apartment</w:t>
      </w:r>
    </w:p>
    <w:p w:rsidR="00000000" w:rsidRDefault="000679AE" w:rsidP="0048786A">
      <w:pPr>
        <w:pStyle w:val="1Question"/>
      </w:pPr>
      <w:r>
        <w:rPr>
          <w:vertAlign w:val="superscript"/>
        </w:rPr>
        <w:t>s</w:t>
      </w:r>
      <w:r>
        <w:t>65.</w:t>
      </w:r>
      <w:r>
        <w:tab/>
        <w:t>Relevant cash flows are</w:t>
      </w:r>
    </w:p>
    <w:p w:rsidR="00000000" w:rsidRDefault="000679AE">
      <w:pPr>
        <w:pStyle w:val="2Responses"/>
      </w:pPr>
      <w:r>
        <w:t xml:space="preserve">a. </w:t>
      </w:r>
      <w:r>
        <w:tab/>
        <w:t>Unavoidable</w:t>
      </w:r>
    </w:p>
    <w:p w:rsidR="00000000" w:rsidRDefault="000679AE">
      <w:pPr>
        <w:pStyle w:val="2Responses"/>
      </w:pPr>
      <w:r>
        <w:t>b.</w:t>
      </w:r>
      <w:r>
        <w:tab/>
        <w:t>Incremental cash flows</w:t>
      </w:r>
    </w:p>
    <w:p w:rsidR="00000000" w:rsidRDefault="000679AE">
      <w:pPr>
        <w:pStyle w:val="2Responses"/>
      </w:pPr>
      <w:r>
        <w:t>c.</w:t>
      </w:r>
      <w:r>
        <w:tab/>
        <w:t>Constant across alternatives</w:t>
      </w:r>
    </w:p>
    <w:p w:rsidR="00000000" w:rsidRDefault="000679AE">
      <w:pPr>
        <w:pStyle w:val="2Responses"/>
      </w:pPr>
      <w:r>
        <w:t>d.</w:t>
      </w:r>
      <w:r>
        <w:tab/>
        <w:t>Those that occurred in the past</w:t>
      </w:r>
    </w:p>
    <w:p w:rsidR="00000000" w:rsidRDefault="000679AE" w:rsidP="0048786A">
      <w:pPr>
        <w:pStyle w:val="1Question"/>
      </w:pPr>
      <w:r>
        <w:rPr>
          <w:vertAlign w:val="superscript"/>
        </w:rPr>
        <w:t>s</w:t>
      </w:r>
      <w:r>
        <w:t>66.</w:t>
      </w:r>
      <w:r>
        <w:tab/>
        <w:t>Which of the following is not one of the steps in ethical decision making?</w:t>
      </w:r>
    </w:p>
    <w:p w:rsidR="00000000" w:rsidRDefault="000679AE">
      <w:pPr>
        <w:pStyle w:val="2Responses"/>
      </w:pPr>
      <w:r>
        <w:t>a.</w:t>
      </w:r>
      <w:r>
        <w:tab/>
        <w:t>Identify the ways you might get caught doing something unethical</w:t>
      </w:r>
    </w:p>
    <w:p w:rsidR="00000000" w:rsidRDefault="000679AE">
      <w:pPr>
        <w:pStyle w:val="2Responses"/>
      </w:pPr>
      <w:r>
        <w:t>b.</w:t>
      </w:r>
      <w:r>
        <w:tab/>
        <w:t>Identify th</w:t>
      </w:r>
      <w:r>
        <w:t>e stakeholders to the decision</w:t>
      </w:r>
    </w:p>
    <w:p w:rsidR="00000000" w:rsidRDefault="000679AE">
      <w:pPr>
        <w:pStyle w:val="2Responses"/>
      </w:pPr>
      <w:r>
        <w:t>c.</w:t>
      </w:r>
      <w:r>
        <w:tab/>
        <w:t>Identify the ethical dilemma</w:t>
      </w:r>
    </w:p>
    <w:p w:rsidR="00000000" w:rsidRDefault="000679AE">
      <w:pPr>
        <w:pStyle w:val="2Responses"/>
      </w:pPr>
      <w:r>
        <w:t>d.</w:t>
      </w:r>
      <w:r>
        <w:tab/>
        <w:t>Identify the effects of the decision on the stakeholders</w:t>
      </w:r>
    </w:p>
    <w:p w:rsidR="00000000" w:rsidRDefault="000679AE" w:rsidP="0048786A">
      <w:pPr>
        <w:pStyle w:val="1Question"/>
      </w:pPr>
      <w:r>
        <w:rPr>
          <w:vertAlign w:val="superscript"/>
        </w:rPr>
        <w:t>s</w:t>
      </w:r>
      <w:r>
        <w:t>67.</w:t>
      </w:r>
      <w:r>
        <w:tab/>
        <w:t xml:space="preserve">Which of the following statements is </w:t>
      </w:r>
      <w:r>
        <w:rPr>
          <w:b/>
        </w:rPr>
        <w:t>false</w:t>
      </w:r>
      <w:r>
        <w:t>?</w:t>
      </w:r>
    </w:p>
    <w:p w:rsidR="00000000" w:rsidRDefault="000679AE">
      <w:pPr>
        <w:pStyle w:val="2Responses"/>
      </w:pPr>
      <w:r>
        <w:t>a.</w:t>
      </w:r>
      <w:r>
        <w:tab/>
        <w:t>Strategic cost management focuses on reducing costs as well as strengthening an o</w:t>
      </w:r>
      <w:r>
        <w:t>rganization’s strategic position</w:t>
      </w:r>
    </w:p>
    <w:p w:rsidR="00000000" w:rsidRDefault="000679AE">
      <w:pPr>
        <w:pStyle w:val="2Responses"/>
      </w:pPr>
      <w:r>
        <w:t>b.</w:t>
      </w:r>
      <w:r>
        <w:tab/>
        <w:t>The balanced scorecard is a formalized approach to strategic cost management</w:t>
      </w:r>
    </w:p>
    <w:p w:rsidR="00000000" w:rsidRDefault="000679AE">
      <w:pPr>
        <w:pStyle w:val="2Responses"/>
      </w:pPr>
      <w:r>
        <w:t>c.</w:t>
      </w:r>
      <w:r>
        <w:tab/>
        <w:t>The balanced scorecard may include both financial and nonfinancial measures</w:t>
      </w:r>
    </w:p>
    <w:p w:rsidR="00000000" w:rsidRDefault="000679AE">
      <w:pPr>
        <w:pStyle w:val="2Responses"/>
      </w:pPr>
      <w:r>
        <w:t>d.</w:t>
      </w:r>
      <w:r>
        <w:tab/>
        <w:t>Cost accounting information used for strategic cost managemen</w:t>
      </w:r>
      <w:r>
        <w:t>t includes only measures of costs</w:t>
      </w:r>
    </w:p>
    <w:p w:rsidR="00000000" w:rsidRDefault="000679AE">
      <w:pPr>
        <w:tabs>
          <w:tab w:val="left" w:pos="1170"/>
        </w:tabs>
        <w:ind w:left="1170" w:hanging="1080"/>
      </w:pPr>
    </w:p>
    <w:p w:rsidR="00000000" w:rsidRDefault="000679AE">
      <w:pPr>
        <w:tabs>
          <w:tab w:val="left" w:pos="1170"/>
        </w:tabs>
        <w:ind w:left="1170" w:hanging="1080"/>
      </w:pPr>
    </w:p>
    <w:p w:rsidR="00000000" w:rsidRDefault="000679AE">
      <w:pPr>
        <w:rPr>
          <w:b/>
          <w:sz w:val="28"/>
          <w:u w:val="single"/>
        </w:rPr>
      </w:pPr>
      <w:r>
        <w:rPr>
          <w:b/>
          <w:sz w:val="28"/>
          <w:u w:val="single"/>
        </w:rPr>
        <w:br w:type="page"/>
      </w:r>
      <w:commentRangeStart w:id="504"/>
      <w:r>
        <w:rPr>
          <w:b/>
          <w:sz w:val="28"/>
          <w:u w:val="single"/>
        </w:rPr>
        <w:lastRenderedPageBreak/>
        <w:t>Multiple Choice from Web Quizzes (Available on Student Web Site)</w:t>
      </w:r>
      <w:commentRangeEnd w:id="504"/>
      <w:r w:rsidR="001F496F">
        <w:rPr>
          <w:rStyle w:val="CommentReference"/>
        </w:rPr>
        <w:commentReference w:id="504"/>
      </w:r>
    </w:p>
    <w:p w:rsidR="00000000" w:rsidRDefault="000679AE" w:rsidP="0048786A">
      <w:pPr>
        <w:pStyle w:val="1Question"/>
      </w:pPr>
      <w:r>
        <w:rPr>
          <w:vertAlign w:val="superscript"/>
        </w:rPr>
        <w:t>w</w:t>
      </w:r>
      <w:r>
        <w:t>68.</w:t>
      </w:r>
      <w:r>
        <w:tab/>
        <w:t>An internal report is</w:t>
      </w:r>
    </w:p>
    <w:p w:rsidR="00000000" w:rsidRDefault="000679AE">
      <w:pPr>
        <w:pStyle w:val="2Responses"/>
      </w:pPr>
      <w:r>
        <w:t>a.</w:t>
      </w:r>
      <w:r>
        <w:tab/>
        <w:t>Used for decision making primarily inside the organization</w:t>
      </w:r>
    </w:p>
    <w:p w:rsidR="00000000" w:rsidRDefault="000679AE">
      <w:pPr>
        <w:pStyle w:val="2Responses"/>
      </w:pPr>
      <w:r>
        <w:t>b.</w:t>
      </w:r>
      <w:r>
        <w:tab/>
        <w:t>Used for decision making primarily outside the organization</w:t>
      </w:r>
    </w:p>
    <w:p w:rsidR="00000000" w:rsidRDefault="000679AE">
      <w:pPr>
        <w:pStyle w:val="2Responses"/>
      </w:pPr>
      <w:r>
        <w:t>c.</w:t>
      </w:r>
      <w:r>
        <w:tab/>
        <w:t>Used to explain new personnel policies</w:t>
      </w:r>
    </w:p>
    <w:p w:rsidR="00000000" w:rsidRDefault="000679AE">
      <w:pPr>
        <w:pStyle w:val="2Responses"/>
      </w:pPr>
      <w:r>
        <w:t>d.</w:t>
      </w:r>
      <w:r>
        <w:tab/>
        <w:t>Used by financial analysts</w:t>
      </w:r>
    </w:p>
    <w:p w:rsidR="00000000" w:rsidRDefault="000679AE" w:rsidP="0048786A">
      <w:pPr>
        <w:pStyle w:val="1Question"/>
      </w:pPr>
      <w:r>
        <w:rPr>
          <w:vertAlign w:val="superscript"/>
        </w:rPr>
        <w:t>w</w:t>
      </w:r>
      <w:r>
        <w:t>69.</w:t>
      </w:r>
      <w:r>
        <w:tab/>
        <w:t>Cost accounting is all of the following except</w:t>
      </w:r>
    </w:p>
    <w:p w:rsidR="00000000" w:rsidRDefault="000679AE">
      <w:pPr>
        <w:pStyle w:val="2Responses"/>
      </w:pPr>
      <w:r>
        <w:t>a.</w:t>
      </w:r>
      <w:r>
        <w:tab/>
        <w:t>A process of gathering and summarizing information</w:t>
      </w:r>
    </w:p>
    <w:p w:rsidR="00000000" w:rsidRDefault="000679AE">
      <w:pPr>
        <w:pStyle w:val="2Responses"/>
      </w:pPr>
      <w:r>
        <w:t>b.</w:t>
      </w:r>
      <w:r>
        <w:tab/>
        <w:t>Preparing employee evaluation reports</w:t>
      </w:r>
    </w:p>
    <w:p w:rsidR="00000000" w:rsidRDefault="000679AE">
      <w:pPr>
        <w:pStyle w:val="2Responses"/>
      </w:pPr>
      <w:r>
        <w:t>c.</w:t>
      </w:r>
      <w:r>
        <w:tab/>
        <w:t>Preparing information for internal r</w:t>
      </w:r>
      <w:r>
        <w:t>eporting and decision making</w:t>
      </w:r>
    </w:p>
    <w:p w:rsidR="00000000" w:rsidRDefault="000679AE">
      <w:pPr>
        <w:pStyle w:val="2Responses"/>
      </w:pPr>
      <w:r>
        <w:t>d.</w:t>
      </w:r>
      <w:r>
        <w:tab/>
        <w:t>Preparing information used in financial statements</w:t>
      </w:r>
    </w:p>
    <w:p w:rsidR="00000000" w:rsidRDefault="000679AE" w:rsidP="0048786A">
      <w:pPr>
        <w:pStyle w:val="1Question"/>
      </w:pPr>
      <w:r>
        <w:rPr>
          <w:vertAlign w:val="superscript"/>
        </w:rPr>
        <w:t>w</w:t>
      </w:r>
      <w:r>
        <w:t>70.</w:t>
      </w:r>
      <w:r>
        <w:tab/>
        <w:t>Financial accounting is all of the following except</w:t>
      </w:r>
    </w:p>
    <w:p w:rsidR="00000000" w:rsidRDefault="000679AE">
      <w:pPr>
        <w:pStyle w:val="2Responses"/>
      </w:pPr>
      <w:r>
        <w:t>a.</w:t>
      </w:r>
      <w:r>
        <w:tab/>
        <w:t>A process of gathering and summarizing information primarily for external reports</w:t>
      </w:r>
    </w:p>
    <w:p w:rsidR="00000000" w:rsidRDefault="000679AE">
      <w:pPr>
        <w:pStyle w:val="2Responses"/>
      </w:pPr>
      <w:r>
        <w:t>b.</w:t>
      </w:r>
      <w:r>
        <w:tab/>
        <w:t>Preparing financial statemen</w:t>
      </w:r>
      <w:r>
        <w:t>ts according to Generally Accepted Accounting   Principles</w:t>
      </w:r>
    </w:p>
    <w:p w:rsidR="00000000" w:rsidRDefault="000679AE">
      <w:pPr>
        <w:pStyle w:val="2Responses"/>
      </w:pPr>
      <w:r>
        <w:t>c.</w:t>
      </w:r>
      <w:r>
        <w:tab/>
        <w:t>Information used by shareholders, creditors, and regulators for decision making</w:t>
      </w:r>
    </w:p>
    <w:p w:rsidR="00000000" w:rsidRDefault="000679AE">
      <w:pPr>
        <w:pStyle w:val="2Responses"/>
      </w:pPr>
      <w:r>
        <w:t>d.</w:t>
      </w:r>
      <w:r>
        <w:tab/>
        <w:t>Preparing information for internal reporting and decision making</w:t>
      </w:r>
    </w:p>
    <w:p w:rsidR="00000000" w:rsidRDefault="000679AE" w:rsidP="0048786A">
      <w:pPr>
        <w:pStyle w:val="1Question"/>
      </w:pPr>
      <w:r>
        <w:rPr>
          <w:vertAlign w:val="superscript"/>
        </w:rPr>
        <w:t>w</w:t>
      </w:r>
      <w:r>
        <w:t>71.</w:t>
      </w:r>
      <w:r>
        <w:tab/>
        <w:t>Decision quality can best be increased by</w:t>
      </w:r>
    </w:p>
    <w:p w:rsidR="00000000" w:rsidRDefault="000679AE">
      <w:pPr>
        <w:pStyle w:val="2Responses"/>
      </w:pPr>
      <w:r>
        <w:t>a.</w:t>
      </w:r>
      <w:r>
        <w:tab/>
        <w:t>Thinking harder</w:t>
      </w:r>
    </w:p>
    <w:p w:rsidR="00000000" w:rsidRDefault="000679AE">
      <w:pPr>
        <w:pStyle w:val="2Responses"/>
      </w:pPr>
      <w:r>
        <w:t>b.</w:t>
      </w:r>
      <w:r>
        <w:tab/>
        <w:t>Controlling for bias and uncertainties</w:t>
      </w:r>
    </w:p>
    <w:p w:rsidR="00000000" w:rsidRDefault="000679AE">
      <w:pPr>
        <w:pStyle w:val="2Responses"/>
      </w:pPr>
      <w:r>
        <w:t>c.</w:t>
      </w:r>
      <w:r>
        <w:tab/>
        <w:t>Asking an expert for help</w:t>
      </w:r>
    </w:p>
    <w:p w:rsidR="00000000" w:rsidRDefault="000679AE">
      <w:pPr>
        <w:pStyle w:val="2Responses"/>
      </w:pPr>
      <w:r>
        <w:t>d.</w:t>
      </w:r>
      <w:r>
        <w:tab/>
        <w:t>Using the most current technology</w:t>
      </w:r>
    </w:p>
    <w:p w:rsidR="00000000" w:rsidRDefault="000679AE" w:rsidP="0048786A">
      <w:pPr>
        <w:pStyle w:val="1Question"/>
      </w:pPr>
      <w:r>
        <w:rPr>
          <w:vertAlign w:val="superscript"/>
        </w:rPr>
        <w:t>w</w:t>
      </w:r>
      <w:r>
        <w:t>72.</w:t>
      </w:r>
      <w:r>
        <w:tab/>
        <w:t>Biases are</w:t>
      </w:r>
    </w:p>
    <w:p w:rsidR="00000000" w:rsidRDefault="000679AE">
      <w:pPr>
        <w:pStyle w:val="2Responses"/>
      </w:pPr>
      <w:r>
        <w:t>a.</w:t>
      </w:r>
      <w:r>
        <w:tab/>
        <w:t>Necessary for decision making</w:t>
      </w:r>
    </w:p>
    <w:p w:rsidR="00000000" w:rsidRDefault="000679AE">
      <w:pPr>
        <w:pStyle w:val="2Responses"/>
      </w:pPr>
      <w:r>
        <w:t>b.</w:t>
      </w:r>
      <w:r>
        <w:tab/>
        <w:t>Expert opinions</w:t>
      </w:r>
    </w:p>
    <w:p w:rsidR="00000000" w:rsidRDefault="000679AE">
      <w:pPr>
        <w:pStyle w:val="2Responses"/>
      </w:pPr>
      <w:r>
        <w:t>c.</w:t>
      </w:r>
      <w:r>
        <w:tab/>
        <w:t>Ideas that are adopted without careful thought</w:t>
      </w:r>
    </w:p>
    <w:p w:rsidR="00000000" w:rsidRDefault="000679AE">
      <w:pPr>
        <w:pStyle w:val="2Responses"/>
      </w:pPr>
      <w:r>
        <w:t>d.</w:t>
      </w:r>
      <w:r>
        <w:tab/>
        <w:t xml:space="preserve">Always </w:t>
      </w:r>
      <w:r>
        <w:t>part of decision making</w:t>
      </w:r>
    </w:p>
    <w:p w:rsidR="00000000" w:rsidRDefault="000679AE" w:rsidP="0048786A">
      <w:pPr>
        <w:pStyle w:val="1Question"/>
      </w:pPr>
      <w:r>
        <w:rPr>
          <w:vertAlign w:val="superscript"/>
        </w:rPr>
        <w:t>w</w:t>
      </w:r>
      <w:r>
        <w:t>73.</w:t>
      </w:r>
      <w:r>
        <w:tab/>
        <w:t>Uncertainties are</w:t>
      </w:r>
    </w:p>
    <w:p w:rsidR="00000000" w:rsidRDefault="000679AE">
      <w:pPr>
        <w:pStyle w:val="2Responses"/>
      </w:pPr>
      <w:r>
        <w:t>a.</w:t>
      </w:r>
      <w:r>
        <w:tab/>
        <w:t>Issues about which we have doubt</w:t>
      </w:r>
    </w:p>
    <w:p w:rsidR="00000000" w:rsidRDefault="000679AE">
      <w:pPr>
        <w:pStyle w:val="2Responses"/>
      </w:pPr>
      <w:r>
        <w:t>b.</w:t>
      </w:r>
      <w:r>
        <w:tab/>
        <w:t>Foreseeable factors</w:t>
      </w:r>
    </w:p>
    <w:p w:rsidR="00000000" w:rsidRDefault="000679AE">
      <w:pPr>
        <w:pStyle w:val="2Responses"/>
      </w:pPr>
      <w:r>
        <w:t>c.</w:t>
      </w:r>
      <w:r>
        <w:tab/>
        <w:t>Not usually part of decision making</w:t>
      </w:r>
    </w:p>
    <w:p w:rsidR="00000000" w:rsidRDefault="000679AE">
      <w:pPr>
        <w:pStyle w:val="2Responses"/>
      </w:pPr>
      <w:r>
        <w:t>d.</w:t>
      </w:r>
      <w:r>
        <w:tab/>
        <w:t>Biased information</w:t>
      </w:r>
    </w:p>
    <w:p w:rsidR="00000000" w:rsidRDefault="000679AE" w:rsidP="0048786A">
      <w:pPr>
        <w:pStyle w:val="1Question"/>
      </w:pPr>
      <w:r>
        <w:rPr>
          <w:vertAlign w:val="superscript"/>
        </w:rPr>
        <w:t>w</w:t>
      </w:r>
      <w:r>
        <w:t xml:space="preserve">74.  </w:t>
      </w:r>
      <w:r>
        <w:tab/>
        <w:t>Relevant information</w:t>
      </w:r>
    </w:p>
    <w:p w:rsidR="00000000" w:rsidRDefault="000679AE">
      <w:pPr>
        <w:pStyle w:val="2Responses"/>
      </w:pPr>
      <w:r>
        <w:t>a.</w:t>
      </w:r>
      <w:r>
        <w:tab/>
        <w:t>Plays no part in decision making</w:t>
      </w:r>
    </w:p>
    <w:p w:rsidR="00000000" w:rsidRDefault="000679AE">
      <w:pPr>
        <w:pStyle w:val="2Responses"/>
      </w:pPr>
      <w:r>
        <w:t>b.</w:t>
      </w:r>
      <w:r>
        <w:tab/>
        <w:t>Varies with the action</w:t>
      </w:r>
      <w:r>
        <w:t xml:space="preserve"> taken</w:t>
      </w:r>
    </w:p>
    <w:p w:rsidR="00000000" w:rsidRDefault="000679AE">
      <w:pPr>
        <w:pStyle w:val="2Responses"/>
      </w:pPr>
      <w:r>
        <w:t>c.</w:t>
      </w:r>
      <w:r>
        <w:tab/>
        <w:t>Must be based on the opinion of experts</w:t>
      </w:r>
    </w:p>
    <w:p w:rsidR="00000000" w:rsidRDefault="000679AE">
      <w:pPr>
        <w:pStyle w:val="2Responses"/>
      </w:pPr>
      <w:r>
        <w:t>d.</w:t>
      </w:r>
      <w:r>
        <w:tab/>
        <w:t>Is the same as unavoidable cash flows</w:t>
      </w:r>
    </w:p>
    <w:p w:rsidR="00000000" w:rsidRDefault="000679AE" w:rsidP="0048786A">
      <w:pPr>
        <w:pStyle w:val="1Question"/>
      </w:pPr>
      <w:r>
        <w:rPr>
          <w:vertAlign w:val="superscript"/>
        </w:rPr>
        <w:t>w</w:t>
      </w:r>
      <w:r>
        <w:t>75.</w:t>
      </w:r>
      <w:r>
        <w:tab/>
        <w:t>Avoidable cash flows are</w:t>
      </w:r>
    </w:p>
    <w:p w:rsidR="00000000" w:rsidRDefault="000679AE">
      <w:pPr>
        <w:pStyle w:val="2Responses"/>
      </w:pPr>
      <w:r>
        <w:t>a.</w:t>
      </w:r>
      <w:r>
        <w:tab/>
        <w:t>Usually relevant to a decision</w:t>
      </w:r>
    </w:p>
    <w:p w:rsidR="00000000" w:rsidRDefault="000679AE">
      <w:pPr>
        <w:pStyle w:val="2Responses"/>
      </w:pPr>
      <w:r>
        <w:t>b.</w:t>
      </w:r>
      <w:r>
        <w:tab/>
        <w:t>Cash flows that are incurred no matter which action is taken</w:t>
      </w:r>
    </w:p>
    <w:p w:rsidR="00000000" w:rsidRDefault="000679AE">
      <w:pPr>
        <w:pStyle w:val="2Responses"/>
      </w:pPr>
      <w:r>
        <w:t>c.</w:t>
      </w:r>
      <w:r>
        <w:tab/>
        <w:t>Ignored in decision making</w:t>
      </w:r>
    </w:p>
    <w:p w:rsidR="00000000" w:rsidRDefault="000679AE">
      <w:pPr>
        <w:pStyle w:val="2Responses"/>
      </w:pPr>
      <w:r>
        <w:t>d.</w:t>
      </w:r>
      <w:r>
        <w:tab/>
        <w:t xml:space="preserve">Are </w:t>
      </w:r>
      <w:r>
        <w:t>the same as irrelevant cash flows</w:t>
      </w:r>
    </w:p>
    <w:p w:rsidR="00000000" w:rsidRDefault="000679AE" w:rsidP="0048786A">
      <w:pPr>
        <w:pStyle w:val="1Question"/>
      </w:pPr>
      <w:r>
        <w:rPr>
          <w:vertAlign w:val="superscript"/>
        </w:rPr>
        <w:t>w</w:t>
      </w:r>
      <w:r>
        <w:t>76.</w:t>
      </w:r>
      <w:r>
        <w:tab/>
        <w:t>Ethical decision making</w:t>
      </w:r>
    </w:p>
    <w:p w:rsidR="00000000" w:rsidRDefault="000679AE">
      <w:pPr>
        <w:pStyle w:val="2Responses"/>
      </w:pPr>
      <w:r>
        <w:t>a.</w:t>
      </w:r>
      <w:r>
        <w:tab/>
        <w:t>Does not include ongoing improvement</w:t>
      </w:r>
    </w:p>
    <w:p w:rsidR="00000000" w:rsidRDefault="000679AE">
      <w:pPr>
        <w:pStyle w:val="2Responses"/>
      </w:pPr>
      <w:r>
        <w:t>b.</w:t>
      </w:r>
      <w:r>
        <w:tab/>
        <w:t>Considers the well-being of those affected by the decision</w:t>
      </w:r>
    </w:p>
    <w:p w:rsidR="00000000" w:rsidRDefault="000679AE">
      <w:pPr>
        <w:pStyle w:val="2Responses"/>
      </w:pPr>
      <w:r>
        <w:t>c.</w:t>
      </w:r>
      <w:r>
        <w:tab/>
        <w:t>Has little to do with professional reputation</w:t>
      </w:r>
    </w:p>
    <w:p w:rsidR="00000000" w:rsidRDefault="000679AE">
      <w:pPr>
        <w:pStyle w:val="2Responses"/>
      </w:pPr>
      <w:r>
        <w:t>d.</w:t>
      </w:r>
      <w:r>
        <w:tab/>
        <w:t>Is not important for accountants</w:t>
      </w:r>
    </w:p>
    <w:p w:rsidR="00000000" w:rsidRDefault="000679AE" w:rsidP="0048786A">
      <w:pPr>
        <w:pStyle w:val="1Question"/>
      </w:pPr>
      <w:r>
        <w:rPr>
          <w:vertAlign w:val="superscript"/>
        </w:rPr>
        <w:br w:type="page"/>
      </w:r>
      <w:r>
        <w:rPr>
          <w:vertAlign w:val="superscript"/>
        </w:rPr>
        <w:lastRenderedPageBreak/>
        <w:t>w</w:t>
      </w:r>
      <w:r>
        <w:t>77.</w:t>
      </w:r>
      <w:r>
        <w:tab/>
      </w:r>
      <w:r>
        <w:t>The incremental cash flow approach</w:t>
      </w:r>
    </w:p>
    <w:p w:rsidR="00000000" w:rsidRDefault="000679AE">
      <w:pPr>
        <w:pStyle w:val="2Responses"/>
      </w:pPr>
      <w:r>
        <w:t>a.</w:t>
      </w:r>
      <w:r>
        <w:tab/>
        <w:t>Analyzes the additional cash inflows and outflows for a specific decision</w:t>
      </w:r>
    </w:p>
    <w:p w:rsidR="00000000" w:rsidRDefault="000679AE">
      <w:pPr>
        <w:pStyle w:val="2Responses"/>
      </w:pPr>
      <w:r>
        <w:t>b.</w:t>
      </w:r>
      <w:r>
        <w:tab/>
        <w:t>Is not useful for decision making</w:t>
      </w:r>
    </w:p>
    <w:p w:rsidR="00000000" w:rsidRDefault="000679AE">
      <w:pPr>
        <w:pStyle w:val="2Responses"/>
      </w:pPr>
      <w:r>
        <w:t>c.</w:t>
      </w:r>
      <w:r>
        <w:tab/>
        <w:t>Is a search for as many cash flows as possible so they can all be used in decision-making.</w:t>
      </w:r>
    </w:p>
    <w:p w:rsidR="00000000" w:rsidRDefault="000679AE">
      <w:pPr>
        <w:pStyle w:val="2Responses"/>
      </w:pPr>
      <w:r>
        <w:t>d.</w:t>
      </w:r>
      <w:r>
        <w:tab/>
        <w:t>Includes u</w:t>
      </w:r>
      <w:r>
        <w:t>navoidable cash flows</w:t>
      </w:r>
    </w:p>
    <w:p w:rsidR="00000000" w:rsidRDefault="000679AE" w:rsidP="0048786A">
      <w:pPr>
        <w:pStyle w:val="1Question"/>
      </w:pPr>
      <w:r>
        <w:rPr>
          <w:vertAlign w:val="superscript"/>
        </w:rPr>
        <w:t>w</w:t>
      </w:r>
      <w:r>
        <w:t>78.</w:t>
      </w:r>
      <w:r>
        <w:tab/>
        <w:t>Strategic cost management focuses on all of the following except</w:t>
      </w:r>
    </w:p>
    <w:p w:rsidR="00000000" w:rsidRDefault="000679AE">
      <w:pPr>
        <w:pStyle w:val="2Responses"/>
      </w:pPr>
      <w:r>
        <w:t>a.</w:t>
      </w:r>
      <w:r>
        <w:tab/>
        <w:t>Strengthening an organization’s strategic position.</w:t>
      </w:r>
    </w:p>
    <w:p w:rsidR="00000000" w:rsidRDefault="000679AE">
      <w:pPr>
        <w:pStyle w:val="2Responses"/>
      </w:pPr>
      <w:r>
        <w:t>b.</w:t>
      </w:r>
      <w:r>
        <w:tab/>
        <w:t>Reducing costs</w:t>
      </w:r>
    </w:p>
    <w:p w:rsidR="00000000" w:rsidRDefault="000679AE">
      <w:pPr>
        <w:pStyle w:val="2Responses"/>
      </w:pPr>
      <w:r>
        <w:t>c.</w:t>
      </w:r>
      <w:r>
        <w:tab/>
        <w:t>Both financial and non-financial measures</w:t>
      </w:r>
    </w:p>
    <w:p w:rsidR="00000000" w:rsidRDefault="000679AE">
      <w:pPr>
        <w:pStyle w:val="2Responses"/>
      </w:pPr>
      <w:r>
        <w:t>d.</w:t>
      </w:r>
      <w:r>
        <w:tab/>
        <w:t>Producing financial statements</w:t>
      </w:r>
    </w:p>
    <w:p w:rsidR="00000000" w:rsidRDefault="000679AE" w:rsidP="0048786A">
      <w:pPr>
        <w:pStyle w:val="1Question"/>
      </w:pPr>
      <w:r>
        <w:rPr>
          <w:vertAlign w:val="superscript"/>
        </w:rPr>
        <w:t>w</w:t>
      </w:r>
      <w:r>
        <w:t>79.</w:t>
      </w:r>
      <w:r>
        <w:tab/>
        <w:t>Informa</w:t>
      </w:r>
      <w:r>
        <w:t>tion for decision making</w:t>
      </w:r>
    </w:p>
    <w:p w:rsidR="00000000" w:rsidRDefault="000679AE">
      <w:pPr>
        <w:pStyle w:val="2Responses"/>
      </w:pPr>
      <w:r>
        <w:t>a.</w:t>
      </w:r>
      <w:r>
        <w:tab/>
        <w:t>Is only produced inside an organization.</w:t>
      </w:r>
    </w:p>
    <w:p w:rsidR="00000000" w:rsidRDefault="000679AE">
      <w:pPr>
        <w:pStyle w:val="2Responses"/>
      </w:pPr>
      <w:r>
        <w:t>b.</w:t>
      </w:r>
      <w:r>
        <w:tab/>
        <w:t>Includes estimates and predictions</w:t>
      </w:r>
    </w:p>
    <w:p w:rsidR="00000000" w:rsidRDefault="000679AE">
      <w:pPr>
        <w:pStyle w:val="2Responses"/>
      </w:pPr>
      <w:r>
        <w:t>c.</w:t>
      </w:r>
      <w:r>
        <w:tab/>
        <w:t>Ensures certainty in the decision making process</w:t>
      </w:r>
    </w:p>
    <w:p w:rsidR="00000000" w:rsidRDefault="000679AE">
      <w:pPr>
        <w:pStyle w:val="2Responses"/>
      </w:pPr>
      <w:r>
        <w:t>d.</w:t>
      </w:r>
      <w:r>
        <w:tab/>
        <w:t>Is easy to identify</w:t>
      </w:r>
    </w:p>
    <w:p w:rsidR="00000000" w:rsidRDefault="000679AE" w:rsidP="0048786A">
      <w:pPr>
        <w:pStyle w:val="1Question"/>
      </w:pPr>
      <w:r>
        <w:rPr>
          <w:vertAlign w:val="superscript"/>
        </w:rPr>
        <w:t>w</w:t>
      </w:r>
      <w:r>
        <w:t xml:space="preserve">80. </w:t>
      </w:r>
      <w:r>
        <w:tab/>
        <w:t>Cost accounting differs from financial accounting in that cost accou</w:t>
      </w:r>
      <w:r>
        <w:t>nting is</w:t>
      </w:r>
    </w:p>
    <w:p w:rsidR="00000000" w:rsidRDefault="000679AE">
      <w:pPr>
        <w:pStyle w:val="2Responses"/>
      </w:pPr>
      <w:r>
        <w:t>a.</w:t>
      </w:r>
      <w:r>
        <w:tab/>
        <w:t>Primarily concerned with income determination</w:t>
      </w:r>
    </w:p>
    <w:p w:rsidR="00000000" w:rsidRDefault="000679AE">
      <w:pPr>
        <w:pStyle w:val="2Responses"/>
      </w:pPr>
      <w:r>
        <w:t>b.</w:t>
      </w:r>
      <w:r>
        <w:tab/>
        <w:t xml:space="preserve">Relied on for analyzing and implementing internal decisions </w:t>
      </w:r>
    </w:p>
    <w:p w:rsidR="00000000" w:rsidRDefault="000679AE">
      <w:pPr>
        <w:pStyle w:val="2Responses"/>
      </w:pPr>
      <w:r>
        <w:t>c.</w:t>
      </w:r>
      <w:r>
        <w:tab/>
        <w:t>Focused only on qualitative information</w:t>
      </w:r>
    </w:p>
    <w:p w:rsidR="00000000" w:rsidRDefault="000679AE">
      <w:pPr>
        <w:pStyle w:val="2Responses"/>
      </w:pPr>
      <w:r>
        <w:t>d.</w:t>
      </w:r>
      <w:r>
        <w:tab/>
        <w:t>Primarily concerned with external reporting</w:t>
      </w:r>
    </w:p>
    <w:p w:rsidR="00000000" w:rsidRDefault="000679AE" w:rsidP="0048786A">
      <w:pPr>
        <w:pStyle w:val="1Question"/>
      </w:pPr>
      <w:r>
        <w:rPr>
          <w:vertAlign w:val="superscript"/>
        </w:rPr>
        <w:t>w</w:t>
      </w:r>
      <w:r>
        <w:t>81.</w:t>
      </w:r>
      <w:r>
        <w:tab/>
        <w:t>Tom is gathering information about buyi</w:t>
      </w:r>
      <w:r>
        <w:t>ng a new car to replace his existing car.  The following items are irrelevant</w:t>
      </w:r>
    </w:p>
    <w:p w:rsidR="00000000" w:rsidRDefault="000679AE">
      <w:pPr>
        <w:pStyle w:val="2Responses"/>
      </w:pPr>
      <w:r>
        <w:t>a.</w:t>
      </w:r>
      <w:r>
        <w:tab/>
        <w:t>The purchase price of the new car</w:t>
      </w:r>
    </w:p>
    <w:p w:rsidR="00000000" w:rsidRDefault="000679AE">
      <w:pPr>
        <w:pStyle w:val="2Responses"/>
      </w:pPr>
      <w:r>
        <w:t>b.</w:t>
      </w:r>
      <w:r>
        <w:tab/>
        <w:t>The gasoline mileage of the new car</w:t>
      </w:r>
    </w:p>
    <w:p w:rsidR="00000000" w:rsidRDefault="000679AE">
      <w:pPr>
        <w:pStyle w:val="2Responses"/>
      </w:pPr>
      <w:r>
        <w:t>c.</w:t>
      </w:r>
      <w:r>
        <w:tab/>
        <w:t>The cost of parking at the university</w:t>
      </w:r>
    </w:p>
    <w:p w:rsidR="00000000" w:rsidRDefault="000679AE">
      <w:pPr>
        <w:pStyle w:val="2Responses"/>
      </w:pPr>
      <w:r>
        <w:t>d.</w:t>
      </w:r>
      <w:r>
        <w:tab/>
        <w:t>The money Tom will receive for selling the old car</w:t>
      </w:r>
    </w:p>
    <w:p w:rsidR="00000000" w:rsidRDefault="000679AE" w:rsidP="0048786A">
      <w:pPr>
        <w:pStyle w:val="1Question"/>
      </w:pPr>
      <w:r>
        <w:rPr>
          <w:vertAlign w:val="superscript"/>
        </w:rPr>
        <w:t>w</w:t>
      </w:r>
      <w:r>
        <w:t xml:space="preserve">82. </w:t>
      </w:r>
      <w:r>
        <w:tab/>
        <w:t>L</w:t>
      </w:r>
      <w:r>
        <w:t>isa would like to start a new business selling pet toys to local pet shops.  To reduce her uncertainty about the volume of toys she can sell in a month, she should do all of the following except</w:t>
      </w:r>
    </w:p>
    <w:p w:rsidR="00000000" w:rsidRDefault="000679AE">
      <w:pPr>
        <w:pStyle w:val="2Responses"/>
      </w:pPr>
      <w:r>
        <w:t>a.</w:t>
      </w:r>
      <w:r>
        <w:tab/>
        <w:t>Ask pet store managers how many pet toys they sell every m</w:t>
      </w:r>
      <w:r>
        <w:t>onth</w:t>
      </w:r>
    </w:p>
    <w:p w:rsidR="00000000" w:rsidRDefault="000679AE">
      <w:pPr>
        <w:pStyle w:val="2Responses"/>
      </w:pPr>
      <w:r>
        <w:t>b.</w:t>
      </w:r>
      <w:r>
        <w:tab/>
        <w:t>Determine the average price of the pet toys sold each month at local pet stores</w:t>
      </w:r>
    </w:p>
    <w:p w:rsidR="00000000" w:rsidRDefault="000679AE">
      <w:pPr>
        <w:pStyle w:val="2Responses"/>
      </w:pPr>
      <w:r>
        <w:t>c.</w:t>
      </w:r>
      <w:r>
        <w:tab/>
        <w:t>Take a sample of toys to local stores and ask how many of each item the managers would be willing to buy</w:t>
      </w:r>
    </w:p>
    <w:p w:rsidR="00000000" w:rsidRDefault="000679AE">
      <w:pPr>
        <w:pStyle w:val="2Responses"/>
      </w:pPr>
      <w:r>
        <w:t>d.</w:t>
      </w:r>
      <w:r>
        <w:tab/>
        <w:t>Produce as many toys as possible the first month to be ce</w:t>
      </w:r>
      <w:r>
        <w:t>rtain she has enough</w:t>
      </w:r>
    </w:p>
    <w:p w:rsidR="00000000" w:rsidRDefault="000679AE" w:rsidP="0048786A">
      <w:pPr>
        <w:pStyle w:val="1Question"/>
      </w:pPr>
      <w:r>
        <w:rPr>
          <w:vertAlign w:val="superscript"/>
        </w:rPr>
        <w:t>w</w:t>
      </w:r>
      <w:r>
        <w:t xml:space="preserve">83. </w:t>
      </w:r>
      <w:r>
        <w:tab/>
      </w:r>
      <w:r>
        <w:rPr>
          <w:b/>
        </w:rPr>
        <w:t>(CMA)</w:t>
      </w:r>
      <w:r>
        <w:t xml:space="preserve"> When comparing strategic planning with operational planning, which one of the following statements is most appropriate?</w:t>
      </w:r>
    </w:p>
    <w:p w:rsidR="00000000" w:rsidRDefault="000679AE">
      <w:pPr>
        <w:pStyle w:val="2Responses"/>
      </w:pPr>
      <w:r>
        <w:t>a.</w:t>
      </w:r>
      <w:r>
        <w:tab/>
        <w:t>Strategic planning is performed at all levels of management</w:t>
      </w:r>
    </w:p>
    <w:p w:rsidR="00000000" w:rsidRDefault="000679AE">
      <w:pPr>
        <w:pStyle w:val="2Responses"/>
      </w:pPr>
      <w:r>
        <w:t>b.</w:t>
      </w:r>
      <w:r>
        <w:tab/>
        <w:t>Operational planning results in budge</w:t>
      </w:r>
      <w:r>
        <w:t>t data</w:t>
      </w:r>
    </w:p>
    <w:p w:rsidR="00000000" w:rsidRDefault="000679AE">
      <w:pPr>
        <w:pStyle w:val="2Responses"/>
      </w:pPr>
      <w:r>
        <w:t>c.</w:t>
      </w:r>
      <w:r>
        <w:tab/>
        <w:t>Strategic planning focuses on authority and responsibility</w:t>
      </w:r>
    </w:p>
    <w:p w:rsidR="00000000" w:rsidRDefault="000679AE">
      <w:pPr>
        <w:pStyle w:val="2Responses"/>
      </w:pPr>
      <w:r>
        <w:t>d.</w:t>
      </w:r>
      <w:r>
        <w:tab/>
        <w:t>Operational planning is long-range in focus</w:t>
      </w:r>
    </w:p>
    <w:p w:rsidR="00000000" w:rsidRDefault="000679AE" w:rsidP="0048786A">
      <w:pPr>
        <w:pStyle w:val="1Question"/>
      </w:pPr>
      <w:r>
        <w:rPr>
          <w:vertAlign w:val="superscript"/>
        </w:rPr>
        <w:t>w</w:t>
      </w:r>
      <w:r>
        <w:t xml:space="preserve">84. </w:t>
      </w:r>
      <w:r>
        <w:tab/>
      </w:r>
      <w:r>
        <w:rPr>
          <w:b/>
        </w:rPr>
        <w:t>(CMA)</w:t>
      </w:r>
      <w:r>
        <w:t xml:space="preserve"> Wong Company utilizes both strategic planning and operational budgeting.  Which one of the following items would normally be con</w:t>
      </w:r>
      <w:r>
        <w:t>sidered in a strategic plan?</w:t>
      </w:r>
    </w:p>
    <w:p w:rsidR="00000000" w:rsidRDefault="000679AE">
      <w:pPr>
        <w:pStyle w:val="2Responses"/>
      </w:pPr>
      <w:r>
        <w:t>a.</w:t>
      </w:r>
      <w:r>
        <w:tab/>
        <w:t>Setting a target of 12 percent return on sales</w:t>
      </w:r>
    </w:p>
    <w:p w:rsidR="00000000" w:rsidRDefault="000679AE">
      <w:pPr>
        <w:pStyle w:val="2Responses"/>
      </w:pPr>
      <w:r>
        <w:t>b.</w:t>
      </w:r>
      <w:r>
        <w:tab/>
        <w:t>Maintaining the image of the company as the industry leader</w:t>
      </w:r>
    </w:p>
    <w:p w:rsidR="00000000" w:rsidRDefault="000679AE">
      <w:pPr>
        <w:pStyle w:val="2Responses"/>
      </w:pPr>
      <w:r>
        <w:t>c.</w:t>
      </w:r>
      <w:r>
        <w:tab/>
        <w:t>Setting a market price per share of stock outstanding</w:t>
      </w:r>
    </w:p>
    <w:p w:rsidR="00000000" w:rsidRDefault="000679AE">
      <w:pPr>
        <w:pStyle w:val="2Responses"/>
      </w:pPr>
      <w:r>
        <w:t>d.</w:t>
      </w:r>
      <w:r>
        <w:tab/>
        <w:t>Distributing monthly reports for departmental variance</w:t>
      </w:r>
      <w:r>
        <w:t xml:space="preserve"> analysis</w:t>
      </w:r>
    </w:p>
    <w:p w:rsidR="00000000" w:rsidRDefault="000679AE"/>
    <w:p w:rsidR="00000000" w:rsidRDefault="000679AE"/>
    <w:p w:rsidR="00000000" w:rsidRDefault="000679AE">
      <w:r>
        <w:rPr>
          <w:b/>
          <w:sz w:val="28"/>
          <w:u w:val="single"/>
        </w:rPr>
        <w:br w:type="page"/>
      </w:r>
      <w:r>
        <w:rPr>
          <w:b/>
          <w:sz w:val="28"/>
          <w:u w:val="single"/>
        </w:rPr>
        <w:lastRenderedPageBreak/>
        <w:t>Matching</w:t>
      </w:r>
    </w:p>
    <w:p w:rsidR="00000000" w:rsidRDefault="000679AE" w:rsidP="0048786A">
      <w:pPr>
        <w:pStyle w:val="1Question"/>
      </w:pPr>
      <w:r>
        <w:t>1.</w:t>
      </w:r>
      <w:r>
        <w:tab/>
        <w:t>Consider the following activities, which could be undertaken by managers at Southwest Airlines.  Indicate whether each item is most likely part of:  (S) organizational strategies, (P) operating plans, (A) actual operations or (M) m</w:t>
      </w:r>
      <w:r>
        <w:t>easuring, monitoring and motivating.  Each numbered item has only one correct response.</w:t>
      </w:r>
    </w:p>
    <w:p w:rsidR="00000000" w:rsidRDefault="000679AE">
      <w:pPr>
        <w:tabs>
          <w:tab w:val="left" w:pos="684"/>
          <w:tab w:val="right" w:pos="1596"/>
          <w:tab w:val="left" w:pos="1824"/>
        </w:tabs>
        <w:spacing w:before="120"/>
        <w:ind w:left="1829" w:hanging="1829"/>
      </w:pPr>
      <w:r>
        <w:tab/>
        <w:t>____</w:t>
      </w:r>
      <w:r>
        <w:tab/>
        <w:t>1.</w:t>
      </w:r>
      <w:r>
        <w:tab/>
        <w:t>comparing actual revenues with budgeted revenues</w:t>
      </w:r>
    </w:p>
    <w:p w:rsidR="00000000" w:rsidRDefault="000679AE">
      <w:pPr>
        <w:tabs>
          <w:tab w:val="left" w:pos="684"/>
          <w:tab w:val="right" w:pos="1596"/>
          <w:tab w:val="left" w:pos="1824"/>
        </w:tabs>
        <w:spacing w:before="120"/>
        <w:ind w:left="1829" w:hanging="1829"/>
      </w:pPr>
      <w:r>
        <w:tab/>
        <w:t>____</w:t>
      </w:r>
      <w:r>
        <w:tab/>
        <w:t>2.</w:t>
      </w:r>
      <w:r>
        <w:tab/>
        <w:t>developing processes for handling customer complaints</w:t>
      </w:r>
    </w:p>
    <w:p w:rsidR="00000000" w:rsidRDefault="000679AE">
      <w:pPr>
        <w:tabs>
          <w:tab w:val="left" w:pos="684"/>
          <w:tab w:val="right" w:pos="1596"/>
          <w:tab w:val="left" w:pos="1824"/>
        </w:tabs>
        <w:spacing w:before="120"/>
        <w:ind w:left="1829" w:hanging="1829"/>
      </w:pPr>
      <w:r>
        <w:tab/>
        <w:t>____</w:t>
      </w:r>
      <w:r>
        <w:tab/>
        <w:t>3.</w:t>
      </w:r>
      <w:r>
        <w:tab/>
        <w:t>handling customer complaints</w:t>
      </w:r>
    </w:p>
    <w:p w:rsidR="00000000" w:rsidRDefault="000679AE">
      <w:pPr>
        <w:tabs>
          <w:tab w:val="left" w:pos="684"/>
          <w:tab w:val="right" w:pos="1596"/>
          <w:tab w:val="left" w:pos="1824"/>
        </w:tabs>
        <w:spacing w:before="120"/>
        <w:ind w:left="1829" w:hanging="1829"/>
      </w:pPr>
      <w:r>
        <w:tab/>
        <w:t>____</w:t>
      </w:r>
      <w:r>
        <w:tab/>
        <w:t>4.</w:t>
      </w:r>
      <w:r>
        <w:tab/>
      </w:r>
      <w:r>
        <w:t>hosting an annual employee picnic</w:t>
      </w:r>
    </w:p>
    <w:p w:rsidR="00000000" w:rsidRDefault="000679AE">
      <w:pPr>
        <w:tabs>
          <w:tab w:val="left" w:pos="684"/>
          <w:tab w:val="right" w:pos="1596"/>
          <w:tab w:val="left" w:pos="1824"/>
        </w:tabs>
        <w:spacing w:before="120"/>
        <w:ind w:left="1829" w:hanging="1829"/>
      </w:pPr>
      <w:r>
        <w:tab/>
        <w:t>____</w:t>
      </w:r>
      <w:r>
        <w:tab/>
        <w:t>5.</w:t>
      </w:r>
      <w:r>
        <w:tab/>
        <w:t>maintaining high quality customer service</w:t>
      </w:r>
    </w:p>
    <w:p w:rsidR="00000000" w:rsidRDefault="000679AE">
      <w:pPr>
        <w:tabs>
          <w:tab w:val="left" w:pos="684"/>
          <w:tab w:val="right" w:pos="1596"/>
          <w:tab w:val="left" w:pos="1824"/>
        </w:tabs>
        <w:spacing w:before="120"/>
        <w:ind w:left="1829" w:hanging="1829"/>
      </w:pPr>
      <w:r>
        <w:tab/>
        <w:t>_____</w:t>
      </w:r>
      <w:r>
        <w:tab/>
        <w:t>6.</w:t>
      </w:r>
      <w:r>
        <w:tab/>
        <w:t>negotiating contracts with the flight attendant union over the next six months</w:t>
      </w:r>
    </w:p>
    <w:p w:rsidR="00000000" w:rsidRDefault="000679AE">
      <w:pPr>
        <w:tabs>
          <w:tab w:val="left" w:pos="684"/>
          <w:tab w:val="right" w:pos="1596"/>
          <w:tab w:val="left" w:pos="1824"/>
        </w:tabs>
        <w:spacing w:before="120"/>
        <w:ind w:left="1829" w:hanging="1829"/>
      </w:pPr>
      <w:r>
        <w:tab/>
        <w:t>____</w:t>
      </w:r>
      <w:r>
        <w:tab/>
        <w:t>7.</w:t>
      </w:r>
      <w:r>
        <w:tab/>
        <w:t>opening a new route to Philadelphia</w:t>
      </w:r>
    </w:p>
    <w:p w:rsidR="00000000" w:rsidRDefault="000679AE">
      <w:pPr>
        <w:tabs>
          <w:tab w:val="left" w:pos="684"/>
          <w:tab w:val="right" w:pos="1596"/>
          <w:tab w:val="left" w:pos="1824"/>
        </w:tabs>
        <w:spacing w:before="120"/>
        <w:ind w:left="1829" w:hanging="1829"/>
      </w:pPr>
      <w:r>
        <w:tab/>
        <w:t>____</w:t>
      </w:r>
      <w:r>
        <w:tab/>
        <w:t>8.</w:t>
      </w:r>
      <w:r>
        <w:tab/>
        <w:t>providing employees opportun</w:t>
      </w:r>
      <w:r>
        <w:t>ities to buy stock at discounted prices</w:t>
      </w:r>
    </w:p>
    <w:p w:rsidR="00000000" w:rsidRDefault="000679AE">
      <w:pPr>
        <w:tabs>
          <w:tab w:val="left" w:pos="684"/>
          <w:tab w:val="right" w:pos="1596"/>
          <w:tab w:val="left" w:pos="1824"/>
        </w:tabs>
        <w:spacing w:before="120"/>
        <w:ind w:left="1829" w:hanging="1829"/>
      </w:pPr>
      <w:r>
        <w:tab/>
        <w:t>____</w:t>
      </w:r>
      <w:r>
        <w:tab/>
        <w:t>9.</w:t>
      </w:r>
      <w:r>
        <w:tab/>
        <w:t xml:space="preserve">valuing training for employees to increase organizational competence </w:t>
      </w:r>
    </w:p>
    <w:p w:rsidR="00000000" w:rsidRDefault="000679AE">
      <w:pPr>
        <w:tabs>
          <w:tab w:val="left" w:pos="684"/>
          <w:tab w:val="right" w:pos="1596"/>
          <w:tab w:val="left" w:pos="1824"/>
        </w:tabs>
        <w:spacing w:before="120"/>
        <w:ind w:left="1829" w:hanging="1829"/>
      </w:pPr>
      <w:r>
        <w:tab/>
        <w:t>____</w:t>
      </w:r>
      <w:r>
        <w:tab/>
        <w:t>10.</w:t>
      </w:r>
      <w:r>
        <w:tab/>
        <w:t xml:space="preserve">reporting periodic financial results </w:t>
      </w:r>
    </w:p>
    <w:p w:rsidR="00000000" w:rsidRDefault="000679AE"/>
    <w:p w:rsidR="00000000" w:rsidRDefault="000679AE" w:rsidP="0048786A">
      <w:pPr>
        <w:pStyle w:val="1Question"/>
      </w:pPr>
      <w:r>
        <w:t>2.</w:t>
      </w:r>
      <w:r>
        <w:tab/>
        <w:t>The owner of a local restaurant is deciding whether to lease a company van.  If the v</w:t>
      </w:r>
      <w:r>
        <w:t>an is leased, the company would avoid paying its vendors to deliver the supplies and food purchases.  The owner has negotiated a potential lease contract that would require a down payment plus a flat monthly rental payment.  At the end of each year, an add</w:t>
      </w:r>
      <w:r>
        <w:t>itional “contingency” rental payment would be required if the total number of miles driven exceeds 8,000.  The owner has estimated that the van will be driven 600 miles per month for picking up supplies and food purchases, so she does not expect to incur a</w:t>
      </w:r>
      <w:r>
        <w:t xml:space="preserve"> contingency annual payment.  Based on these miles, the owner has calculated the expected amount of cost for fuel, repairs, and maintenance.  She has received a quote from her insurance company for the next six months’ insurance.  She plans to hire a part-</w:t>
      </w:r>
      <w:r>
        <w:t>time employee at $10 per hour to drive the van.  The employee will work a flexible schedule based on the deliveries required. Items 1 through 7 are relevant costs for this decision.  Indicate whether the dollar amount of each relevant cost is most likely (</w:t>
      </w:r>
      <w:r>
        <w:t>C) certain or (U) uncertain.  Each numbered item has only one correct response.</w:t>
      </w:r>
    </w:p>
    <w:p w:rsidR="00000000" w:rsidRDefault="000679AE">
      <w:pPr>
        <w:tabs>
          <w:tab w:val="left" w:pos="684"/>
          <w:tab w:val="right" w:pos="1596"/>
          <w:tab w:val="left" w:pos="1824"/>
        </w:tabs>
        <w:spacing w:before="120"/>
        <w:ind w:left="1829" w:hanging="1829"/>
      </w:pPr>
      <w:r>
        <w:tab/>
        <w:t>____</w:t>
      </w:r>
      <w:r>
        <w:tab/>
        <w:t>1.</w:t>
      </w:r>
      <w:r>
        <w:tab/>
        <w:t>Lease down payment</w:t>
      </w:r>
    </w:p>
    <w:p w:rsidR="00000000" w:rsidRDefault="000679AE">
      <w:pPr>
        <w:tabs>
          <w:tab w:val="left" w:pos="684"/>
          <w:tab w:val="right" w:pos="1596"/>
          <w:tab w:val="left" w:pos="1824"/>
        </w:tabs>
        <w:spacing w:before="120"/>
        <w:ind w:left="1829" w:hanging="1829"/>
      </w:pPr>
      <w:r>
        <w:tab/>
        <w:t>____</w:t>
      </w:r>
      <w:r>
        <w:tab/>
        <w:t>2.</w:t>
      </w:r>
      <w:r>
        <w:tab/>
        <w:t>Monthly lease rental payments</w:t>
      </w:r>
    </w:p>
    <w:p w:rsidR="00000000" w:rsidRDefault="000679AE">
      <w:pPr>
        <w:tabs>
          <w:tab w:val="left" w:pos="684"/>
          <w:tab w:val="right" w:pos="1596"/>
          <w:tab w:val="left" w:pos="1824"/>
        </w:tabs>
        <w:spacing w:before="120"/>
        <w:ind w:left="1829" w:hanging="1829"/>
      </w:pPr>
      <w:r>
        <w:tab/>
        <w:t>____</w:t>
      </w:r>
      <w:r>
        <w:tab/>
        <w:t>3.</w:t>
      </w:r>
      <w:r>
        <w:tab/>
        <w:t>Contingency annual payment</w:t>
      </w:r>
    </w:p>
    <w:p w:rsidR="00000000" w:rsidRDefault="000679AE">
      <w:pPr>
        <w:tabs>
          <w:tab w:val="left" w:pos="684"/>
          <w:tab w:val="right" w:pos="1596"/>
          <w:tab w:val="left" w:pos="1824"/>
        </w:tabs>
        <w:spacing w:before="120"/>
        <w:ind w:left="1829" w:hanging="1829"/>
      </w:pPr>
      <w:r>
        <w:tab/>
        <w:t>____</w:t>
      </w:r>
      <w:r>
        <w:tab/>
        <w:t>4.</w:t>
      </w:r>
      <w:r>
        <w:tab/>
        <w:t>Fuel, repairs, and maintenance</w:t>
      </w:r>
    </w:p>
    <w:p w:rsidR="00000000" w:rsidRDefault="000679AE">
      <w:pPr>
        <w:tabs>
          <w:tab w:val="left" w:pos="684"/>
          <w:tab w:val="right" w:pos="1596"/>
          <w:tab w:val="left" w:pos="1824"/>
        </w:tabs>
        <w:spacing w:before="120"/>
        <w:ind w:left="1829" w:hanging="1829"/>
      </w:pPr>
      <w:r>
        <w:tab/>
        <w:t>____</w:t>
      </w:r>
      <w:r>
        <w:tab/>
        <w:t>5.</w:t>
      </w:r>
      <w:r>
        <w:tab/>
        <w:t>Van insurance for the ne</w:t>
      </w:r>
      <w:r>
        <w:t>xt six months</w:t>
      </w:r>
    </w:p>
    <w:p w:rsidR="00000000" w:rsidRDefault="000679AE">
      <w:pPr>
        <w:tabs>
          <w:tab w:val="left" w:pos="684"/>
          <w:tab w:val="right" w:pos="1596"/>
          <w:tab w:val="left" w:pos="1824"/>
        </w:tabs>
        <w:spacing w:before="120"/>
        <w:ind w:left="1829" w:hanging="1829"/>
      </w:pPr>
      <w:r>
        <w:tab/>
        <w:t>____</w:t>
      </w:r>
      <w:r>
        <w:tab/>
        <w:t>6.</w:t>
      </w:r>
      <w:r>
        <w:tab/>
        <w:t>Part-time employee wages</w:t>
      </w:r>
    </w:p>
    <w:p w:rsidR="00000000" w:rsidRDefault="000679AE">
      <w:pPr>
        <w:tabs>
          <w:tab w:val="left" w:pos="684"/>
          <w:tab w:val="right" w:pos="1596"/>
          <w:tab w:val="left" w:pos="1824"/>
        </w:tabs>
        <w:spacing w:before="120"/>
        <w:ind w:left="1829" w:hanging="1829"/>
      </w:pPr>
      <w:r>
        <w:tab/>
        <w:t>____</w:t>
      </w:r>
      <w:r>
        <w:tab/>
        <w:t>7.</w:t>
      </w:r>
      <w:r>
        <w:tab/>
        <w:t>Reduction in vendor delivery charges</w:t>
      </w:r>
    </w:p>
    <w:p w:rsidR="00000000" w:rsidRDefault="000679AE"/>
    <w:p w:rsidR="00000000" w:rsidRDefault="000679AE" w:rsidP="0048786A">
      <w:pPr>
        <w:pStyle w:val="1Question"/>
      </w:pPr>
      <w:r>
        <w:t>3.</w:t>
      </w:r>
      <w:r>
        <w:tab/>
        <w:t>Indicate whether each of the following items is primarily:  (I) an internal report or (E) an external report.  Each numbered item has only one correct respons</w:t>
      </w:r>
      <w:r>
        <w:t>e.</w:t>
      </w:r>
    </w:p>
    <w:p w:rsidR="00000000" w:rsidRDefault="000679AE">
      <w:pPr>
        <w:tabs>
          <w:tab w:val="left" w:pos="684"/>
          <w:tab w:val="right" w:pos="1596"/>
          <w:tab w:val="left" w:pos="1824"/>
        </w:tabs>
        <w:spacing w:before="120"/>
        <w:ind w:left="1829" w:hanging="1829"/>
      </w:pPr>
      <w:r>
        <w:tab/>
        <w:t>____</w:t>
      </w:r>
      <w:r>
        <w:tab/>
        <w:t>1.</w:t>
      </w:r>
      <w:r>
        <w:tab/>
        <w:t>analysis of potential acquisitions</w:t>
      </w:r>
    </w:p>
    <w:p w:rsidR="00000000" w:rsidRDefault="000679AE">
      <w:pPr>
        <w:tabs>
          <w:tab w:val="left" w:pos="684"/>
          <w:tab w:val="right" w:pos="1596"/>
          <w:tab w:val="left" w:pos="1824"/>
        </w:tabs>
        <w:spacing w:before="120"/>
        <w:ind w:left="1829" w:hanging="1829"/>
      </w:pPr>
      <w:r>
        <w:tab/>
        <w:t>____</w:t>
      </w:r>
      <w:r>
        <w:tab/>
        <w:t>2.</w:t>
      </w:r>
      <w:r>
        <w:tab/>
        <w:t>analysis of product mix</w:t>
      </w:r>
    </w:p>
    <w:p w:rsidR="00000000" w:rsidRDefault="000679AE">
      <w:pPr>
        <w:tabs>
          <w:tab w:val="left" w:pos="684"/>
          <w:tab w:val="right" w:pos="1596"/>
          <w:tab w:val="left" w:pos="1824"/>
        </w:tabs>
        <w:spacing w:before="120"/>
        <w:ind w:left="1829" w:hanging="1829"/>
      </w:pPr>
      <w:r>
        <w:tab/>
        <w:t>____</w:t>
      </w:r>
      <w:r>
        <w:tab/>
        <w:t>3.</w:t>
      </w:r>
      <w:r>
        <w:tab/>
        <w:t>capital budgets</w:t>
      </w:r>
    </w:p>
    <w:p w:rsidR="00000000" w:rsidRDefault="000679AE">
      <w:pPr>
        <w:tabs>
          <w:tab w:val="left" w:pos="684"/>
          <w:tab w:val="right" w:pos="1596"/>
          <w:tab w:val="left" w:pos="1824"/>
        </w:tabs>
        <w:spacing w:before="120"/>
        <w:ind w:left="1829" w:hanging="1829"/>
      </w:pPr>
      <w:r>
        <w:lastRenderedPageBreak/>
        <w:tab/>
        <w:t>____</w:t>
      </w:r>
      <w:r>
        <w:tab/>
        <w:t>4.</w:t>
      </w:r>
      <w:r>
        <w:tab/>
        <w:t>cash flow plan</w:t>
      </w:r>
    </w:p>
    <w:p w:rsidR="00000000" w:rsidRDefault="000679AE">
      <w:pPr>
        <w:tabs>
          <w:tab w:val="left" w:pos="684"/>
          <w:tab w:val="right" w:pos="1596"/>
          <w:tab w:val="left" w:pos="1824"/>
        </w:tabs>
        <w:spacing w:before="120"/>
        <w:ind w:left="1829" w:hanging="1829"/>
      </w:pPr>
      <w:r>
        <w:tab/>
        <w:t>____</w:t>
      </w:r>
      <w:r>
        <w:tab/>
        <w:t>5.</w:t>
      </w:r>
      <w:r>
        <w:tab/>
        <w:t>credit reports</w:t>
      </w:r>
    </w:p>
    <w:p w:rsidR="00000000" w:rsidRDefault="000679AE">
      <w:pPr>
        <w:tabs>
          <w:tab w:val="left" w:pos="684"/>
          <w:tab w:val="right" w:pos="1596"/>
          <w:tab w:val="left" w:pos="1824"/>
        </w:tabs>
        <w:spacing w:before="120"/>
        <w:ind w:left="1829" w:hanging="1829"/>
      </w:pPr>
      <w:r>
        <w:tab/>
        <w:t>____</w:t>
      </w:r>
      <w:r>
        <w:tab/>
        <w:t>6.</w:t>
      </w:r>
      <w:r>
        <w:tab/>
        <w:t>financial statements</w:t>
      </w:r>
    </w:p>
    <w:p w:rsidR="00000000" w:rsidRDefault="000679AE">
      <w:pPr>
        <w:tabs>
          <w:tab w:val="left" w:pos="684"/>
          <w:tab w:val="right" w:pos="1596"/>
          <w:tab w:val="left" w:pos="1824"/>
        </w:tabs>
        <w:spacing w:before="120"/>
        <w:ind w:left="1829" w:hanging="1829"/>
      </w:pPr>
      <w:r>
        <w:tab/>
        <w:t>____</w:t>
      </w:r>
      <w:r>
        <w:tab/>
        <w:t>7.</w:t>
      </w:r>
      <w:r>
        <w:tab/>
        <w:t>inventory reports for suppliers</w:t>
      </w:r>
    </w:p>
    <w:p w:rsidR="00000000" w:rsidRDefault="000679AE">
      <w:pPr>
        <w:tabs>
          <w:tab w:val="left" w:pos="684"/>
          <w:tab w:val="right" w:pos="1596"/>
          <w:tab w:val="left" w:pos="1824"/>
        </w:tabs>
        <w:spacing w:before="120"/>
        <w:ind w:left="1829" w:hanging="1829"/>
      </w:pPr>
      <w:r>
        <w:tab/>
        <w:t>____</w:t>
      </w:r>
      <w:r>
        <w:tab/>
        <w:t>8.</w:t>
      </w:r>
      <w:r>
        <w:tab/>
        <w:t>news release</w:t>
      </w:r>
    </w:p>
    <w:p w:rsidR="00000000" w:rsidRDefault="000679AE">
      <w:pPr>
        <w:tabs>
          <w:tab w:val="left" w:pos="684"/>
          <w:tab w:val="right" w:pos="1596"/>
          <w:tab w:val="left" w:pos="1824"/>
        </w:tabs>
        <w:spacing w:before="120"/>
        <w:ind w:left="1829" w:hanging="1829"/>
      </w:pPr>
      <w:r>
        <w:tab/>
        <w:t>____</w:t>
      </w:r>
      <w:r>
        <w:tab/>
        <w:t>9.</w:t>
      </w:r>
      <w:r>
        <w:tab/>
        <w:t>a</w:t>
      </w:r>
      <w:r>
        <w:t>nalysis of supplier quality</w:t>
      </w:r>
    </w:p>
    <w:p w:rsidR="00000000" w:rsidRDefault="000679AE">
      <w:pPr>
        <w:tabs>
          <w:tab w:val="left" w:pos="684"/>
          <w:tab w:val="right" w:pos="1596"/>
          <w:tab w:val="left" w:pos="1824"/>
        </w:tabs>
        <w:spacing w:before="120"/>
        <w:ind w:left="1829" w:hanging="1829"/>
      </w:pPr>
      <w:r>
        <w:tab/>
        <w:t>____</w:t>
      </w:r>
      <w:r>
        <w:tab/>
        <w:t>10.</w:t>
      </w:r>
      <w:r>
        <w:tab/>
        <w:t>tax returns</w:t>
      </w:r>
    </w:p>
    <w:p w:rsidR="00000000" w:rsidRDefault="000679AE"/>
    <w:p w:rsidR="00000000" w:rsidRDefault="000679AE" w:rsidP="0048786A">
      <w:pPr>
        <w:pStyle w:val="1Question"/>
      </w:pPr>
      <w:r>
        <w:t>4.</w:t>
      </w:r>
      <w:r>
        <w:tab/>
        <w:t>Rick is an accountant for MRT Corporation.  His boss has asked him to make a recommendation about buying or leasing new computer equipment for the accounting department.  A decision has already been mad</w:t>
      </w:r>
      <w:r>
        <w:t>e to acquire a particular type of equipment.  The only remaining decision is whether the equipment will be purchased or leased.  Several pieces of information Rick might consider in his decision are listed below.  Indicate whether each of the following ite</w:t>
      </w:r>
      <w:r>
        <w:t>ms is:  (R) relevant or (I) irrelevant to the decision.</w:t>
      </w:r>
    </w:p>
    <w:p w:rsidR="00000000" w:rsidRDefault="000679AE">
      <w:pPr>
        <w:tabs>
          <w:tab w:val="left" w:pos="684"/>
          <w:tab w:val="right" w:pos="1596"/>
          <w:tab w:val="left" w:pos="1824"/>
        </w:tabs>
        <w:spacing w:before="120"/>
        <w:ind w:left="1829" w:hanging="1829"/>
      </w:pPr>
      <w:r>
        <w:tab/>
        <w:t>____</w:t>
      </w:r>
      <w:r>
        <w:tab/>
        <w:t>1.</w:t>
      </w:r>
      <w:r>
        <w:tab/>
        <w:t>cost of current computer equipment</w:t>
      </w:r>
    </w:p>
    <w:p w:rsidR="00000000" w:rsidRDefault="000679AE">
      <w:pPr>
        <w:tabs>
          <w:tab w:val="left" w:pos="684"/>
          <w:tab w:val="right" w:pos="1596"/>
          <w:tab w:val="left" w:pos="1824"/>
        </w:tabs>
        <w:spacing w:before="120"/>
        <w:ind w:left="1829" w:hanging="1829"/>
      </w:pPr>
      <w:r>
        <w:tab/>
        <w:t>____</w:t>
      </w:r>
      <w:r>
        <w:tab/>
        <w:t>2.</w:t>
      </w:r>
      <w:r>
        <w:tab/>
        <w:t>interest rate for lease</w:t>
      </w:r>
    </w:p>
    <w:p w:rsidR="00000000" w:rsidRDefault="000679AE">
      <w:pPr>
        <w:tabs>
          <w:tab w:val="left" w:pos="684"/>
          <w:tab w:val="right" w:pos="1596"/>
          <w:tab w:val="left" w:pos="1824"/>
        </w:tabs>
        <w:spacing w:before="120"/>
        <w:ind w:left="1829" w:hanging="1829"/>
      </w:pPr>
      <w:r>
        <w:tab/>
        <w:t>____</w:t>
      </w:r>
      <w:r>
        <w:tab/>
        <w:t>3.</w:t>
      </w:r>
      <w:r>
        <w:tab/>
        <w:t xml:space="preserve">employee feelings about the type of new computer equipment </w:t>
      </w:r>
    </w:p>
    <w:p w:rsidR="00000000" w:rsidRDefault="000679AE">
      <w:pPr>
        <w:tabs>
          <w:tab w:val="left" w:pos="684"/>
          <w:tab w:val="right" w:pos="1596"/>
          <w:tab w:val="left" w:pos="1824"/>
        </w:tabs>
        <w:spacing w:before="120"/>
        <w:ind w:left="1829" w:hanging="1829"/>
      </w:pPr>
      <w:r>
        <w:tab/>
        <w:t>____</w:t>
      </w:r>
      <w:r>
        <w:tab/>
        <w:t>4.</w:t>
      </w:r>
      <w:r>
        <w:tab/>
        <w:t>cost of purchasing new equipment</w:t>
      </w:r>
    </w:p>
    <w:p w:rsidR="00000000" w:rsidRDefault="000679AE">
      <w:pPr>
        <w:tabs>
          <w:tab w:val="left" w:pos="684"/>
          <w:tab w:val="right" w:pos="1596"/>
          <w:tab w:val="left" w:pos="1824"/>
        </w:tabs>
        <w:spacing w:before="120"/>
        <w:ind w:left="1829" w:hanging="1829"/>
      </w:pPr>
      <w:r>
        <w:tab/>
        <w:t>____</w:t>
      </w:r>
      <w:r>
        <w:tab/>
        <w:t>5.</w:t>
      </w:r>
      <w:r>
        <w:tab/>
        <w:t>dep</w:t>
      </w:r>
      <w:r>
        <w:t>reciation on old equipment</w:t>
      </w:r>
    </w:p>
    <w:p w:rsidR="00000000" w:rsidRDefault="000679AE">
      <w:pPr>
        <w:tabs>
          <w:tab w:val="left" w:pos="684"/>
          <w:tab w:val="right" w:pos="1596"/>
          <w:tab w:val="left" w:pos="1824"/>
        </w:tabs>
        <w:spacing w:before="120"/>
        <w:ind w:left="1829" w:hanging="1829"/>
      </w:pPr>
      <w:r>
        <w:tab/>
        <w:t>____</w:t>
      </w:r>
      <w:r>
        <w:tab/>
        <w:t>6.</w:t>
      </w:r>
      <w:r>
        <w:tab/>
        <w:t xml:space="preserve">future reliability of new equipment </w:t>
      </w:r>
    </w:p>
    <w:p w:rsidR="00000000" w:rsidRDefault="000679AE">
      <w:pPr>
        <w:tabs>
          <w:tab w:val="left" w:pos="684"/>
          <w:tab w:val="right" w:pos="1596"/>
          <w:tab w:val="left" w:pos="1824"/>
        </w:tabs>
        <w:spacing w:before="120"/>
        <w:ind w:left="1829" w:hanging="1829"/>
      </w:pPr>
      <w:r>
        <w:tab/>
        <w:t>____</w:t>
      </w:r>
      <w:r>
        <w:tab/>
        <w:t>7.</w:t>
      </w:r>
      <w:r>
        <w:tab/>
        <w:t xml:space="preserve">independent quality ratings on new equipment  </w:t>
      </w:r>
    </w:p>
    <w:p w:rsidR="00000000" w:rsidRDefault="000679AE">
      <w:pPr>
        <w:tabs>
          <w:tab w:val="left" w:pos="684"/>
          <w:tab w:val="right" w:pos="1596"/>
          <w:tab w:val="left" w:pos="1824"/>
        </w:tabs>
        <w:spacing w:before="120"/>
        <w:ind w:left="1829" w:hanging="1829"/>
      </w:pPr>
      <w:r>
        <w:tab/>
        <w:t>____</w:t>
      </w:r>
      <w:r>
        <w:tab/>
        <w:t>8.</w:t>
      </w:r>
      <w:r>
        <w:tab/>
        <w:t>trade-in value of old equipment</w:t>
      </w:r>
    </w:p>
    <w:p w:rsidR="00000000" w:rsidRDefault="000679AE">
      <w:pPr>
        <w:tabs>
          <w:tab w:val="left" w:pos="684"/>
          <w:tab w:val="right" w:pos="1596"/>
          <w:tab w:val="left" w:pos="1824"/>
        </w:tabs>
        <w:spacing w:before="120"/>
        <w:ind w:left="1829" w:hanging="1829"/>
      </w:pPr>
      <w:r>
        <w:tab/>
        <w:t>____</w:t>
      </w:r>
      <w:r>
        <w:tab/>
        <w:t>9.</w:t>
      </w:r>
      <w:r>
        <w:tab/>
        <w:t>tax incentives to lease</w:t>
      </w:r>
    </w:p>
    <w:p w:rsidR="00000000" w:rsidRDefault="000679AE">
      <w:pPr>
        <w:tabs>
          <w:tab w:val="left" w:pos="684"/>
          <w:tab w:val="right" w:pos="1596"/>
          <w:tab w:val="left" w:pos="1824"/>
        </w:tabs>
        <w:spacing w:before="120"/>
        <w:ind w:left="1829" w:hanging="1829"/>
      </w:pPr>
      <w:r>
        <w:tab/>
        <w:t>____</w:t>
      </w:r>
      <w:r>
        <w:tab/>
        <w:t>10.</w:t>
      </w:r>
      <w:r>
        <w:tab/>
        <w:t>personal relationship with equipment vendor</w:t>
      </w:r>
    </w:p>
    <w:p w:rsidR="00000000" w:rsidRDefault="000679AE"/>
    <w:p w:rsidR="00000000" w:rsidRDefault="000679AE" w:rsidP="0048786A">
      <w:pPr>
        <w:pStyle w:val="1Question"/>
      </w:pPr>
      <w:r>
        <w:t>5.</w:t>
      </w:r>
      <w:r>
        <w:tab/>
        <w:t xml:space="preserve">The Institute of Management Accountants (IMA) </w:t>
      </w:r>
      <w:r>
        <w:rPr>
          <w:i/>
        </w:rPr>
        <w:t>Standards of Ethical Conduct for Members</w:t>
      </w:r>
      <w:r>
        <w:t xml:space="preserve"> includes four standards:  (A) competence, (B) confidentiality, (C) integrity and (D) objectivity.  Several elements of these standards are listed below.  Indicate, </w:t>
      </w:r>
      <w:r>
        <w:t xml:space="preserve">with the appropriate letter, the applicable standard for each.  Each numbered item has only one correct response.  </w:t>
      </w:r>
    </w:p>
    <w:p w:rsidR="00000000" w:rsidRDefault="000679AE">
      <w:pPr>
        <w:tabs>
          <w:tab w:val="left" w:pos="684"/>
          <w:tab w:val="right" w:pos="1596"/>
          <w:tab w:val="left" w:pos="1824"/>
        </w:tabs>
        <w:spacing w:before="120"/>
        <w:ind w:left="1829" w:hanging="1829"/>
      </w:pPr>
      <w:r>
        <w:tab/>
        <w:t>____</w:t>
      </w:r>
      <w:r>
        <w:tab/>
        <w:t>1.</w:t>
      </w:r>
      <w:r>
        <w:tab/>
        <w:t>Avoid actual or apparent conflicts of interest.</w:t>
      </w:r>
    </w:p>
    <w:p w:rsidR="00000000" w:rsidRDefault="000679AE">
      <w:pPr>
        <w:tabs>
          <w:tab w:val="left" w:pos="684"/>
          <w:tab w:val="right" w:pos="1596"/>
          <w:tab w:val="left" w:pos="1824"/>
        </w:tabs>
        <w:spacing w:before="120"/>
        <w:ind w:left="1829" w:hanging="1829"/>
      </w:pPr>
      <w:r>
        <w:tab/>
        <w:t>____</w:t>
      </w:r>
      <w:r>
        <w:tab/>
        <w:t>2.</w:t>
      </w:r>
      <w:r>
        <w:tab/>
        <w:t>Communicate information fairly.</w:t>
      </w:r>
    </w:p>
    <w:p w:rsidR="00000000" w:rsidRDefault="000679AE">
      <w:pPr>
        <w:tabs>
          <w:tab w:val="left" w:pos="684"/>
          <w:tab w:val="right" w:pos="1596"/>
          <w:tab w:val="left" w:pos="1824"/>
        </w:tabs>
        <w:spacing w:before="120"/>
        <w:ind w:left="1829" w:hanging="1829"/>
      </w:pPr>
      <w:r>
        <w:tab/>
        <w:t>____</w:t>
      </w:r>
      <w:r>
        <w:tab/>
        <w:t>3.</w:t>
      </w:r>
      <w:r>
        <w:tab/>
        <w:t>Communicate unfavorable as well a</w:t>
      </w:r>
      <w:r>
        <w:t>s favorable information and professional judgments or opinions.</w:t>
      </w:r>
    </w:p>
    <w:p w:rsidR="00000000" w:rsidRDefault="000679AE">
      <w:pPr>
        <w:tabs>
          <w:tab w:val="left" w:pos="684"/>
          <w:tab w:val="right" w:pos="1596"/>
          <w:tab w:val="left" w:pos="1824"/>
        </w:tabs>
        <w:spacing w:before="120"/>
        <w:ind w:left="1829" w:hanging="1829"/>
      </w:pPr>
      <w:r>
        <w:tab/>
        <w:t>____</w:t>
      </w:r>
      <w:r>
        <w:tab/>
        <w:t>4.</w:t>
      </w:r>
      <w:r>
        <w:tab/>
        <w:t>Disclose fully all relevant information that could reasonably be expected to influence an intended user’s understanding of the reports, comments, and recommendations presented.</w:t>
      </w:r>
    </w:p>
    <w:p w:rsidR="00000000" w:rsidRDefault="000679AE">
      <w:pPr>
        <w:tabs>
          <w:tab w:val="left" w:pos="684"/>
          <w:tab w:val="right" w:pos="1596"/>
          <w:tab w:val="left" w:pos="1824"/>
        </w:tabs>
        <w:spacing w:before="120"/>
        <w:ind w:left="1829" w:hanging="1829"/>
      </w:pPr>
      <w:r>
        <w:tab/>
        <w:t>____</w:t>
      </w:r>
      <w:r>
        <w:tab/>
      </w:r>
      <w:r>
        <w:t>5.</w:t>
      </w:r>
      <w:r>
        <w:tab/>
        <w:t>Inform subordinates as appropriate regarding the privacy of information acquired in the course of their work.</w:t>
      </w:r>
    </w:p>
    <w:p w:rsidR="00000000" w:rsidRDefault="000679AE">
      <w:pPr>
        <w:tabs>
          <w:tab w:val="left" w:pos="684"/>
          <w:tab w:val="right" w:pos="1596"/>
          <w:tab w:val="left" w:pos="1824"/>
        </w:tabs>
        <w:spacing w:before="120"/>
        <w:ind w:left="1829" w:hanging="1829"/>
      </w:pPr>
      <w:r>
        <w:tab/>
        <w:t>____</w:t>
      </w:r>
      <w:r>
        <w:tab/>
        <w:t>6.</w:t>
      </w:r>
      <w:r>
        <w:tab/>
        <w:t>Monitor subordinates’ activities to assure the maintenance of privacy.</w:t>
      </w:r>
    </w:p>
    <w:p w:rsidR="00000000" w:rsidRDefault="000679AE">
      <w:pPr>
        <w:tabs>
          <w:tab w:val="left" w:pos="684"/>
          <w:tab w:val="right" w:pos="1596"/>
          <w:tab w:val="left" w:pos="1824"/>
        </w:tabs>
        <w:spacing w:before="120"/>
        <w:ind w:left="1829" w:hanging="1829"/>
      </w:pPr>
      <w:r>
        <w:tab/>
        <w:t>____</w:t>
      </w:r>
      <w:r>
        <w:tab/>
        <w:t>7.</w:t>
      </w:r>
      <w:r>
        <w:tab/>
        <w:t>Perform their professional duties in accordance with r</w:t>
      </w:r>
      <w:r>
        <w:t>elevant laws and regulations.</w:t>
      </w:r>
    </w:p>
    <w:p w:rsidR="00000000" w:rsidRDefault="000679AE">
      <w:pPr>
        <w:tabs>
          <w:tab w:val="left" w:pos="684"/>
          <w:tab w:val="right" w:pos="1596"/>
          <w:tab w:val="left" w:pos="1824"/>
        </w:tabs>
        <w:spacing w:before="120"/>
        <w:ind w:left="1829" w:hanging="1829"/>
      </w:pPr>
      <w:r>
        <w:lastRenderedPageBreak/>
        <w:tab/>
        <w:t>____</w:t>
      </w:r>
      <w:r>
        <w:tab/>
        <w:t>8.</w:t>
      </w:r>
      <w:r>
        <w:tab/>
        <w:t>Prepare clear and complete reports after appropriate analysis of relevant and reliable information.</w:t>
      </w:r>
    </w:p>
    <w:p w:rsidR="00000000" w:rsidRDefault="000679AE">
      <w:pPr>
        <w:tabs>
          <w:tab w:val="left" w:pos="684"/>
          <w:tab w:val="right" w:pos="1596"/>
          <w:tab w:val="left" w:pos="1824"/>
        </w:tabs>
        <w:spacing w:before="120"/>
        <w:ind w:left="1829" w:hanging="1829"/>
      </w:pPr>
      <w:r>
        <w:tab/>
        <w:t>____</w:t>
      </w:r>
      <w:r>
        <w:tab/>
        <w:t>9.</w:t>
      </w:r>
      <w:r>
        <w:tab/>
        <w:t xml:space="preserve">Refrain from disclosing restricted information acquired in the course of their work except when authorized, </w:t>
      </w:r>
      <w:r>
        <w:t xml:space="preserve">unless legally obligated to do so </w:t>
      </w:r>
    </w:p>
    <w:p w:rsidR="00000000" w:rsidRDefault="000679AE">
      <w:pPr>
        <w:tabs>
          <w:tab w:val="left" w:pos="684"/>
          <w:tab w:val="right" w:pos="1596"/>
          <w:tab w:val="left" w:pos="1824"/>
        </w:tabs>
        <w:spacing w:before="120"/>
        <w:ind w:left="1829" w:hanging="1829"/>
      </w:pPr>
      <w:r>
        <w:tab/>
        <w:t>____</w:t>
      </w:r>
      <w:r>
        <w:tab/>
        <w:t>10.</w:t>
      </w:r>
      <w:r>
        <w:tab/>
        <w:t>Refrain from engaging in any activity that would prejudice their ability to carry out their duties ethically</w:t>
      </w:r>
    </w:p>
    <w:p w:rsidR="00000000" w:rsidRDefault="000679AE"/>
    <w:p w:rsidR="00000000" w:rsidRDefault="000679AE"/>
    <w:p w:rsidR="00000000" w:rsidRDefault="000679AE">
      <w:r>
        <w:rPr>
          <w:b/>
          <w:sz w:val="28"/>
          <w:u w:val="single"/>
        </w:rPr>
        <w:t>Exercises</w:t>
      </w:r>
    </w:p>
    <w:p w:rsidR="00000000" w:rsidRDefault="000679AE" w:rsidP="0048786A">
      <w:pPr>
        <w:pStyle w:val="1Question"/>
      </w:pPr>
      <w:r>
        <w:t>1.</w:t>
      </w:r>
      <w:r>
        <w:tab/>
        <w:t>Bill, the controller of CRV Corporation, is considering two new phone systems for his s</w:t>
      </w:r>
      <w:r>
        <w:t>taff.  System 1 costs $0.80 per minute, while System 2 charges $10 per month plus $0.50 per minute.</w:t>
      </w:r>
    </w:p>
    <w:p w:rsidR="00000000" w:rsidRDefault="000679AE">
      <w:pPr>
        <w:pStyle w:val="2Responses"/>
      </w:pPr>
      <w:r>
        <w:t>a.</w:t>
      </w:r>
      <w:r>
        <w:tab/>
        <w:t>If Bill’s staff collectively plan to use the new phone system 20 hours per month, which alternative is preferable from a financial perspective?</w:t>
      </w:r>
    </w:p>
    <w:p w:rsidR="00000000" w:rsidRDefault="000679AE">
      <w:pPr>
        <w:pStyle w:val="2Responses"/>
      </w:pPr>
      <w:r>
        <w:t>b.</w:t>
      </w:r>
      <w:r>
        <w:tab/>
        <w:t>What i</w:t>
      </w:r>
      <w:r>
        <w:t>s the cost of the alternative you identified in Part A?</w:t>
      </w:r>
    </w:p>
    <w:p w:rsidR="00000000" w:rsidRDefault="000679AE">
      <w:pPr>
        <w:pStyle w:val="2Responses"/>
      </w:pPr>
      <w:r>
        <w:t>c.</w:t>
      </w:r>
      <w:r>
        <w:tab/>
        <w:t>How many minutes would the staff have to use the phones for Bill to be indifferent between the two alternatives?</w:t>
      </w:r>
    </w:p>
    <w:p w:rsidR="00000000" w:rsidRDefault="000679AE"/>
    <w:p w:rsidR="00000000" w:rsidRDefault="000679AE"/>
    <w:p w:rsidR="00000000" w:rsidRDefault="000679AE">
      <w:pPr>
        <w:rPr>
          <w:b/>
          <w:sz w:val="28"/>
          <w:u w:val="single"/>
        </w:rPr>
      </w:pPr>
      <w:r>
        <w:rPr>
          <w:b/>
          <w:sz w:val="28"/>
          <w:u w:val="single"/>
        </w:rPr>
        <w:t>Short Answer</w:t>
      </w:r>
    </w:p>
    <w:p w:rsidR="00000000" w:rsidRDefault="000679AE" w:rsidP="0048786A">
      <w:pPr>
        <w:pStyle w:val="1Question"/>
      </w:pPr>
      <w:r>
        <w:t>1.</w:t>
      </w:r>
      <w:r>
        <w:tab/>
        <w:t>Roger is the controller of TPD Corporation.  He is currently worki</w:t>
      </w:r>
      <w:r>
        <w:t>ng with a group of managers to decide whether to expand TPD’s operations to Mexico.  Describe three uncertainties related to the decision.</w:t>
      </w:r>
    </w:p>
    <w:p w:rsidR="00000000" w:rsidRDefault="000679AE" w:rsidP="0048786A">
      <w:pPr>
        <w:pStyle w:val="1Question"/>
      </w:pPr>
      <w:r>
        <w:t>2.</w:t>
      </w:r>
      <w:r>
        <w:tab/>
        <w:t>FCS Corporation’s accounting manager, Gail, is in the process of hiring new staff accountants.  List four types of</w:t>
      </w:r>
      <w:r>
        <w:t xml:space="preserve"> information relevant to the hiring decision.</w:t>
      </w:r>
    </w:p>
    <w:p w:rsidR="00000000" w:rsidRDefault="000679AE" w:rsidP="0048786A">
      <w:pPr>
        <w:pStyle w:val="1Question"/>
      </w:pPr>
      <w:r>
        <w:t>3.</w:t>
      </w:r>
      <w:r>
        <w:tab/>
        <w:t>Financial accounting information is often used as an input for management decisions.  Describe two pros and two cons of using financial accounting information in decision making.</w:t>
      </w:r>
    </w:p>
    <w:p w:rsidR="00000000" w:rsidRDefault="000679AE" w:rsidP="0048786A">
      <w:pPr>
        <w:pStyle w:val="1Question"/>
      </w:pPr>
      <w:r>
        <w:t>4.</w:t>
      </w:r>
      <w:r>
        <w:tab/>
        <w:t>Explain why the use of ma</w:t>
      </w:r>
      <w:r>
        <w:t xml:space="preserve">nagement accounting information cannot completely eliminate the risk of poor decisions in organizations.  </w:t>
      </w:r>
    </w:p>
    <w:p w:rsidR="00000000" w:rsidRDefault="000679AE" w:rsidP="0048786A">
      <w:pPr>
        <w:pStyle w:val="1Question"/>
      </w:pPr>
      <w:r>
        <w:t>5.</w:t>
      </w:r>
      <w:r>
        <w:tab/>
        <w:t xml:space="preserve">One type of </w:t>
      </w:r>
      <w:del w:id="505" w:author="mbs242" w:date="2010-07-22T13:56:00Z">
        <w:r w:rsidDel="001F496F">
          <w:delText xml:space="preserve">uncertainty </w:delText>
        </w:r>
      </w:del>
      <w:ins w:id="506" w:author="mbs242" w:date="2010-07-22T13:56:00Z">
        <w:r w:rsidR="001F496F">
          <w:t>business risk</w:t>
        </w:r>
        <w:r w:rsidR="001F496F">
          <w:t xml:space="preserve"> </w:t>
        </w:r>
      </w:ins>
      <w:r>
        <w:t>managers face in decision making is an inability to describe a problem accurately.  For example, PKT Corporation has exper</w:t>
      </w:r>
      <w:r>
        <w:t xml:space="preserve">ienced a drop in its stock price over the last six months, and the managers have attributed the problem to a decrease in profits.  Identify and describe two </w:t>
      </w:r>
      <w:r>
        <w:t xml:space="preserve">uncertainties </w:t>
      </w:r>
      <w:r>
        <w:t>about the managers’ interpretation of the problem.</w:t>
      </w:r>
    </w:p>
    <w:p w:rsidR="00000000" w:rsidRDefault="000679AE" w:rsidP="0048786A">
      <w:pPr>
        <w:pStyle w:val="1Question"/>
      </w:pPr>
      <w:r>
        <w:t>6.</w:t>
      </w:r>
      <w:r>
        <w:tab/>
        <w:t>Each of the following is a deci</w:t>
      </w:r>
      <w:r>
        <w:t xml:space="preserve">sion made by the manager of concessions at the local sports arena.  Classify each decision as an organizational strategy (long-term) or an operating decision (short-term).  Explain your reasoning for each classification.  </w:t>
      </w:r>
    </w:p>
    <w:p w:rsidR="00000000" w:rsidRDefault="000679AE">
      <w:pPr>
        <w:pStyle w:val="2Responses"/>
      </w:pPr>
      <w:r>
        <w:t>a.</w:t>
      </w:r>
      <w:r>
        <w:tab/>
        <w:t>Determining whether to replace</w:t>
      </w:r>
      <w:r>
        <w:t xml:space="preserve"> old cash registers that have been in use for eight years with new models that also track inventories.</w:t>
      </w:r>
    </w:p>
    <w:p w:rsidR="00000000" w:rsidRDefault="000679AE">
      <w:pPr>
        <w:pStyle w:val="2Responses"/>
      </w:pPr>
      <w:r>
        <w:t>b.</w:t>
      </w:r>
      <w:r>
        <w:tab/>
        <w:t>Setting a schedule for staffing the concession booths for the next month.</w:t>
      </w:r>
    </w:p>
    <w:p w:rsidR="00000000" w:rsidRDefault="000679AE">
      <w:pPr>
        <w:pStyle w:val="2Responses"/>
      </w:pPr>
      <w:r>
        <w:t>c.</w:t>
      </w:r>
      <w:r>
        <w:tab/>
        <w:t xml:space="preserve">Deciding whether to close several concession stands during a week of low </w:t>
      </w:r>
      <w:r>
        <w:t>attendance.</w:t>
      </w:r>
    </w:p>
    <w:p w:rsidR="00000000" w:rsidRDefault="000679AE">
      <w:pPr>
        <w:pStyle w:val="2Responses"/>
        <w:rPr>
          <w:ins w:id="507" w:author="mbs242" w:date="2010-07-22T14:00:00Z"/>
        </w:rPr>
      </w:pPr>
      <w:r>
        <w:t>d.</w:t>
      </w:r>
      <w:r>
        <w:tab/>
        <w:t>Deciding whether to remodel the concession stands to improve wait times at each booth.</w:t>
      </w:r>
    </w:p>
    <w:p w:rsidR="00565948" w:rsidRDefault="00565948" w:rsidP="00565948">
      <w:pPr>
        <w:pStyle w:val="2Responses"/>
        <w:tabs>
          <w:tab w:val="clear" w:pos="1083"/>
          <w:tab w:val="left" w:pos="720"/>
        </w:tabs>
        <w:ind w:left="720" w:hanging="720"/>
        <w:pPrChange w:id="508" w:author="mbs242" w:date="2010-07-22T14:02:00Z">
          <w:pPr>
            <w:pStyle w:val="2Responses"/>
          </w:pPr>
        </w:pPrChange>
      </w:pPr>
      <w:ins w:id="509" w:author="mbs242" w:date="2010-07-22T14:00:00Z">
        <w:r>
          <w:t>7.</w:t>
        </w:r>
        <w:r>
          <w:tab/>
        </w:r>
      </w:ins>
      <w:ins w:id="510" w:author="mbs242" w:date="2010-07-22T14:01:00Z">
        <w:r>
          <w:t xml:space="preserve">Think of an organization that interests you.  List one boundary, belief, interactive control and diagnostic </w:t>
        </w:r>
      </w:ins>
      <w:ins w:id="511" w:author="mbs242" w:date="2010-07-22T14:02:00Z">
        <w:r>
          <w:t>control that organization would likely use.</w:t>
        </w:r>
      </w:ins>
    </w:p>
    <w:p w:rsidR="00000000" w:rsidRDefault="000679AE" w:rsidP="0048786A">
      <w:pPr>
        <w:pStyle w:val="1Question"/>
      </w:pPr>
      <w:del w:id="512" w:author="mbs242" w:date="2010-07-22T14:02:00Z">
        <w:r w:rsidDel="00565948">
          <w:delText>7</w:delText>
        </w:r>
      </w:del>
      <w:ins w:id="513" w:author="mbs242" w:date="2010-07-22T14:02:00Z">
        <w:r w:rsidR="00565948">
          <w:t>8</w:t>
        </w:r>
      </w:ins>
      <w:r>
        <w:t>.</w:t>
      </w:r>
      <w:r>
        <w:tab/>
        <w:t xml:space="preserve">The </w:t>
      </w:r>
      <w:del w:id="514" w:author="mbs242" w:date="2010-07-22T13:57:00Z">
        <w:r w:rsidDel="001F496F">
          <w:delText xml:space="preserve">textbook </w:delText>
        </w:r>
      </w:del>
      <w:ins w:id="515" w:author="mbs242" w:date="2010-07-22T13:57:00Z">
        <w:r w:rsidR="001F496F">
          <w:t>appendix</w:t>
        </w:r>
        <w:r w:rsidR="001F496F">
          <w:t xml:space="preserve"> </w:t>
        </w:r>
      </w:ins>
      <w:r>
        <w:t xml:space="preserve">defined </w:t>
      </w:r>
      <w:r>
        <w:rPr>
          <w:i/>
        </w:rPr>
        <w:t>open-ended problems</w:t>
      </w:r>
      <w:r>
        <w:t xml:space="preserve"> as problems for which there is no single correct solution, often due to significant uncertainties.  Discuss re</w:t>
      </w:r>
      <w:r>
        <w:t>asons why each of the following problems is open-ended:</w:t>
      </w:r>
    </w:p>
    <w:p w:rsidR="00000000" w:rsidRDefault="000679AE">
      <w:pPr>
        <w:pStyle w:val="2Responses"/>
      </w:pPr>
      <w:r>
        <w:t>a.</w:t>
      </w:r>
      <w:r>
        <w:tab/>
        <w:t xml:space="preserve">Pacific Northwest Mountain Bikes has developed a new braking system that will enable riders to apply brakes to both the front and back wheels simultaneously and also to apply brakes in a </w:t>
      </w:r>
      <w:r>
        <w:lastRenderedPageBreak/>
        <w:t>consistent</w:t>
      </w:r>
      <w:r>
        <w:t xml:space="preserve"> pumping pattern to slow the bike, but not stop it.  The company’s managers are considering whether to manufacture and sell the brakes as part of their current product mix or whether to sell the patent to a large bicycle manufacturer.</w:t>
      </w:r>
    </w:p>
    <w:p w:rsidR="00000000" w:rsidRDefault="000679AE">
      <w:pPr>
        <w:pStyle w:val="2Responses"/>
      </w:pPr>
      <w:r>
        <w:t>b.</w:t>
      </w:r>
      <w:r>
        <w:tab/>
        <w:t>Mike Penny is tryi</w:t>
      </w:r>
      <w:r>
        <w:t>ng to decide whether to major in accounting or to graduate with a double major in accounting and information systems.  He has been discussing his options with several people in firms that would be likely to hire him.  He has been told that he will make mor</w:t>
      </w:r>
      <w:r>
        <w:t>e money at the beginning of his career if he completes both the accounting and information system degrees.  However, a double degree will add a year and a half to his time at the university.</w:t>
      </w:r>
    </w:p>
    <w:p w:rsidR="00000000" w:rsidRDefault="000679AE"/>
    <w:p w:rsidR="00000000" w:rsidRDefault="000679AE"/>
    <w:p w:rsidR="00000000" w:rsidRDefault="000679AE">
      <w:r>
        <w:rPr>
          <w:b/>
          <w:sz w:val="28"/>
          <w:u w:val="single"/>
        </w:rPr>
        <w:t>Problems</w:t>
      </w:r>
    </w:p>
    <w:p w:rsidR="00000000" w:rsidRDefault="000679AE" w:rsidP="0048786A">
      <w:pPr>
        <w:pStyle w:val="1Question"/>
      </w:pPr>
      <w:r>
        <w:t>1.</w:t>
      </w:r>
      <w:r>
        <w:tab/>
        <w:t>Flora is deciding whether to go on a spring break c</w:t>
      </w:r>
      <w:r>
        <w:t>ruise or drive to Florida and spend a week at Daytona Beach.  Her best friend is going on the cruise, but Flora has never been on a cruise before and is concerned that she cannot leave if she does not like it.  If she drives to Florida, she can either driv</w:t>
      </w:r>
      <w:r>
        <w:t>e back to campus or go home if the beach trip is not what she expects.  She also needs to consider the costs associated with both trips because her finances are somewhat limited.  If she spends too much on the trip, she will not have enough money to finish</w:t>
      </w:r>
      <w:r>
        <w:t xml:space="preserve"> the semester and will have to increase the hours that she works, which will likely lower her grades for the semester.  Following is information about both alternatives.</w:t>
      </w:r>
    </w:p>
    <w:p w:rsidR="00000000" w:rsidRDefault="000679AE" w:rsidP="0048786A">
      <w:pPr>
        <w:pStyle w:val="1Question"/>
      </w:pPr>
      <w:r>
        <w:tab/>
        <w:t>Cost for the cruise is $600 if she shares a room with her friend.  It is a four-day c</w:t>
      </w:r>
      <w:r>
        <w:t>ruise.  This cost includes all meals and incidentals while she is on the boat.  In addition, there will be three off shore excursions and no costs are covered once passengers leave the boat.  After discussing these costs with her friend, Flora estimates th</w:t>
      </w:r>
      <w:r>
        <w:t>ese costs for the trip.  She believes she will spend about $150 for excursions.  She will have to drive to Daytona beach because that is the cruise ship’s home port.  She estimates that cost to be $250 and to take more than one day with an overnight stay e</w:t>
      </w:r>
      <w:r>
        <w:t xml:space="preserve">ach way.  The cruise ship charges for parking at $10 per day. </w:t>
      </w:r>
    </w:p>
    <w:p w:rsidR="00000000" w:rsidRDefault="000679AE" w:rsidP="0048786A">
      <w:pPr>
        <w:pStyle w:val="1Question"/>
      </w:pPr>
      <w:r>
        <w:tab/>
        <w:t xml:space="preserve">Alternatively Flora can drive to Daytona Beach at a cost of $250, stay in a hotel and enjoy the beach.  If she does this, it will cost $180 and another friend will share this cost.  They will </w:t>
      </w:r>
      <w:r>
        <w:t>stay at the hotel for four days.  Flora has estimated the cost of food, beverages, and entertainment to be about $75 per day.  However other students have told her that this amount is too little.  The hotel charges $5 a day for parking.  While she is gone,</w:t>
      </w:r>
      <w:r>
        <w:t xml:space="preserve"> Flora needs to pay a house sitter to feed her kitten and water her plants.  This costs $12 per day. </w:t>
      </w:r>
    </w:p>
    <w:p w:rsidR="00000000" w:rsidRDefault="000679AE"/>
    <w:p w:rsidR="00000000" w:rsidRDefault="000679AE">
      <w:pPr>
        <w:pStyle w:val="2Responses"/>
      </w:pPr>
      <w:r>
        <w:t>a.</w:t>
      </w:r>
      <w:r>
        <w:tab/>
        <w:t>What are the relevant costs for deciding whether to take the cruise or stay in Daytona Beach?</w:t>
      </w:r>
    </w:p>
    <w:p w:rsidR="00000000" w:rsidRDefault="000679AE">
      <w:pPr>
        <w:pStyle w:val="2Responses"/>
      </w:pPr>
      <w:r>
        <w:t>b.</w:t>
      </w:r>
      <w:r>
        <w:tab/>
        <w:t>What factors other than costs might influence Flora’s</w:t>
      </w:r>
      <w:r>
        <w:t xml:space="preserve"> decision?  List at least two.</w:t>
      </w:r>
    </w:p>
    <w:p w:rsidR="00000000" w:rsidRDefault="000679AE">
      <w:pPr>
        <w:pStyle w:val="2Responses"/>
      </w:pPr>
      <w:r>
        <w:t>c.</w:t>
      </w:r>
      <w:r>
        <w:tab/>
        <w:t>Consider your own preferences for this problem.  Do you expect Flora’s preferences to be the same as yours?  How can you control for your biases and consider this problem from Flora’s point of view?</w:t>
      </w:r>
    </w:p>
    <w:p w:rsidR="00000000" w:rsidRDefault="000679AE"/>
    <w:p w:rsidR="00000000" w:rsidRDefault="000679AE" w:rsidP="0048786A">
      <w:pPr>
        <w:pStyle w:val="1Question"/>
      </w:pPr>
      <w:r>
        <w:t>2.</w:t>
      </w:r>
      <w:r>
        <w:tab/>
        <w:t>Suppose the current</w:t>
      </w:r>
      <w:r>
        <w:t xml:space="preserve"> average cost per mile for operating a car is $0.70 but the cost of gas and maintenance is $0.40. Beth is required to drive to a client’s office that is 50 miles away (100 miles round-trip). The client is an artist, and Beth will be expected to take the cl</w:t>
      </w:r>
      <w:r>
        <w:t>ient to lunch as part of their meeting.  Beth can use her own car (a brand-new luxury sedan) and be reimbursed $0.50 per mile, use a company-owned vehicle (a 3-year-old economy sedan), or rent a 4-year-old sports car from Gamma Car Rental for $25 per day p</w:t>
      </w:r>
      <w:r>
        <w:t>lus $0.25 per mile. Identify relevant information from the preceding paragraph for Beth’s transportation decision.  For each piece of relevant information, discuss why you believe it is relevant.</w:t>
      </w:r>
    </w:p>
    <w:p w:rsidR="00000000" w:rsidRDefault="000679AE"/>
    <w:p w:rsidR="00000000" w:rsidRDefault="000679AE">
      <w:pPr>
        <w:pStyle w:val="2Responses"/>
      </w:pPr>
      <w:r>
        <w:t>a.</w:t>
      </w:r>
      <w:r>
        <w:tab/>
        <w:t>Identify the least costly alternative from the company’s</w:t>
      </w:r>
      <w:r>
        <w:t xml:space="preserve"> perspective.</w:t>
      </w:r>
    </w:p>
    <w:p w:rsidR="00000000" w:rsidRDefault="000679AE">
      <w:pPr>
        <w:pStyle w:val="2Responses"/>
      </w:pPr>
      <w:r>
        <w:t>b.</w:t>
      </w:r>
      <w:r>
        <w:tab/>
        <w:t>Identify two qualitative factors that might influence Beth’s decision.</w:t>
      </w:r>
    </w:p>
    <w:p w:rsidR="00000000" w:rsidRDefault="000679AE">
      <w:pPr>
        <w:jc w:val="center"/>
        <w:rPr>
          <w:sz w:val="32"/>
        </w:rPr>
      </w:pPr>
      <w:r>
        <w:br w:type="page"/>
      </w:r>
      <w:r>
        <w:rPr>
          <w:b/>
          <w:sz w:val="32"/>
        </w:rPr>
        <w:lastRenderedPageBreak/>
        <w:t>Answers</w:t>
      </w:r>
    </w:p>
    <w:p w:rsidR="00000000" w:rsidRDefault="000679AE"/>
    <w:p w:rsidR="00000000" w:rsidRDefault="000679AE">
      <w:pPr>
        <w:rPr>
          <w:sz w:val="28"/>
        </w:rPr>
      </w:pPr>
      <w:r>
        <w:rPr>
          <w:b/>
          <w:sz w:val="28"/>
          <w:u w:val="single"/>
        </w:rPr>
        <w:t>True / False</w:t>
      </w:r>
    </w:p>
    <w:p w:rsidR="00000000" w:rsidRDefault="000679AE"/>
    <w:p w:rsidR="00000000" w:rsidRDefault="000679AE" w:rsidP="0048786A">
      <w:pPr>
        <w:pStyle w:val="1Question"/>
        <w:sectPr w:rsidR="00000000">
          <w:footerReference w:type="even" r:id="rId12"/>
          <w:pgSz w:w="12240" w:h="15840" w:code="1"/>
          <w:pgMar w:top="1440" w:right="720" w:bottom="907" w:left="1800" w:header="720" w:footer="720" w:gutter="0"/>
          <w:cols w:space="720"/>
          <w:docGrid w:linePitch="360"/>
        </w:sectPr>
      </w:pPr>
    </w:p>
    <w:p w:rsidR="00000000" w:rsidRDefault="000679AE" w:rsidP="0048786A">
      <w:pPr>
        <w:pStyle w:val="3Answers"/>
        <w:spacing w:line="240" w:lineRule="auto"/>
        <w:rPr>
          <w:sz w:val="20"/>
        </w:rPr>
      </w:pPr>
      <w:r>
        <w:rPr>
          <w:sz w:val="20"/>
        </w:rPr>
        <w:lastRenderedPageBreak/>
        <w:t>1.</w:t>
      </w:r>
      <w:r>
        <w:rPr>
          <w:sz w:val="20"/>
        </w:rPr>
        <w:tab/>
        <w:t>T</w:t>
      </w:r>
    </w:p>
    <w:p w:rsidR="00000000" w:rsidRDefault="000679AE" w:rsidP="0048786A">
      <w:pPr>
        <w:pStyle w:val="3Answers"/>
        <w:spacing w:line="240" w:lineRule="auto"/>
        <w:rPr>
          <w:sz w:val="20"/>
        </w:rPr>
      </w:pPr>
      <w:r>
        <w:rPr>
          <w:sz w:val="20"/>
        </w:rPr>
        <w:t>2.</w:t>
      </w:r>
      <w:r>
        <w:rPr>
          <w:sz w:val="20"/>
        </w:rPr>
        <w:tab/>
        <w:t>F</w:t>
      </w:r>
    </w:p>
    <w:p w:rsidR="00000000" w:rsidRDefault="000679AE" w:rsidP="0048786A">
      <w:pPr>
        <w:pStyle w:val="3Answers"/>
        <w:spacing w:line="240" w:lineRule="auto"/>
        <w:rPr>
          <w:sz w:val="20"/>
        </w:rPr>
      </w:pPr>
      <w:r>
        <w:rPr>
          <w:sz w:val="20"/>
        </w:rPr>
        <w:t>3.</w:t>
      </w:r>
      <w:r>
        <w:rPr>
          <w:sz w:val="20"/>
        </w:rPr>
        <w:tab/>
        <w:t>T</w:t>
      </w:r>
    </w:p>
    <w:p w:rsidR="00000000" w:rsidRDefault="000679AE" w:rsidP="0048786A">
      <w:pPr>
        <w:pStyle w:val="3Answers"/>
        <w:spacing w:line="240" w:lineRule="auto"/>
        <w:rPr>
          <w:ins w:id="516" w:author="mbs242" w:date="2010-07-12T14:31:00Z"/>
          <w:sz w:val="20"/>
        </w:rPr>
      </w:pPr>
      <w:r>
        <w:rPr>
          <w:sz w:val="20"/>
        </w:rPr>
        <w:t>4.</w:t>
      </w:r>
      <w:r>
        <w:rPr>
          <w:sz w:val="20"/>
        </w:rPr>
        <w:tab/>
        <w:t>F</w:t>
      </w:r>
    </w:p>
    <w:p w:rsidR="00C81EFC" w:rsidRDefault="00C81EFC" w:rsidP="0048786A">
      <w:pPr>
        <w:pStyle w:val="3Answers"/>
        <w:spacing w:line="240" w:lineRule="auto"/>
        <w:rPr>
          <w:ins w:id="517" w:author="mbs242" w:date="2010-07-12T14:31:00Z"/>
          <w:sz w:val="20"/>
        </w:rPr>
      </w:pPr>
      <w:ins w:id="518" w:author="mbs242" w:date="2010-07-12T14:31:00Z">
        <w:r>
          <w:rPr>
            <w:sz w:val="20"/>
          </w:rPr>
          <w:t>5.</w:t>
        </w:r>
        <w:r>
          <w:rPr>
            <w:sz w:val="20"/>
          </w:rPr>
          <w:tab/>
          <w:t>T</w:t>
        </w:r>
      </w:ins>
    </w:p>
    <w:p w:rsidR="00C81EFC" w:rsidRDefault="00C81EFC" w:rsidP="0048786A">
      <w:pPr>
        <w:pStyle w:val="3Answers"/>
        <w:spacing w:line="240" w:lineRule="auto"/>
        <w:rPr>
          <w:ins w:id="519" w:author="mbs242" w:date="2010-07-12T14:31:00Z"/>
          <w:sz w:val="20"/>
        </w:rPr>
      </w:pPr>
      <w:ins w:id="520" w:author="mbs242" w:date="2010-07-12T14:31:00Z">
        <w:r>
          <w:rPr>
            <w:sz w:val="20"/>
          </w:rPr>
          <w:t>6.</w:t>
        </w:r>
        <w:r>
          <w:rPr>
            <w:sz w:val="20"/>
          </w:rPr>
          <w:tab/>
          <w:t>T</w:t>
        </w:r>
      </w:ins>
    </w:p>
    <w:p w:rsidR="00C81EFC" w:rsidRDefault="00C81EFC" w:rsidP="0048786A">
      <w:pPr>
        <w:pStyle w:val="3Answers"/>
        <w:spacing w:line="240" w:lineRule="auto"/>
        <w:rPr>
          <w:ins w:id="521" w:author="mbs242" w:date="2010-07-12T14:31:00Z"/>
          <w:sz w:val="20"/>
        </w:rPr>
      </w:pPr>
      <w:ins w:id="522" w:author="mbs242" w:date="2010-07-12T14:31:00Z">
        <w:r>
          <w:rPr>
            <w:sz w:val="20"/>
          </w:rPr>
          <w:t>7.</w:t>
        </w:r>
        <w:r>
          <w:rPr>
            <w:sz w:val="20"/>
          </w:rPr>
          <w:tab/>
          <w:t>F</w:t>
        </w:r>
      </w:ins>
    </w:p>
    <w:p w:rsidR="00C81EFC" w:rsidRDefault="00C81EFC" w:rsidP="0048786A">
      <w:pPr>
        <w:pStyle w:val="3Answers"/>
        <w:spacing w:line="240" w:lineRule="auto"/>
        <w:rPr>
          <w:sz w:val="20"/>
        </w:rPr>
      </w:pPr>
      <w:ins w:id="523" w:author="mbs242" w:date="2010-07-12T14:31:00Z">
        <w:r>
          <w:rPr>
            <w:sz w:val="20"/>
          </w:rPr>
          <w:t>8.</w:t>
        </w:r>
        <w:r>
          <w:rPr>
            <w:sz w:val="20"/>
          </w:rPr>
          <w:tab/>
          <w:t>F</w:t>
        </w:r>
      </w:ins>
    </w:p>
    <w:p w:rsidR="00000000" w:rsidRDefault="00C81EFC" w:rsidP="0048786A">
      <w:pPr>
        <w:pStyle w:val="3Answers"/>
        <w:spacing w:line="240" w:lineRule="auto"/>
        <w:rPr>
          <w:sz w:val="20"/>
        </w:rPr>
      </w:pPr>
      <w:ins w:id="524" w:author="mbs242" w:date="2010-07-12T14:37:00Z">
        <w:r>
          <w:rPr>
            <w:sz w:val="20"/>
          </w:rPr>
          <w:t>9</w:t>
        </w:r>
      </w:ins>
      <w:del w:id="525" w:author="mbs242" w:date="2010-07-12T14:37:00Z">
        <w:r w:rsidR="000679AE" w:rsidDel="00C81EFC">
          <w:rPr>
            <w:sz w:val="20"/>
          </w:rPr>
          <w:delText>5</w:delText>
        </w:r>
      </w:del>
      <w:r w:rsidR="000679AE">
        <w:rPr>
          <w:sz w:val="20"/>
        </w:rPr>
        <w:t>.</w:t>
      </w:r>
      <w:r w:rsidR="000679AE">
        <w:rPr>
          <w:sz w:val="20"/>
        </w:rPr>
        <w:tab/>
        <w:t>F</w:t>
      </w:r>
    </w:p>
    <w:p w:rsidR="00000000" w:rsidRDefault="00C81EFC" w:rsidP="0048786A">
      <w:pPr>
        <w:pStyle w:val="3Answers"/>
        <w:spacing w:line="240" w:lineRule="auto"/>
        <w:rPr>
          <w:sz w:val="20"/>
        </w:rPr>
      </w:pPr>
      <w:ins w:id="526" w:author="mbs242" w:date="2010-07-12T14:37:00Z">
        <w:r>
          <w:rPr>
            <w:sz w:val="20"/>
          </w:rPr>
          <w:t>10</w:t>
        </w:r>
      </w:ins>
      <w:del w:id="527" w:author="mbs242" w:date="2010-07-12T14:37:00Z">
        <w:r w:rsidR="000679AE" w:rsidDel="00C81EFC">
          <w:rPr>
            <w:sz w:val="20"/>
          </w:rPr>
          <w:delText>6</w:delText>
        </w:r>
      </w:del>
      <w:r w:rsidR="000679AE">
        <w:rPr>
          <w:sz w:val="20"/>
        </w:rPr>
        <w:t>.</w:t>
      </w:r>
      <w:r w:rsidR="000679AE">
        <w:rPr>
          <w:sz w:val="20"/>
        </w:rPr>
        <w:tab/>
        <w:t>T</w:t>
      </w:r>
    </w:p>
    <w:p w:rsidR="00000000" w:rsidRDefault="00C81EFC" w:rsidP="0048786A">
      <w:pPr>
        <w:pStyle w:val="3Answers"/>
        <w:spacing w:line="240" w:lineRule="auto"/>
        <w:rPr>
          <w:sz w:val="20"/>
        </w:rPr>
      </w:pPr>
      <w:ins w:id="528" w:author="mbs242" w:date="2010-07-12T14:37:00Z">
        <w:r>
          <w:rPr>
            <w:sz w:val="20"/>
          </w:rPr>
          <w:lastRenderedPageBreak/>
          <w:t>11</w:t>
        </w:r>
      </w:ins>
      <w:del w:id="529" w:author="mbs242" w:date="2010-07-12T14:37:00Z">
        <w:r w:rsidR="000679AE" w:rsidDel="00C81EFC">
          <w:rPr>
            <w:sz w:val="20"/>
          </w:rPr>
          <w:delText>7</w:delText>
        </w:r>
      </w:del>
      <w:r w:rsidR="000679AE">
        <w:rPr>
          <w:sz w:val="20"/>
        </w:rPr>
        <w:t>.</w:t>
      </w:r>
      <w:r w:rsidR="000679AE">
        <w:rPr>
          <w:sz w:val="20"/>
        </w:rPr>
        <w:tab/>
        <w:t>F</w:t>
      </w:r>
    </w:p>
    <w:p w:rsidR="00000000" w:rsidRDefault="00C81EFC" w:rsidP="0048786A">
      <w:pPr>
        <w:pStyle w:val="3Answers"/>
        <w:spacing w:line="240" w:lineRule="auto"/>
        <w:rPr>
          <w:sz w:val="20"/>
        </w:rPr>
      </w:pPr>
      <w:ins w:id="530" w:author="mbs242" w:date="2010-07-12T14:37:00Z">
        <w:r>
          <w:rPr>
            <w:sz w:val="20"/>
          </w:rPr>
          <w:t>12</w:t>
        </w:r>
      </w:ins>
      <w:del w:id="531" w:author="mbs242" w:date="2010-07-12T14:37:00Z">
        <w:r w:rsidR="000679AE" w:rsidDel="00C81EFC">
          <w:rPr>
            <w:sz w:val="20"/>
          </w:rPr>
          <w:delText>8</w:delText>
        </w:r>
      </w:del>
      <w:r w:rsidR="000679AE">
        <w:rPr>
          <w:sz w:val="20"/>
        </w:rPr>
        <w:t>.</w:t>
      </w:r>
      <w:r w:rsidR="000679AE">
        <w:rPr>
          <w:sz w:val="20"/>
        </w:rPr>
        <w:tab/>
        <w:t>T</w:t>
      </w:r>
    </w:p>
    <w:p w:rsidR="00000000" w:rsidRDefault="00C81EFC" w:rsidP="0048786A">
      <w:pPr>
        <w:pStyle w:val="3Answers"/>
        <w:spacing w:line="240" w:lineRule="auto"/>
        <w:rPr>
          <w:sz w:val="20"/>
        </w:rPr>
      </w:pPr>
      <w:ins w:id="532" w:author="mbs242" w:date="2010-07-12T14:37:00Z">
        <w:r>
          <w:rPr>
            <w:sz w:val="20"/>
          </w:rPr>
          <w:t>13</w:t>
        </w:r>
      </w:ins>
      <w:del w:id="533" w:author="mbs242" w:date="2010-07-12T14:37:00Z">
        <w:r w:rsidR="000679AE" w:rsidDel="00C81EFC">
          <w:rPr>
            <w:sz w:val="20"/>
          </w:rPr>
          <w:delText>9</w:delText>
        </w:r>
      </w:del>
      <w:r w:rsidR="000679AE">
        <w:rPr>
          <w:sz w:val="20"/>
        </w:rPr>
        <w:t>.</w:t>
      </w:r>
      <w:r w:rsidR="000679AE">
        <w:rPr>
          <w:sz w:val="20"/>
        </w:rPr>
        <w:tab/>
        <w:t>T</w:t>
      </w:r>
    </w:p>
    <w:p w:rsidR="00C81EFC" w:rsidRDefault="00C81EFC" w:rsidP="00C81EFC">
      <w:pPr>
        <w:pStyle w:val="3Answers"/>
        <w:spacing w:line="240" w:lineRule="auto"/>
        <w:rPr>
          <w:ins w:id="534" w:author="mbs242" w:date="2010-07-12T14:38:00Z"/>
          <w:sz w:val="20"/>
        </w:rPr>
      </w:pPr>
      <w:ins w:id="535" w:author="mbs242" w:date="2010-07-12T14:38:00Z">
        <w:r>
          <w:rPr>
            <w:sz w:val="20"/>
          </w:rPr>
          <w:t>14.</w:t>
        </w:r>
        <w:r>
          <w:rPr>
            <w:sz w:val="20"/>
          </w:rPr>
          <w:tab/>
          <w:t>T</w:t>
        </w:r>
      </w:ins>
    </w:p>
    <w:p w:rsidR="00C81EFC" w:rsidRDefault="00C81EFC" w:rsidP="00C81EFC">
      <w:pPr>
        <w:pStyle w:val="3Answers"/>
        <w:spacing w:line="240" w:lineRule="auto"/>
        <w:rPr>
          <w:ins w:id="536" w:author="mbs242" w:date="2010-07-12T14:38:00Z"/>
          <w:sz w:val="20"/>
        </w:rPr>
      </w:pPr>
      <w:ins w:id="537" w:author="mbs242" w:date="2010-07-12T14:38:00Z">
        <w:r>
          <w:rPr>
            <w:sz w:val="20"/>
          </w:rPr>
          <w:t>15.</w:t>
        </w:r>
        <w:r>
          <w:rPr>
            <w:sz w:val="20"/>
          </w:rPr>
          <w:tab/>
          <w:t>F</w:t>
        </w:r>
      </w:ins>
    </w:p>
    <w:p w:rsidR="00C81EFC" w:rsidRDefault="00C81EFC" w:rsidP="00C81EFC">
      <w:pPr>
        <w:pStyle w:val="3Answers"/>
        <w:spacing w:line="240" w:lineRule="auto"/>
        <w:rPr>
          <w:ins w:id="538" w:author="mbs242" w:date="2010-07-12T14:38:00Z"/>
          <w:sz w:val="20"/>
        </w:rPr>
      </w:pPr>
      <w:ins w:id="539" w:author="mbs242" w:date="2010-07-12T14:38:00Z">
        <w:r>
          <w:rPr>
            <w:sz w:val="20"/>
          </w:rPr>
          <w:t>16.</w:t>
        </w:r>
        <w:r>
          <w:rPr>
            <w:sz w:val="20"/>
          </w:rPr>
          <w:tab/>
          <w:t>T</w:t>
        </w:r>
      </w:ins>
    </w:p>
    <w:p w:rsidR="00C81EFC" w:rsidRDefault="00C81EFC" w:rsidP="00C81EFC">
      <w:pPr>
        <w:pStyle w:val="3Answers"/>
        <w:spacing w:line="240" w:lineRule="auto"/>
        <w:rPr>
          <w:ins w:id="540" w:author="mbs242" w:date="2010-07-12T14:38:00Z"/>
          <w:sz w:val="20"/>
        </w:rPr>
      </w:pPr>
      <w:ins w:id="541" w:author="mbs242" w:date="2010-07-12T14:38:00Z">
        <w:r>
          <w:rPr>
            <w:sz w:val="20"/>
          </w:rPr>
          <w:t>17.</w:t>
        </w:r>
        <w:r>
          <w:rPr>
            <w:sz w:val="20"/>
          </w:rPr>
          <w:tab/>
          <w:t>F</w:t>
        </w:r>
      </w:ins>
    </w:p>
    <w:p w:rsidR="00C81EFC" w:rsidRDefault="00C81EFC" w:rsidP="0048786A">
      <w:pPr>
        <w:pStyle w:val="3Answers"/>
        <w:spacing w:line="240" w:lineRule="auto"/>
        <w:rPr>
          <w:ins w:id="542" w:author="mbs242" w:date="2010-07-12T14:38:00Z"/>
          <w:sz w:val="20"/>
        </w:rPr>
      </w:pPr>
      <w:ins w:id="543" w:author="mbs242" w:date="2010-07-12T14:38:00Z">
        <w:r>
          <w:rPr>
            <w:sz w:val="20"/>
          </w:rPr>
          <w:t>18.</w:t>
        </w:r>
        <w:r>
          <w:rPr>
            <w:sz w:val="20"/>
          </w:rPr>
          <w:tab/>
          <w:t>T</w:t>
        </w:r>
      </w:ins>
    </w:p>
    <w:p w:rsidR="00C81EFC" w:rsidRDefault="00C81EFC" w:rsidP="0048786A">
      <w:pPr>
        <w:pStyle w:val="3Answers"/>
        <w:spacing w:line="240" w:lineRule="auto"/>
        <w:rPr>
          <w:ins w:id="544" w:author="mbs242" w:date="2010-07-12T14:38:00Z"/>
          <w:sz w:val="20"/>
        </w:rPr>
      </w:pPr>
      <w:ins w:id="545" w:author="mbs242" w:date="2010-07-12T14:38:00Z">
        <w:r>
          <w:rPr>
            <w:sz w:val="20"/>
          </w:rPr>
          <w:t>19.</w:t>
        </w:r>
        <w:r>
          <w:rPr>
            <w:sz w:val="20"/>
          </w:rPr>
          <w:tab/>
          <w:t>T</w:t>
        </w:r>
      </w:ins>
    </w:p>
    <w:p w:rsidR="00C81EFC" w:rsidRDefault="00C81EFC" w:rsidP="0048786A">
      <w:pPr>
        <w:pStyle w:val="3Answers"/>
        <w:spacing w:line="240" w:lineRule="auto"/>
        <w:rPr>
          <w:ins w:id="546" w:author="mbs242" w:date="2010-07-12T14:38:00Z"/>
          <w:sz w:val="20"/>
        </w:rPr>
      </w:pPr>
      <w:ins w:id="547" w:author="mbs242" w:date="2010-07-12T14:38:00Z">
        <w:r>
          <w:rPr>
            <w:sz w:val="20"/>
          </w:rPr>
          <w:t>20.</w:t>
        </w:r>
        <w:r>
          <w:rPr>
            <w:sz w:val="20"/>
          </w:rPr>
          <w:tab/>
          <w:t>F</w:t>
        </w:r>
      </w:ins>
    </w:p>
    <w:p w:rsidR="00C81EFC" w:rsidRDefault="00C81EFC" w:rsidP="0048786A">
      <w:pPr>
        <w:pStyle w:val="3Answers"/>
        <w:spacing w:line="240" w:lineRule="auto"/>
        <w:rPr>
          <w:ins w:id="548" w:author="mbs242" w:date="2010-07-12T14:38:00Z"/>
          <w:sz w:val="20"/>
        </w:rPr>
      </w:pPr>
      <w:ins w:id="549" w:author="mbs242" w:date="2010-07-12T14:38:00Z">
        <w:r>
          <w:rPr>
            <w:sz w:val="20"/>
          </w:rPr>
          <w:lastRenderedPageBreak/>
          <w:t>21.</w:t>
        </w:r>
        <w:r>
          <w:rPr>
            <w:sz w:val="20"/>
          </w:rPr>
          <w:tab/>
          <w:t>F</w:t>
        </w:r>
      </w:ins>
    </w:p>
    <w:p w:rsidR="00000000" w:rsidRDefault="00C81EFC" w:rsidP="0048786A">
      <w:pPr>
        <w:pStyle w:val="3Answers"/>
        <w:spacing w:line="240" w:lineRule="auto"/>
        <w:rPr>
          <w:sz w:val="20"/>
        </w:rPr>
      </w:pPr>
      <w:ins w:id="550" w:author="mbs242" w:date="2010-07-12T14:40:00Z">
        <w:r>
          <w:rPr>
            <w:sz w:val="20"/>
          </w:rPr>
          <w:t>22</w:t>
        </w:r>
      </w:ins>
      <w:del w:id="551" w:author="mbs242" w:date="2010-07-12T14:40:00Z">
        <w:r w:rsidR="000679AE" w:rsidDel="00C81EFC">
          <w:rPr>
            <w:sz w:val="20"/>
          </w:rPr>
          <w:delText>1</w:delText>
        </w:r>
        <w:r w:rsidR="000679AE" w:rsidDel="00C81EFC">
          <w:rPr>
            <w:sz w:val="20"/>
          </w:rPr>
          <w:delText>0</w:delText>
        </w:r>
      </w:del>
      <w:r w:rsidR="000679AE">
        <w:rPr>
          <w:sz w:val="20"/>
        </w:rPr>
        <w:t>.</w:t>
      </w:r>
      <w:r w:rsidR="000679AE">
        <w:rPr>
          <w:sz w:val="20"/>
        </w:rPr>
        <w:tab/>
        <w:t>F</w:t>
      </w:r>
    </w:p>
    <w:p w:rsidR="00000000" w:rsidRDefault="00C81EFC" w:rsidP="0048786A">
      <w:pPr>
        <w:pStyle w:val="3Answers"/>
        <w:spacing w:line="240" w:lineRule="auto"/>
        <w:rPr>
          <w:sz w:val="20"/>
        </w:rPr>
      </w:pPr>
      <w:ins w:id="552" w:author="mbs242" w:date="2010-07-12T14:40:00Z">
        <w:r>
          <w:rPr>
            <w:sz w:val="20"/>
          </w:rPr>
          <w:t>23</w:t>
        </w:r>
      </w:ins>
      <w:del w:id="553" w:author="mbs242" w:date="2010-07-12T14:40:00Z">
        <w:r w:rsidR="000679AE" w:rsidDel="00C81EFC">
          <w:rPr>
            <w:sz w:val="20"/>
          </w:rPr>
          <w:delText>1</w:delText>
        </w:r>
        <w:r w:rsidR="000679AE" w:rsidDel="00C81EFC">
          <w:rPr>
            <w:sz w:val="20"/>
          </w:rPr>
          <w:delText>1</w:delText>
        </w:r>
      </w:del>
      <w:r w:rsidR="000679AE">
        <w:rPr>
          <w:sz w:val="20"/>
        </w:rPr>
        <w:t>.</w:t>
      </w:r>
      <w:r w:rsidR="000679AE">
        <w:rPr>
          <w:sz w:val="20"/>
        </w:rPr>
        <w:tab/>
        <w:t>T</w:t>
      </w:r>
    </w:p>
    <w:p w:rsidR="00000000" w:rsidDel="00C81EFC" w:rsidRDefault="000679AE" w:rsidP="0048786A">
      <w:pPr>
        <w:pStyle w:val="3Answers"/>
        <w:spacing w:line="240" w:lineRule="auto"/>
        <w:rPr>
          <w:del w:id="554" w:author="mbs242" w:date="2010-07-12T14:40:00Z"/>
          <w:sz w:val="20"/>
        </w:rPr>
      </w:pPr>
      <w:del w:id="555" w:author="mbs242" w:date="2010-07-12T14:40:00Z">
        <w:r w:rsidDel="00C81EFC">
          <w:rPr>
            <w:sz w:val="20"/>
          </w:rPr>
          <w:delText>12.</w:delText>
        </w:r>
        <w:r w:rsidDel="00C81EFC">
          <w:rPr>
            <w:sz w:val="20"/>
          </w:rPr>
          <w:tab/>
          <w:delText>F</w:delText>
        </w:r>
      </w:del>
    </w:p>
    <w:p w:rsidR="00000000" w:rsidRDefault="00C81EFC" w:rsidP="0048786A">
      <w:pPr>
        <w:pStyle w:val="3Answers"/>
        <w:spacing w:line="240" w:lineRule="auto"/>
        <w:rPr>
          <w:sz w:val="20"/>
        </w:rPr>
      </w:pPr>
      <w:ins w:id="556" w:author="mbs242" w:date="2010-07-12T14:40:00Z">
        <w:r>
          <w:rPr>
            <w:sz w:val="20"/>
          </w:rPr>
          <w:t>24</w:t>
        </w:r>
      </w:ins>
      <w:del w:id="557" w:author="mbs242" w:date="2010-07-12T14:40:00Z">
        <w:r w:rsidR="000679AE" w:rsidDel="00C81EFC">
          <w:rPr>
            <w:sz w:val="20"/>
          </w:rPr>
          <w:delText>1</w:delText>
        </w:r>
        <w:r w:rsidR="000679AE" w:rsidDel="00C81EFC">
          <w:rPr>
            <w:sz w:val="20"/>
          </w:rPr>
          <w:delText>3</w:delText>
        </w:r>
      </w:del>
      <w:r w:rsidR="000679AE">
        <w:rPr>
          <w:sz w:val="20"/>
        </w:rPr>
        <w:t>.</w:t>
      </w:r>
      <w:r w:rsidR="000679AE">
        <w:rPr>
          <w:sz w:val="20"/>
        </w:rPr>
        <w:tab/>
        <w:t>F</w:t>
      </w:r>
    </w:p>
    <w:p w:rsidR="00000000" w:rsidRDefault="000679AE" w:rsidP="0048786A">
      <w:pPr>
        <w:pStyle w:val="3Answers"/>
        <w:spacing w:line="240" w:lineRule="auto"/>
        <w:rPr>
          <w:sz w:val="20"/>
        </w:rPr>
      </w:pPr>
      <w:del w:id="558" w:author="mbs242" w:date="2010-07-12T14:42:00Z">
        <w:r w:rsidDel="005844DD">
          <w:rPr>
            <w:sz w:val="20"/>
          </w:rPr>
          <w:delText>14</w:delText>
        </w:r>
      </w:del>
      <w:ins w:id="559" w:author="mbs242" w:date="2010-07-12T14:42:00Z">
        <w:r w:rsidR="005844DD">
          <w:rPr>
            <w:sz w:val="20"/>
          </w:rPr>
          <w:t>25</w:t>
        </w:r>
      </w:ins>
      <w:r>
        <w:rPr>
          <w:sz w:val="20"/>
        </w:rPr>
        <w:t>.</w:t>
      </w:r>
      <w:r>
        <w:rPr>
          <w:sz w:val="20"/>
        </w:rPr>
        <w:tab/>
      </w:r>
      <w:del w:id="560" w:author="mbs242" w:date="2010-07-12T14:41:00Z">
        <w:r w:rsidDel="005844DD">
          <w:rPr>
            <w:sz w:val="20"/>
          </w:rPr>
          <w:delText>T</w:delText>
        </w:r>
      </w:del>
      <w:ins w:id="561" w:author="mbs242" w:date="2010-07-12T14:41:00Z">
        <w:r w:rsidR="005844DD">
          <w:rPr>
            <w:sz w:val="20"/>
          </w:rPr>
          <w:t>F</w:t>
        </w:r>
      </w:ins>
    </w:p>
    <w:p w:rsidR="00000000" w:rsidRDefault="005844DD" w:rsidP="0048786A">
      <w:pPr>
        <w:pStyle w:val="3Answers"/>
        <w:spacing w:line="240" w:lineRule="auto"/>
        <w:rPr>
          <w:sz w:val="20"/>
        </w:rPr>
      </w:pPr>
      <w:ins w:id="562" w:author="mbs242" w:date="2010-07-12T14:42:00Z">
        <w:r>
          <w:rPr>
            <w:sz w:val="20"/>
          </w:rPr>
          <w:t>26</w:t>
        </w:r>
      </w:ins>
      <w:del w:id="563" w:author="mbs242" w:date="2010-07-12T14:42:00Z">
        <w:r w:rsidR="000679AE" w:rsidDel="005844DD">
          <w:rPr>
            <w:sz w:val="20"/>
          </w:rPr>
          <w:delText>1</w:delText>
        </w:r>
        <w:r w:rsidR="000679AE" w:rsidDel="005844DD">
          <w:rPr>
            <w:sz w:val="20"/>
          </w:rPr>
          <w:delText>5</w:delText>
        </w:r>
      </w:del>
      <w:r w:rsidR="000679AE">
        <w:rPr>
          <w:sz w:val="20"/>
        </w:rPr>
        <w:t>.</w:t>
      </w:r>
      <w:r w:rsidR="000679AE">
        <w:rPr>
          <w:sz w:val="20"/>
        </w:rPr>
        <w:tab/>
        <w:t>T</w:t>
      </w:r>
    </w:p>
    <w:p w:rsidR="00000000" w:rsidRDefault="005844DD" w:rsidP="0048786A">
      <w:pPr>
        <w:pStyle w:val="3Answers"/>
        <w:spacing w:line="240" w:lineRule="auto"/>
        <w:rPr>
          <w:sz w:val="20"/>
        </w:rPr>
      </w:pPr>
      <w:ins w:id="564" w:author="mbs242" w:date="2010-07-12T14:42:00Z">
        <w:r>
          <w:rPr>
            <w:sz w:val="20"/>
          </w:rPr>
          <w:t>27</w:t>
        </w:r>
      </w:ins>
      <w:del w:id="565" w:author="mbs242" w:date="2010-07-12T14:42:00Z">
        <w:r w:rsidR="000679AE" w:rsidDel="005844DD">
          <w:rPr>
            <w:sz w:val="20"/>
          </w:rPr>
          <w:delText>1</w:delText>
        </w:r>
        <w:r w:rsidR="000679AE" w:rsidDel="005844DD">
          <w:rPr>
            <w:sz w:val="20"/>
          </w:rPr>
          <w:delText>6</w:delText>
        </w:r>
      </w:del>
      <w:r w:rsidR="000679AE">
        <w:rPr>
          <w:sz w:val="20"/>
        </w:rPr>
        <w:t>.</w:t>
      </w:r>
      <w:r w:rsidR="000679AE">
        <w:rPr>
          <w:sz w:val="20"/>
        </w:rPr>
        <w:tab/>
        <w:t>T</w:t>
      </w:r>
    </w:p>
    <w:p w:rsidR="00000000" w:rsidRDefault="005844DD" w:rsidP="0048786A">
      <w:pPr>
        <w:pStyle w:val="3Answers"/>
        <w:spacing w:line="240" w:lineRule="auto"/>
        <w:rPr>
          <w:sz w:val="20"/>
        </w:rPr>
      </w:pPr>
      <w:ins w:id="566" w:author="mbs242" w:date="2010-07-12T14:42:00Z">
        <w:r>
          <w:rPr>
            <w:sz w:val="20"/>
          </w:rPr>
          <w:t>28</w:t>
        </w:r>
      </w:ins>
      <w:del w:id="567" w:author="mbs242" w:date="2010-07-12T14:42:00Z">
        <w:r w:rsidR="000679AE" w:rsidDel="005844DD">
          <w:rPr>
            <w:sz w:val="20"/>
          </w:rPr>
          <w:delText>1</w:delText>
        </w:r>
        <w:r w:rsidR="000679AE" w:rsidDel="005844DD">
          <w:rPr>
            <w:sz w:val="20"/>
          </w:rPr>
          <w:delText>7</w:delText>
        </w:r>
      </w:del>
      <w:r w:rsidR="000679AE">
        <w:rPr>
          <w:sz w:val="20"/>
        </w:rPr>
        <w:t>.</w:t>
      </w:r>
      <w:r w:rsidR="000679AE">
        <w:rPr>
          <w:sz w:val="20"/>
        </w:rPr>
        <w:tab/>
        <w:t>F</w:t>
      </w:r>
    </w:p>
    <w:p w:rsidR="00000000" w:rsidRDefault="005844DD" w:rsidP="0048786A">
      <w:pPr>
        <w:pStyle w:val="3Answers"/>
        <w:spacing w:line="240" w:lineRule="auto"/>
        <w:rPr>
          <w:sz w:val="20"/>
        </w:rPr>
      </w:pPr>
      <w:ins w:id="568" w:author="mbs242" w:date="2010-07-12T14:43:00Z">
        <w:r>
          <w:rPr>
            <w:sz w:val="20"/>
          </w:rPr>
          <w:t>29</w:t>
        </w:r>
      </w:ins>
      <w:del w:id="569" w:author="mbs242" w:date="2010-07-12T14:42:00Z">
        <w:r w:rsidR="000679AE" w:rsidDel="005844DD">
          <w:rPr>
            <w:sz w:val="20"/>
          </w:rPr>
          <w:delText>1</w:delText>
        </w:r>
        <w:r w:rsidR="000679AE" w:rsidDel="005844DD">
          <w:rPr>
            <w:sz w:val="20"/>
          </w:rPr>
          <w:delText>8</w:delText>
        </w:r>
      </w:del>
      <w:r w:rsidR="000679AE">
        <w:rPr>
          <w:sz w:val="20"/>
        </w:rPr>
        <w:t>.</w:t>
      </w:r>
      <w:r w:rsidR="000679AE">
        <w:rPr>
          <w:sz w:val="20"/>
        </w:rPr>
        <w:tab/>
        <w:t>F</w:t>
      </w:r>
    </w:p>
    <w:p w:rsidR="00000000" w:rsidDel="00C81EFC" w:rsidRDefault="000679AE" w:rsidP="0048786A">
      <w:pPr>
        <w:pStyle w:val="3Answers"/>
        <w:spacing w:line="240" w:lineRule="auto"/>
        <w:rPr>
          <w:del w:id="570" w:author="mbs242" w:date="2010-07-12T14:38:00Z"/>
          <w:sz w:val="20"/>
        </w:rPr>
      </w:pPr>
      <w:del w:id="571" w:author="mbs242" w:date="2010-07-12T14:38:00Z">
        <w:r w:rsidDel="00C81EFC">
          <w:rPr>
            <w:sz w:val="20"/>
          </w:rPr>
          <w:lastRenderedPageBreak/>
          <w:delText>1</w:delText>
        </w:r>
      </w:del>
      <w:del w:id="572" w:author="mbs242" w:date="2010-07-12T14:37:00Z">
        <w:r w:rsidDel="00C81EFC">
          <w:rPr>
            <w:sz w:val="20"/>
          </w:rPr>
          <w:delText>9</w:delText>
        </w:r>
      </w:del>
      <w:del w:id="573" w:author="mbs242" w:date="2010-07-12T14:38:00Z">
        <w:r w:rsidDel="00C81EFC">
          <w:rPr>
            <w:sz w:val="20"/>
          </w:rPr>
          <w:delText>.</w:delText>
        </w:r>
        <w:r w:rsidDel="00C81EFC">
          <w:rPr>
            <w:sz w:val="20"/>
          </w:rPr>
          <w:tab/>
          <w:delText>T</w:delText>
        </w:r>
      </w:del>
    </w:p>
    <w:p w:rsidR="00000000" w:rsidDel="00C81EFC" w:rsidRDefault="000679AE" w:rsidP="0048786A">
      <w:pPr>
        <w:pStyle w:val="3Answers"/>
        <w:spacing w:line="240" w:lineRule="auto"/>
        <w:rPr>
          <w:del w:id="574" w:author="mbs242" w:date="2010-07-12T14:38:00Z"/>
          <w:sz w:val="20"/>
        </w:rPr>
      </w:pPr>
      <w:del w:id="575" w:author="mbs242" w:date="2010-07-12T14:37:00Z">
        <w:r w:rsidDel="00C81EFC">
          <w:rPr>
            <w:sz w:val="20"/>
          </w:rPr>
          <w:delText>2</w:delText>
        </w:r>
        <w:r w:rsidDel="00C81EFC">
          <w:rPr>
            <w:sz w:val="20"/>
          </w:rPr>
          <w:delText>0</w:delText>
        </w:r>
      </w:del>
      <w:del w:id="576" w:author="mbs242" w:date="2010-07-12T14:38:00Z">
        <w:r w:rsidDel="00C81EFC">
          <w:rPr>
            <w:sz w:val="20"/>
          </w:rPr>
          <w:delText>.</w:delText>
        </w:r>
        <w:r w:rsidDel="00C81EFC">
          <w:rPr>
            <w:sz w:val="20"/>
          </w:rPr>
          <w:tab/>
          <w:delText>F</w:delText>
        </w:r>
      </w:del>
    </w:p>
    <w:p w:rsidR="00000000" w:rsidDel="00C81EFC" w:rsidRDefault="000679AE" w:rsidP="0048786A">
      <w:pPr>
        <w:pStyle w:val="3Answers"/>
        <w:spacing w:line="240" w:lineRule="auto"/>
        <w:rPr>
          <w:del w:id="577" w:author="mbs242" w:date="2010-07-12T14:38:00Z"/>
          <w:sz w:val="20"/>
        </w:rPr>
      </w:pPr>
      <w:del w:id="578" w:author="mbs242" w:date="2010-07-12T14:37:00Z">
        <w:r w:rsidDel="00C81EFC">
          <w:rPr>
            <w:sz w:val="20"/>
          </w:rPr>
          <w:delText>2</w:delText>
        </w:r>
        <w:r w:rsidDel="00C81EFC">
          <w:rPr>
            <w:sz w:val="20"/>
          </w:rPr>
          <w:delText>1</w:delText>
        </w:r>
      </w:del>
      <w:del w:id="579" w:author="mbs242" w:date="2010-07-12T14:38:00Z">
        <w:r w:rsidDel="00C81EFC">
          <w:rPr>
            <w:sz w:val="20"/>
          </w:rPr>
          <w:delText>.</w:delText>
        </w:r>
        <w:r w:rsidDel="00C81EFC">
          <w:rPr>
            <w:sz w:val="20"/>
          </w:rPr>
          <w:tab/>
          <w:delText>T</w:delText>
        </w:r>
      </w:del>
    </w:p>
    <w:p w:rsidR="00000000" w:rsidDel="00C81EFC" w:rsidRDefault="000679AE" w:rsidP="0048786A">
      <w:pPr>
        <w:pStyle w:val="3Answers"/>
        <w:spacing w:line="240" w:lineRule="auto"/>
        <w:rPr>
          <w:del w:id="580" w:author="mbs242" w:date="2010-07-12T14:38:00Z"/>
          <w:sz w:val="20"/>
        </w:rPr>
      </w:pPr>
      <w:del w:id="581" w:author="mbs242" w:date="2010-07-12T14:37:00Z">
        <w:r w:rsidDel="00C81EFC">
          <w:rPr>
            <w:sz w:val="20"/>
          </w:rPr>
          <w:delText>2</w:delText>
        </w:r>
        <w:r w:rsidDel="00C81EFC">
          <w:rPr>
            <w:sz w:val="20"/>
          </w:rPr>
          <w:delText>2</w:delText>
        </w:r>
      </w:del>
      <w:del w:id="582" w:author="mbs242" w:date="2010-07-12T14:38:00Z">
        <w:r w:rsidDel="00C81EFC">
          <w:rPr>
            <w:sz w:val="20"/>
          </w:rPr>
          <w:delText>.</w:delText>
        </w:r>
        <w:r w:rsidDel="00C81EFC">
          <w:rPr>
            <w:sz w:val="20"/>
          </w:rPr>
          <w:tab/>
          <w:delText>F</w:delText>
        </w:r>
      </w:del>
    </w:p>
    <w:p w:rsidR="00000000" w:rsidRDefault="005844DD" w:rsidP="0048786A">
      <w:pPr>
        <w:pStyle w:val="3Answers"/>
        <w:spacing w:line="240" w:lineRule="auto"/>
        <w:rPr>
          <w:sz w:val="20"/>
        </w:rPr>
      </w:pPr>
      <w:ins w:id="583" w:author="mbs242" w:date="2010-07-12T14:43:00Z">
        <w:r>
          <w:rPr>
            <w:sz w:val="20"/>
          </w:rPr>
          <w:t>30</w:t>
        </w:r>
      </w:ins>
      <w:del w:id="584" w:author="mbs242" w:date="2010-07-12T14:43:00Z">
        <w:r w:rsidR="000679AE" w:rsidDel="005844DD">
          <w:rPr>
            <w:sz w:val="20"/>
          </w:rPr>
          <w:delText>2</w:delText>
        </w:r>
        <w:r w:rsidR="000679AE" w:rsidDel="005844DD">
          <w:rPr>
            <w:sz w:val="20"/>
          </w:rPr>
          <w:delText>3</w:delText>
        </w:r>
      </w:del>
      <w:r w:rsidR="000679AE">
        <w:rPr>
          <w:sz w:val="20"/>
        </w:rPr>
        <w:t>.</w:t>
      </w:r>
      <w:r w:rsidR="000679AE">
        <w:rPr>
          <w:sz w:val="20"/>
        </w:rPr>
        <w:tab/>
        <w:t>F</w:t>
      </w:r>
    </w:p>
    <w:p w:rsidR="00000000" w:rsidRDefault="005844DD" w:rsidP="0048786A">
      <w:pPr>
        <w:pStyle w:val="3Answers"/>
        <w:spacing w:line="240" w:lineRule="auto"/>
        <w:rPr>
          <w:sz w:val="20"/>
        </w:rPr>
      </w:pPr>
      <w:ins w:id="585" w:author="mbs242" w:date="2010-07-12T14:43:00Z">
        <w:r>
          <w:rPr>
            <w:sz w:val="20"/>
          </w:rPr>
          <w:t>31</w:t>
        </w:r>
      </w:ins>
      <w:del w:id="586" w:author="mbs242" w:date="2010-07-12T14:43:00Z">
        <w:r w:rsidR="000679AE" w:rsidDel="005844DD">
          <w:rPr>
            <w:sz w:val="20"/>
          </w:rPr>
          <w:delText>2</w:delText>
        </w:r>
        <w:r w:rsidR="000679AE" w:rsidDel="005844DD">
          <w:rPr>
            <w:sz w:val="20"/>
          </w:rPr>
          <w:delText>4</w:delText>
        </w:r>
      </w:del>
      <w:r w:rsidR="000679AE">
        <w:rPr>
          <w:sz w:val="20"/>
        </w:rPr>
        <w:t>.</w:t>
      </w:r>
      <w:r w:rsidR="000679AE">
        <w:rPr>
          <w:sz w:val="20"/>
        </w:rPr>
        <w:tab/>
        <w:t>F</w:t>
      </w:r>
    </w:p>
    <w:p w:rsidR="00000000" w:rsidRDefault="005844DD" w:rsidP="0048786A">
      <w:pPr>
        <w:pStyle w:val="3Answers"/>
        <w:spacing w:line="240" w:lineRule="auto"/>
        <w:sectPr w:rsidR="00000000">
          <w:type w:val="continuous"/>
          <w:pgSz w:w="12240" w:h="15840" w:code="1"/>
          <w:pgMar w:top="1440" w:right="720" w:bottom="907" w:left="1800" w:header="720" w:footer="720" w:gutter="0"/>
          <w:cols w:num="4" w:space="720"/>
          <w:docGrid w:linePitch="360"/>
        </w:sectPr>
      </w:pPr>
      <w:ins w:id="587" w:author="mbs242" w:date="2010-07-12T14:43:00Z">
        <w:r>
          <w:rPr>
            <w:sz w:val="20"/>
          </w:rPr>
          <w:t>32</w:t>
        </w:r>
      </w:ins>
      <w:del w:id="588" w:author="mbs242" w:date="2010-07-12T14:43:00Z">
        <w:r w:rsidR="000679AE" w:rsidDel="005844DD">
          <w:rPr>
            <w:sz w:val="20"/>
          </w:rPr>
          <w:delText>2</w:delText>
        </w:r>
        <w:r w:rsidR="000679AE" w:rsidDel="005844DD">
          <w:rPr>
            <w:sz w:val="20"/>
          </w:rPr>
          <w:delText>5</w:delText>
        </w:r>
      </w:del>
      <w:r w:rsidR="000679AE">
        <w:rPr>
          <w:sz w:val="20"/>
        </w:rPr>
        <w:t>.</w:t>
      </w:r>
      <w:r w:rsidR="000679AE">
        <w:rPr>
          <w:sz w:val="20"/>
        </w:rPr>
        <w:tab/>
        <w:t>T</w:t>
      </w:r>
    </w:p>
    <w:p w:rsidR="00000000" w:rsidRDefault="000679AE"/>
    <w:p w:rsidR="00000000" w:rsidRDefault="000679AE"/>
    <w:p w:rsidR="00000000" w:rsidRDefault="000679AE">
      <w:pPr>
        <w:rPr>
          <w:b/>
          <w:sz w:val="28"/>
          <w:u w:val="single"/>
        </w:rPr>
      </w:pPr>
      <w:r>
        <w:rPr>
          <w:b/>
          <w:sz w:val="28"/>
          <w:u w:val="single"/>
        </w:rPr>
        <w:t>Multiple Choice</w:t>
      </w:r>
    </w:p>
    <w:p w:rsidR="00000000" w:rsidRDefault="000679AE"/>
    <w:p w:rsidR="00000000" w:rsidRDefault="000679AE" w:rsidP="0048786A">
      <w:pPr>
        <w:pStyle w:val="1Question"/>
        <w:rPr>
          <w:highlight w:val="magenta"/>
        </w:rPr>
        <w:sectPr w:rsidR="00000000">
          <w:type w:val="continuous"/>
          <w:pgSz w:w="12240" w:h="15840" w:code="1"/>
          <w:pgMar w:top="1440" w:right="720" w:bottom="907" w:left="1800" w:header="720" w:footer="720" w:gutter="0"/>
          <w:cols w:space="720"/>
          <w:docGrid w:linePitch="360"/>
        </w:sectPr>
      </w:pPr>
    </w:p>
    <w:p w:rsidR="00000000" w:rsidRDefault="000679AE" w:rsidP="0048786A">
      <w:pPr>
        <w:pStyle w:val="3Answers"/>
        <w:rPr>
          <w:sz w:val="20"/>
        </w:rPr>
      </w:pPr>
      <w:r>
        <w:rPr>
          <w:sz w:val="20"/>
        </w:rPr>
        <w:lastRenderedPageBreak/>
        <w:t>1.</w:t>
      </w:r>
      <w:r>
        <w:rPr>
          <w:sz w:val="20"/>
        </w:rPr>
        <w:tab/>
        <w:t>A</w:t>
      </w:r>
    </w:p>
    <w:p w:rsidR="00000000" w:rsidRDefault="000679AE" w:rsidP="0048786A">
      <w:pPr>
        <w:pStyle w:val="3Answers"/>
        <w:rPr>
          <w:sz w:val="20"/>
        </w:rPr>
      </w:pPr>
      <w:r>
        <w:rPr>
          <w:sz w:val="20"/>
        </w:rPr>
        <w:t>2.</w:t>
      </w:r>
      <w:r>
        <w:rPr>
          <w:sz w:val="20"/>
        </w:rPr>
        <w:tab/>
        <w:t>A</w:t>
      </w:r>
    </w:p>
    <w:p w:rsidR="00000000" w:rsidRDefault="000679AE" w:rsidP="0048786A">
      <w:pPr>
        <w:pStyle w:val="3Answers"/>
        <w:rPr>
          <w:sz w:val="20"/>
        </w:rPr>
      </w:pPr>
      <w:r>
        <w:rPr>
          <w:sz w:val="20"/>
        </w:rPr>
        <w:t>3.</w:t>
      </w:r>
      <w:r>
        <w:rPr>
          <w:sz w:val="20"/>
        </w:rPr>
        <w:tab/>
        <w:t>C</w:t>
      </w:r>
    </w:p>
    <w:p w:rsidR="00000000" w:rsidRDefault="000679AE" w:rsidP="0048786A">
      <w:pPr>
        <w:pStyle w:val="3Answers"/>
        <w:rPr>
          <w:sz w:val="20"/>
        </w:rPr>
      </w:pPr>
      <w:r>
        <w:rPr>
          <w:sz w:val="20"/>
        </w:rPr>
        <w:t>4.</w:t>
      </w:r>
      <w:r>
        <w:rPr>
          <w:sz w:val="20"/>
        </w:rPr>
        <w:tab/>
        <w:t>B</w:t>
      </w:r>
    </w:p>
    <w:p w:rsidR="00000000" w:rsidRDefault="000679AE" w:rsidP="0048786A">
      <w:pPr>
        <w:pStyle w:val="3Answers"/>
        <w:rPr>
          <w:sz w:val="20"/>
        </w:rPr>
      </w:pPr>
      <w:r>
        <w:rPr>
          <w:sz w:val="20"/>
        </w:rPr>
        <w:t>5.</w:t>
      </w:r>
      <w:r>
        <w:rPr>
          <w:sz w:val="20"/>
        </w:rPr>
        <w:tab/>
        <w:t>C</w:t>
      </w:r>
    </w:p>
    <w:p w:rsidR="00000000" w:rsidRDefault="000679AE" w:rsidP="0048786A">
      <w:pPr>
        <w:pStyle w:val="3Answers"/>
        <w:rPr>
          <w:sz w:val="20"/>
        </w:rPr>
      </w:pPr>
      <w:r>
        <w:rPr>
          <w:sz w:val="20"/>
        </w:rPr>
        <w:t>6.</w:t>
      </w:r>
      <w:r>
        <w:rPr>
          <w:sz w:val="20"/>
        </w:rPr>
        <w:tab/>
        <w:t>D</w:t>
      </w:r>
    </w:p>
    <w:p w:rsidR="00000000" w:rsidRDefault="000679AE" w:rsidP="0048786A">
      <w:pPr>
        <w:pStyle w:val="3Answers"/>
        <w:rPr>
          <w:sz w:val="20"/>
        </w:rPr>
      </w:pPr>
      <w:r>
        <w:rPr>
          <w:sz w:val="20"/>
        </w:rPr>
        <w:t>7.</w:t>
      </w:r>
      <w:r>
        <w:rPr>
          <w:sz w:val="20"/>
        </w:rPr>
        <w:tab/>
        <w:t>D</w:t>
      </w:r>
    </w:p>
    <w:p w:rsidR="00000000" w:rsidRDefault="000679AE" w:rsidP="0048786A">
      <w:pPr>
        <w:pStyle w:val="3Answers"/>
        <w:rPr>
          <w:sz w:val="20"/>
        </w:rPr>
      </w:pPr>
      <w:r>
        <w:rPr>
          <w:sz w:val="20"/>
        </w:rPr>
        <w:t>8.</w:t>
      </w:r>
      <w:r>
        <w:rPr>
          <w:sz w:val="20"/>
        </w:rPr>
        <w:tab/>
        <w:t>B</w:t>
      </w:r>
    </w:p>
    <w:p w:rsidR="00000000" w:rsidRDefault="000679AE" w:rsidP="0048786A">
      <w:pPr>
        <w:pStyle w:val="3Answers"/>
        <w:rPr>
          <w:sz w:val="20"/>
        </w:rPr>
      </w:pPr>
      <w:r>
        <w:rPr>
          <w:sz w:val="20"/>
        </w:rPr>
        <w:t>9.</w:t>
      </w:r>
      <w:r>
        <w:rPr>
          <w:sz w:val="20"/>
        </w:rPr>
        <w:tab/>
        <w:t>D</w:t>
      </w:r>
    </w:p>
    <w:p w:rsidR="00000000" w:rsidRDefault="000679AE" w:rsidP="0048786A">
      <w:pPr>
        <w:pStyle w:val="3Answers"/>
        <w:rPr>
          <w:sz w:val="20"/>
        </w:rPr>
      </w:pPr>
      <w:r>
        <w:rPr>
          <w:sz w:val="20"/>
        </w:rPr>
        <w:t>10.</w:t>
      </w:r>
      <w:r>
        <w:rPr>
          <w:sz w:val="20"/>
        </w:rPr>
        <w:tab/>
        <w:t>B</w:t>
      </w:r>
    </w:p>
    <w:p w:rsidR="00000000" w:rsidRDefault="000679AE" w:rsidP="0048786A">
      <w:pPr>
        <w:pStyle w:val="3Answers"/>
        <w:rPr>
          <w:sz w:val="20"/>
        </w:rPr>
      </w:pPr>
      <w:r>
        <w:rPr>
          <w:sz w:val="20"/>
        </w:rPr>
        <w:t>11.</w:t>
      </w:r>
      <w:r>
        <w:rPr>
          <w:sz w:val="20"/>
        </w:rPr>
        <w:tab/>
        <w:t>B</w:t>
      </w:r>
    </w:p>
    <w:p w:rsidR="00000000" w:rsidRDefault="000679AE" w:rsidP="0048786A">
      <w:pPr>
        <w:pStyle w:val="3Answers"/>
        <w:rPr>
          <w:sz w:val="20"/>
        </w:rPr>
      </w:pPr>
      <w:r>
        <w:rPr>
          <w:sz w:val="20"/>
        </w:rPr>
        <w:t xml:space="preserve">12. </w:t>
      </w:r>
      <w:r>
        <w:rPr>
          <w:sz w:val="20"/>
        </w:rPr>
        <w:tab/>
        <w:t>C</w:t>
      </w:r>
    </w:p>
    <w:p w:rsidR="00FD300A" w:rsidRDefault="00FD300A" w:rsidP="0048786A">
      <w:pPr>
        <w:pStyle w:val="3Answers"/>
        <w:rPr>
          <w:ins w:id="589" w:author="mbs242" w:date="2010-07-12T14:52:00Z"/>
          <w:sz w:val="20"/>
        </w:rPr>
      </w:pPr>
      <w:ins w:id="590" w:author="mbs242" w:date="2010-07-12T14:52:00Z">
        <w:r>
          <w:rPr>
            <w:sz w:val="20"/>
          </w:rPr>
          <w:t>13.</w:t>
        </w:r>
        <w:r>
          <w:rPr>
            <w:sz w:val="20"/>
          </w:rPr>
          <w:tab/>
          <w:t>B</w:t>
        </w:r>
      </w:ins>
    </w:p>
    <w:p w:rsidR="00FD300A" w:rsidRDefault="00FD300A" w:rsidP="0048786A">
      <w:pPr>
        <w:pStyle w:val="3Answers"/>
        <w:rPr>
          <w:ins w:id="591" w:author="mbs242" w:date="2010-07-12T14:52:00Z"/>
          <w:sz w:val="20"/>
        </w:rPr>
      </w:pPr>
      <w:ins w:id="592" w:author="mbs242" w:date="2010-07-12T14:53:00Z">
        <w:r>
          <w:rPr>
            <w:sz w:val="20"/>
          </w:rPr>
          <w:t>14.</w:t>
        </w:r>
        <w:r>
          <w:rPr>
            <w:sz w:val="20"/>
          </w:rPr>
          <w:tab/>
          <w:t>B</w:t>
        </w:r>
      </w:ins>
    </w:p>
    <w:p w:rsidR="00000000" w:rsidRDefault="000679AE" w:rsidP="0048786A">
      <w:pPr>
        <w:pStyle w:val="3Answers"/>
        <w:rPr>
          <w:sz w:val="20"/>
        </w:rPr>
      </w:pPr>
      <w:r>
        <w:rPr>
          <w:sz w:val="20"/>
        </w:rPr>
        <w:t>1</w:t>
      </w:r>
      <w:ins w:id="593" w:author="mbs242" w:date="2010-07-16T14:44:00Z">
        <w:r w:rsidR="000B6E5F">
          <w:rPr>
            <w:sz w:val="20"/>
          </w:rPr>
          <w:t>5</w:t>
        </w:r>
      </w:ins>
      <w:del w:id="594" w:author="mbs242" w:date="2010-07-16T14:44:00Z">
        <w:r w:rsidDel="000B6E5F">
          <w:rPr>
            <w:sz w:val="20"/>
          </w:rPr>
          <w:delText>3</w:delText>
        </w:r>
      </w:del>
      <w:r>
        <w:rPr>
          <w:sz w:val="20"/>
        </w:rPr>
        <w:t xml:space="preserve">. </w:t>
      </w:r>
      <w:r>
        <w:rPr>
          <w:sz w:val="20"/>
        </w:rPr>
        <w:tab/>
        <w:t>D</w:t>
      </w:r>
    </w:p>
    <w:p w:rsidR="00000000" w:rsidRDefault="000679AE" w:rsidP="0048786A">
      <w:pPr>
        <w:pStyle w:val="3Answers"/>
        <w:rPr>
          <w:sz w:val="20"/>
        </w:rPr>
      </w:pPr>
      <w:r>
        <w:rPr>
          <w:sz w:val="20"/>
        </w:rPr>
        <w:t>1</w:t>
      </w:r>
      <w:ins w:id="595" w:author="mbs242" w:date="2010-07-16T14:44:00Z">
        <w:r w:rsidR="000B6E5F">
          <w:rPr>
            <w:sz w:val="20"/>
          </w:rPr>
          <w:t>6</w:t>
        </w:r>
      </w:ins>
      <w:del w:id="596" w:author="mbs242" w:date="2010-07-16T14:44:00Z">
        <w:r w:rsidDel="000B6E5F">
          <w:rPr>
            <w:sz w:val="20"/>
          </w:rPr>
          <w:delText>4</w:delText>
        </w:r>
      </w:del>
      <w:r>
        <w:rPr>
          <w:sz w:val="20"/>
        </w:rPr>
        <w:t>.</w:t>
      </w:r>
      <w:r>
        <w:rPr>
          <w:sz w:val="20"/>
        </w:rPr>
        <w:tab/>
        <w:t>C</w:t>
      </w:r>
    </w:p>
    <w:p w:rsidR="00000000" w:rsidRDefault="000679AE" w:rsidP="0048786A">
      <w:pPr>
        <w:pStyle w:val="3Answers"/>
        <w:rPr>
          <w:sz w:val="20"/>
        </w:rPr>
      </w:pPr>
      <w:r>
        <w:rPr>
          <w:sz w:val="20"/>
        </w:rPr>
        <w:t>1</w:t>
      </w:r>
      <w:ins w:id="597" w:author="mbs242" w:date="2010-07-16T14:44:00Z">
        <w:r w:rsidR="000B6E5F">
          <w:rPr>
            <w:sz w:val="20"/>
          </w:rPr>
          <w:t>7</w:t>
        </w:r>
      </w:ins>
      <w:del w:id="598" w:author="mbs242" w:date="2010-07-16T14:44:00Z">
        <w:r w:rsidDel="000B6E5F">
          <w:rPr>
            <w:sz w:val="20"/>
          </w:rPr>
          <w:delText>5</w:delText>
        </w:r>
      </w:del>
      <w:r>
        <w:rPr>
          <w:sz w:val="20"/>
        </w:rPr>
        <w:t>.</w:t>
      </w:r>
      <w:r>
        <w:rPr>
          <w:sz w:val="20"/>
        </w:rPr>
        <w:tab/>
        <w:t>C</w:t>
      </w:r>
    </w:p>
    <w:p w:rsidR="00000000" w:rsidRDefault="000679AE" w:rsidP="0048786A">
      <w:pPr>
        <w:pStyle w:val="3Answers"/>
        <w:rPr>
          <w:sz w:val="20"/>
        </w:rPr>
      </w:pPr>
      <w:r>
        <w:rPr>
          <w:sz w:val="20"/>
        </w:rPr>
        <w:t>1</w:t>
      </w:r>
      <w:ins w:id="599" w:author="mbs242" w:date="2010-07-16T14:44:00Z">
        <w:r w:rsidR="000B6E5F">
          <w:rPr>
            <w:sz w:val="20"/>
          </w:rPr>
          <w:t>8</w:t>
        </w:r>
      </w:ins>
      <w:del w:id="600" w:author="mbs242" w:date="2010-07-16T14:44:00Z">
        <w:r w:rsidDel="000B6E5F">
          <w:rPr>
            <w:sz w:val="20"/>
          </w:rPr>
          <w:delText>6</w:delText>
        </w:r>
      </w:del>
      <w:r>
        <w:rPr>
          <w:sz w:val="20"/>
        </w:rPr>
        <w:t>.</w:t>
      </w:r>
      <w:r>
        <w:rPr>
          <w:sz w:val="20"/>
        </w:rPr>
        <w:tab/>
        <w:t>D</w:t>
      </w:r>
    </w:p>
    <w:p w:rsidR="00000000" w:rsidRDefault="000679AE" w:rsidP="0048786A">
      <w:pPr>
        <w:pStyle w:val="3Answers"/>
        <w:rPr>
          <w:sz w:val="20"/>
        </w:rPr>
      </w:pPr>
      <w:r>
        <w:rPr>
          <w:sz w:val="20"/>
        </w:rPr>
        <w:t>1</w:t>
      </w:r>
      <w:ins w:id="601" w:author="mbs242" w:date="2010-07-16T14:44:00Z">
        <w:r w:rsidR="000B6E5F">
          <w:rPr>
            <w:sz w:val="20"/>
          </w:rPr>
          <w:t>9</w:t>
        </w:r>
      </w:ins>
      <w:del w:id="602" w:author="mbs242" w:date="2010-07-16T14:44:00Z">
        <w:r w:rsidDel="000B6E5F">
          <w:rPr>
            <w:sz w:val="20"/>
          </w:rPr>
          <w:delText>7</w:delText>
        </w:r>
      </w:del>
      <w:r>
        <w:rPr>
          <w:sz w:val="20"/>
        </w:rPr>
        <w:t>.</w:t>
      </w:r>
      <w:r>
        <w:rPr>
          <w:sz w:val="20"/>
        </w:rPr>
        <w:tab/>
        <w:t>B</w:t>
      </w:r>
    </w:p>
    <w:p w:rsidR="00000000" w:rsidRDefault="000B6E5F" w:rsidP="0048786A">
      <w:pPr>
        <w:pStyle w:val="3Answers"/>
        <w:rPr>
          <w:sz w:val="20"/>
        </w:rPr>
      </w:pPr>
      <w:ins w:id="603" w:author="mbs242" w:date="2010-07-16T14:44:00Z">
        <w:r>
          <w:rPr>
            <w:sz w:val="20"/>
          </w:rPr>
          <w:t>20</w:t>
        </w:r>
      </w:ins>
      <w:del w:id="604" w:author="mbs242" w:date="2010-07-16T14:44:00Z">
        <w:r w:rsidR="000679AE" w:rsidDel="000B6E5F">
          <w:rPr>
            <w:sz w:val="20"/>
          </w:rPr>
          <w:delText>1</w:delText>
        </w:r>
        <w:r w:rsidR="000679AE" w:rsidDel="000B6E5F">
          <w:rPr>
            <w:sz w:val="20"/>
          </w:rPr>
          <w:delText>8</w:delText>
        </w:r>
      </w:del>
      <w:r w:rsidR="000679AE">
        <w:rPr>
          <w:sz w:val="20"/>
        </w:rPr>
        <w:t>.</w:t>
      </w:r>
      <w:r w:rsidR="000679AE">
        <w:rPr>
          <w:sz w:val="20"/>
        </w:rPr>
        <w:tab/>
        <w:t>A</w:t>
      </w:r>
    </w:p>
    <w:p w:rsidR="00000000" w:rsidRDefault="000B6E5F" w:rsidP="0048786A">
      <w:pPr>
        <w:pStyle w:val="3Answers"/>
        <w:rPr>
          <w:sz w:val="20"/>
        </w:rPr>
      </w:pPr>
      <w:ins w:id="605" w:author="mbs242" w:date="2010-07-16T14:44:00Z">
        <w:r>
          <w:rPr>
            <w:sz w:val="20"/>
          </w:rPr>
          <w:t>21</w:t>
        </w:r>
      </w:ins>
      <w:del w:id="606" w:author="mbs242" w:date="2010-07-16T14:44:00Z">
        <w:r w:rsidR="000679AE" w:rsidDel="000B6E5F">
          <w:rPr>
            <w:sz w:val="20"/>
          </w:rPr>
          <w:delText>1</w:delText>
        </w:r>
        <w:r w:rsidR="000679AE" w:rsidDel="000B6E5F">
          <w:rPr>
            <w:sz w:val="20"/>
          </w:rPr>
          <w:delText>9</w:delText>
        </w:r>
      </w:del>
      <w:r w:rsidR="000679AE">
        <w:rPr>
          <w:sz w:val="20"/>
        </w:rPr>
        <w:t>.</w:t>
      </w:r>
      <w:r w:rsidR="000679AE">
        <w:rPr>
          <w:sz w:val="20"/>
        </w:rPr>
        <w:tab/>
        <w:t>A</w:t>
      </w:r>
    </w:p>
    <w:p w:rsidR="00000000" w:rsidRDefault="000679AE" w:rsidP="0048786A">
      <w:pPr>
        <w:pStyle w:val="3Answers"/>
        <w:rPr>
          <w:sz w:val="20"/>
        </w:rPr>
      </w:pPr>
      <w:r>
        <w:rPr>
          <w:sz w:val="20"/>
        </w:rPr>
        <w:t>2</w:t>
      </w:r>
      <w:ins w:id="607" w:author="mbs242" w:date="2010-07-16T14:44:00Z">
        <w:r w:rsidR="000B6E5F">
          <w:rPr>
            <w:sz w:val="20"/>
          </w:rPr>
          <w:t>2</w:t>
        </w:r>
      </w:ins>
      <w:del w:id="608" w:author="mbs242" w:date="2010-07-16T14:44:00Z">
        <w:r w:rsidDel="000B6E5F">
          <w:rPr>
            <w:sz w:val="20"/>
          </w:rPr>
          <w:delText>0</w:delText>
        </w:r>
      </w:del>
      <w:r>
        <w:rPr>
          <w:sz w:val="20"/>
        </w:rPr>
        <w:t>.</w:t>
      </w:r>
      <w:r>
        <w:rPr>
          <w:sz w:val="20"/>
        </w:rPr>
        <w:tab/>
        <w:t>C</w:t>
      </w:r>
    </w:p>
    <w:p w:rsidR="00EA3E2F" w:rsidRDefault="00EA3E2F" w:rsidP="00EA3E2F">
      <w:pPr>
        <w:pStyle w:val="3Answers"/>
        <w:rPr>
          <w:sz w:val="20"/>
        </w:rPr>
      </w:pPr>
      <w:moveToRangeStart w:id="609" w:author="mbs242" w:date="2010-07-16T14:48:00Z" w:name="move267055029"/>
      <w:moveTo w:id="610" w:author="mbs242" w:date="2010-07-16T14:48:00Z">
        <w:del w:id="611" w:author="mbs242" w:date="2010-07-16T14:48:00Z">
          <w:r w:rsidDel="00EA3E2F">
            <w:rPr>
              <w:sz w:val="20"/>
            </w:rPr>
            <w:delText>32</w:delText>
          </w:r>
        </w:del>
      </w:moveTo>
      <w:ins w:id="612" w:author="mbs242" w:date="2010-07-16T14:48:00Z">
        <w:r>
          <w:rPr>
            <w:sz w:val="20"/>
          </w:rPr>
          <w:t>23</w:t>
        </w:r>
      </w:ins>
      <w:moveTo w:id="613" w:author="mbs242" w:date="2010-07-16T14:48:00Z">
        <w:r>
          <w:rPr>
            <w:sz w:val="20"/>
          </w:rPr>
          <w:t>.</w:t>
        </w:r>
        <w:r>
          <w:rPr>
            <w:sz w:val="20"/>
          </w:rPr>
          <w:tab/>
          <w:t>C</w:t>
        </w:r>
      </w:moveTo>
    </w:p>
    <w:p w:rsidR="00EA3E2F" w:rsidDel="0035139D" w:rsidRDefault="00EA3E2F" w:rsidP="00EA3E2F">
      <w:pPr>
        <w:pStyle w:val="3Answers"/>
        <w:rPr>
          <w:sz w:val="20"/>
        </w:rPr>
      </w:pPr>
      <w:moveToRangeStart w:id="614" w:author="mbs242" w:date="2010-07-16T14:48:00Z" w:name="move267055056"/>
      <w:moveToRangeEnd w:id="609"/>
      <w:moveTo w:id="615" w:author="mbs242" w:date="2010-07-16T14:48:00Z">
        <w:del w:id="616" w:author="mbs242" w:date="2010-07-16T14:48:00Z">
          <w:r w:rsidDel="00EA3E2F">
            <w:rPr>
              <w:sz w:val="20"/>
            </w:rPr>
            <w:delText>45</w:delText>
          </w:r>
        </w:del>
      </w:moveTo>
      <w:ins w:id="617" w:author="mbs242" w:date="2010-07-16T14:48:00Z">
        <w:r>
          <w:rPr>
            <w:sz w:val="20"/>
          </w:rPr>
          <w:t>24</w:t>
        </w:r>
      </w:ins>
      <w:moveTo w:id="618" w:author="mbs242" w:date="2010-07-16T14:48:00Z">
        <w:r w:rsidDel="0035139D">
          <w:rPr>
            <w:sz w:val="20"/>
          </w:rPr>
          <w:t>.</w:t>
        </w:r>
        <w:r w:rsidDel="0035139D">
          <w:rPr>
            <w:sz w:val="20"/>
          </w:rPr>
          <w:tab/>
          <w:t>C</w:t>
        </w:r>
      </w:moveTo>
    </w:p>
    <w:p w:rsidR="00EA3E2F" w:rsidDel="0035139D" w:rsidRDefault="00EA3E2F" w:rsidP="00EA3E2F">
      <w:pPr>
        <w:pStyle w:val="3Answers"/>
        <w:rPr>
          <w:sz w:val="20"/>
        </w:rPr>
      </w:pPr>
      <w:moveTo w:id="619" w:author="mbs242" w:date="2010-07-16T14:48:00Z">
        <w:del w:id="620" w:author="mbs242" w:date="2010-07-16T14:49:00Z">
          <w:r w:rsidDel="00EA3E2F">
            <w:rPr>
              <w:sz w:val="20"/>
            </w:rPr>
            <w:delText>46</w:delText>
          </w:r>
        </w:del>
      </w:moveTo>
      <w:ins w:id="621" w:author="mbs242" w:date="2010-07-16T14:49:00Z">
        <w:r>
          <w:rPr>
            <w:sz w:val="20"/>
          </w:rPr>
          <w:t>25</w:t>
        </w:r>
      </w:ins>
      <w:moveTo w:id="622" w:author="mbs242" w:date="2010-07-16T14:48:00Z">
        <w:r w:rsidDel="0035139D">
          <w:rPr>
            <w:sz w:val="20"/>
          </w:rPr>
          <w:t>.</w:t>
        </w:r>
        <w:r w:rsidDel="0035139D">
          <w:rPr>
            <w:sz w:val="20"/>
          </w:rPr>
          <w:tab/>
          <w:t>C</w:t>
        </w:r>
      </w:moveTo>
    </w:p>
    <w:p w:rsidR="00EA3E2F" w:rsidDel="0035139D" w:rsidRDefault="00EA3E2F" w:rsidP="00EA3E2F">
      <w:pPr>
        <w:pStyle w:val="3Answers"/>
        <w:rPr>
          <w:sz w:val="20"/>
        </w:rPr>
      </w:pPr>
      <w:moveTo w:id="623" w:author="mbs242" w:date="2010-07-16T14:48:00Z">
        <w:del w:id="624" w:author="mbs242" w:date="2010-07-16T14:49:00Z">
          <w:r w:rsidDel="00EA3E2F">
            <w:rPr>
              <w:sz w:val="20"/>
            </w:rPr>
            <w:lastRenderedPageBreak/>
            <w:delText>47</w:delText>
          </w:r>
        </w:del>
      </w:moveTo>
      <w:ins w:id="625" w:author="mbs242" w:date="2010-07-16T14:49:00Z">
        <w:r>
          <w:rPr>
            <w:sz w:val="20"/>
          </w:rPr>
          <w:t>26</w:t>
        </w:r>
      </w:ins>
      <w:moveTo w:id="626" w:author="mbs242" w:date="2010-07-16T14:48:00Z">
        <w:r w:rsidDel="0035139D">
          <w:rPr>
            <w:sz w:val="20"/>
          </w:rPr>
          <w:t>.</w:t>
        </w:r>
        <w:r w:rsidDel="0035139D">
          <w:rPr>
            <w:sz w:val="20"/>
          </w:rPr>
          <w:tab/>
          <w:t>C</w:t>
        </w:r>
      </w:moveTo>
    </w:p>
    <w:p w:rsidR="00EA3E2F" w:rsidDel="0035139D" w:rsidRDefault="00EA3E2F" w:rsidP="00EA3E2F">
      <w:pPr>
        <w:pStyle w:val="3Answers"/>
        <w:rPr>
          <w:sz w:val="20"/>
        </w:rPr>
      </w:pPr>
      <w:ins w:id="627" w:author="mbs242" w:date="2010-07-16T14:49:00Z">
        <w:r>
          <w:rPr>
            <w:sz w:val="20"/>
          </w:rPr>
          <w:t>27</w:t>
        </w:r>
      </w:ins>
      <w:moveTo w:id="628" w:author="mbs242" w:date="2010-07-16T14:48:00Z">
        <w:del w:id="629" w:author="mbs242" w:date="2010-07-16T14:49:00Z">
          <w:r w:rsidDel="00EA3E2F">
            <w:rPr>
              <w:sz w:val="20"/>
            </w:rPr>
            <w:delText>48</w:delText>
          </w:r>
        </w:del>
        <w:r w:rsidDel="0035139D">
          <w:rPr>
            <w:sz w:val="20"/>
          </w:rPr>
          <w:t>.</w:t>
        </w:r>
        <w:r w:rsidDel="0035139D">
          <w:rPr>
            <w:sz w:val="20"/>
          </w:rPr>
          <w:tab/>
          <w:t>B</w:t>
        </w:r>
      </w:moveTo>
    </w:p>
    <w:p w:rsidR="00EA3E2F" w:rsidDel="0035139D" w:rsidRDefault="00EA3E2F" w:rsidP="00EA3E2F">
      <w:pPr>
        <w:pStyle w:val="3Answers"/>
        <w:rPr>
          <w:sz w:val="20"/>
        </w:rPr>
      </w:pPr>
      <w:ins w:id="630" w:author="mbs242" w:date="2010-07-16T14:49:00Z">
        <w:r>
          <w:rPr>
            <w:sz w:val="20"/>
          </w:rPr>
          <w:t>28</w:t>
        </w:r>
      </w:ins>
      <w:moveTo w:id="631" w:author="mbs242" w:date="2010-07-16T14:48:00Z">
        <w:del w:id="632" w:author="mbs242" w:date="2010-07-16T14:49:00Z">
          <w:r w:rsidDel="00EA3E2F">
            <w:rPr>
              <w:sz w:val="20"/>
            </w:rPr>
            <w:delText>49</w:delText>
          </w:r>
        </w:del>
        <w:r w:rsidDel="0035139D">
          <w:rPr>
            <w:sz w:val="20"/>
          </w:rPr>
          <w:t>.</w:t>
        </w:r>
        <w:r w:rsidDel="0035139D">
          <w:rPr>
            <w:sz w:val="20"/>
          </w:rPr>
          <w:tab/>
          <w:t>B</w:t>
        </w:r>
      </w:moveTo>
    </w:p>
    <w:p w:rsidR="00EA3E2F" w:rsidDel="0035139D" w:rsidRDefault="00EA3E2F" w:rsidP="00EA3E2F">
      <w:pPr>
        <w:pStyle w:val="3Answers"/>
        <w:rPr>
          <w:sz w:val="20"/>
        </w:rPr>
      </w:pPr>
      <w:ins w:id="633" w:author="mbs242" w:date="2010-07-16T14:49:00Z">
        <w:r>
          <w:rPr>
            <w:sz w:val="20"/>
          </w:rPr>
          <w:t>29</w:t>
        </w:r>
      </w:ins>
      <w:moveTo w:id="634" w:author="mbs242" w:date="2010-07-16T14:48:00Z">
        <w:del w:id="635" w:author="mbs242" w:date="2010-07-16T14:49:00Z">
          <w:r w:rsidDel="00EA3E2F">
            <w:rPr>
              <w:sz w:val="20"/>
            </w:rPr>
            <w:delText>50</w:delText>
          </w:r>
        </w:del>
        <w:r w:rsidDel="0035139D">
          <w:rPr>
            <w:sz w:val="20"/>
          </w:rPr>
          <w:t>.</w:t>
        </w:r>
        <w:r w:rsidDel="0035139D">
          <w:rPr>
            <w:sz w:val="20"/>
          </w:rPr>
          <w:tab/>
          <w:t>B</w:t>
        </w:r>
      </w:moveTo>
    </w:p>
    <w:p w:rsidR="00EA3E2F" w:rsidDel="0035139D" w:rsidRDefault="00EA3E2F" w:rsidP="00EA3E2F">
      <w:pPr>
        <w:pStyle w:val="3Answers"/>
        <w:rPr>
          <w:sz w:val="20"/>
        </w:rPr>
      </w:pPr>
      <w:ins w:id="636" w:author="mbs242" w:date="2010-07-16T14:49:00Z">
        <w:r>
          <w:rPr>
            <w:sz w:val="20"/>
          </w:rPr>
          <w:t>30</w:t>
        </w:r>
      </w:ins>
      <w:moveTo w:id="637" w:author="mbs242" w:date="2010-07-16T14:48:00Z">
        <w:del w:id="638" w:author="mbs242" w:date="2010-07-16T14:49:00Z">
          <w:r w:rsidDel="00EA3E2F">
            <w:rPr>
              <w:sz w:val="20"/>
            </w:rPr>
            <w:delText>51</w:delText>
          </w:r>
        </w:del>
        <w:r w:rsidDel="0035139D">
          <w:rPr>
            <w:sz w:val="20"/>
          </w:rPr>
          <w:t>.</w:t>
        </w:r>
        <w:r w:rsidDel="0035139D">
          <w:rPr>
            <w:sz w:val="20"/>
          </w:rPr>
          <w:tab/>
          <w:t>A</w:t>
        </w:r>
      </w:moveTo>
    </w:p>
    <w:moveToRangeEnd w:id="614"/>
    <w:p w:rsidR="00000000" w:rsidRDefault="006C138A" w:rsidP="0048786A">
      <w:pPr>
        <w:pStyle w:val="3Answers"/>
        <w:rPr>
          <w:sz w:val="20"/>
        </w:rPr>
      </w:pPr>
      <w:ins w:id="639" w:author="mbs242" w:date="2010-07-16T14:54:00Z">
        <w:r>
          <w:rPr>
            <w:sz w:val="20"/>
          </w:rPr>
          <w:t>3</w:t>
        </w:r>
      </w:ins>
      <w:del w:id="640" w:author="mbs242" w:date="2010-07-16T14:54:00Z">
        <w:r w:rsidR="000679AE" w:rsidDel="006C138A">
          <w:rPr>
            <w:sz w:val="20"/>
          </w:rPr>
          <w:delText>2</w:delText>
        </w:r>
      </w:del>
      <w:r w:rsidR="000679AE">
        <w:rPr>
          <w:sz w:val="20"/>
        </w:rPr>
        <w:t>1.</w:t>
      </w:r>
      <w:r w:rsidR="000679AE">
        <w:rPr>
          <w:sz w:val="20"/>
        </w:rPr>
        <w:tab/>
        <w:t>A</w:t>
      </w:r>
    </w:p>
    <w:p w:rsidR="00000000" w:rsidDel="006C138A" w:rsidRDefault="000679AE" w:rsidP="0048786A">
      <w:pPr>
        <w:pStyle w:val="3Answers"/>
        <w:rPr>
          <w:del w:id="641" w:author="mbs242" w:date="2010-07-16T14:56:00Z"/>
          <w:sz w:val="20"/>
        </w:rPr>
      </w:pPr>
      <w:del w:id="642" w:author="mbs242" w:date="2010-07-16T14:54:00Z">
        <w:r w:rsidDel="006C138A">
          <w:rPr>
            <w:sz w:val="20"/>
          </w:rPr>
          <w:delText>2</w:delText>
        </w:r>
        <w:r w:rsidDel="006C138A">
          <w:rPr>
            <w:sz w:val="20"/>
          </w:rPr>
          <w:delText>2</w:delText>
        </w:r>
      </w:del>
      <w:del w:id="643" w:author="mbs242" w:date="2010-07-16T14:56:00Z">
        <w:r w:rsidDel="006C138A">
          <w:rPr>
            <w:sz w:val="20"/>
          </w:rPr>
          <w:delText>.</w:delText>
        </w:r>
        <w:r w:rsidDel="006C138A">
          <w:rPr>
            <w:sz w:val="20"/>
          </w:rPr>
          <w:tab/>
          <w:delText>C</w:delText>
        </w:r>
      </w:del>
    </w:p>
    <w:p w:rsidR="00000000" w:rsidDel="0035139D" w:rsidRDefault="006C138A" w:rsidP="0048786A">
      <w:pPr>
        <w:pStyle w:val="3Answers"/>
        <w:rPr>
          <w:sz w:val="20"/>
        </w:rPr>
      </w:pPr>
      <w:ins w:id="644" w:author="mbs242" w:date="2010-07-16T14:54:00Z">
        <w:r>
          <w:rPr>
            <w:sz w:val="20"/>
          </w:rPr>
          <w:t>32</w:t>
        </w:r>
      </w:ins>
      <w:del w:id="645" w:author="mbs242" w:date="2010-07-16T14:54:00Z">
        <w:r w:rsidR="000679AE" w:rsidDel="006C138A">
          <w:rPr>
            <w:sz w:val="20"/>
          </w:rPr>
          <w:delText>2</w:delText>
        </w:r>
        <w:r w:rsidR="000679AE" w:rsidDel="006C138A">
          <w:rPr>
            <w:sz w:val="20"/>
          </w:rPr>
          <w:delText>3</w:delText>
        </w:r>
      </w:del>
      <w:r w:rsidR="000679AE" w:rsidDel="0035139D">
        <w:rPr>
          <w:sz w:val="20"/>
        </w:rPr>
        <w:t>.</w:t>
      </w:r>
      <w:r w:rsidR="000679AE" w:rsidDel="0035139D">
        <w:rPr>
          <w:sz w:val="20"/>
        </w:rPr>
        <w:tab/>
        <w:t>C</w:t>
      </w:r>
    </w:p>
    <w:p w:rsidR="006C138A" w:rsidRDefault="006C138A" w:rsidP="006C138A">
      <w:pPr>
        <w:pStyle w:val="3Answers"/>
        <w:rPr>
          <w:ins w:id="646" w:author="mbs242" w:date="2010-07-16T14:56:00Z"/>
          <w:sz w:val="20"/>
        </w:rPr>
      </w:pPr>
      <w:ins w:id="647" w:author="mbs242" w:date="2010-07-16T14:56:00Z">
        <w:r>
          <w:rPr>
            <w:sz w:val="20"/>
          </w:rPr>
          <w:t>33.</w:t>
        </w:r>
        <w:r>
          <w:rPr>
            <w:sz w:val="20"/>
          </w:rPr>
          <w:tab/>
          <w:t>C</w:t>
        </w:r>
      </w:ins>
    </w:p>
    <w:p w:rsidR="006C138A" w:rsidRDefault="006C138A" w:rsidP="006C138A">
      <w:pPr>
        <w:pStyle w:val="3Answers"/>
        <w:rPr>
          <w:ins w:id="648" w:author="mbs242" w:date="2010-07-16T14:56:00Z"/>
          <w:sz w:val="20"/>
        </w:rPr>
      </w:pPr>
      <w:ins w:id="649" w:author="mbs242" w:date="2010-07-16T14:56:00Z">
        <w:r>
          <w:rPr>
            <w:sz w:val="20"/>
          </w:rPr>
          <w:t>34.</w:t>
        </w:r>
        <w:r>
          <w:rPr>
            <w:sz w:val="20"/>
          </w:rPr>
          <w:tab/>
          <w:t>B</w:t>
        </w:r>
      </w:ins>
    </w:p>
    <w:p w:rsidR="00000000" w:rsidRDefault="006C138A" w:rsidP="0048786A">
      <w:pPr>
        <w:pStyle w:val="3Answers"/>
        <w:rPr>
          <w:sz w:val="20"/>
        </w:rPr>
      </w:pPr>
      <w:ins w:id="650" w:author="mbs242" w:date="2010-07-16T14:54:00Z">
        <w:r>
          <w:rPr>
            <w:sz w:val="20"/>
          </w:rPr>
          <w:t>35</w:t>
        </w:r>
      </w:ins>
      <w:del w:id="651" w:author="mbs242" w:date="2010-07-16T14:54:00Z">
        <w:r w:rsidR="000679AE" w:rsidDel="006C138A">
          <w:rPr>
            <w:sz w:val="20"/>
          </w:rPr>
          <w:delText>2</w:delText>
        </w:r>
        <w:r w:rsidR="000679AE" w:rsidDel="006C138A">
          <w:rPr>
            <w:sz w:val="20"/>
          </w:rPr>
          <w:delText>4</w:delText>
        </w:r>
      </w:del>
      <w:r w:rsidR="000679AE">
        <w:rPr>
          <w:sz w:val="20"/>
        </w:rPr>
        <w:t>.</w:t>
      </w:r>
      <w:r w:rsidR="000679AE">
        <w:rPr>
          <w:sz w:val="20"/>
        </w:rPr>
        <w:tab/>
        <w:t>A</w:t>
      </w:r>
    </w:p>
    <w:p w:rsidR="00000000" w:rsidRDefault="006C138A" w:rsidP="0048786A">
      <w:pPr>
        <w:pStyle w:val="3Answers"/>
        <w:rPr>
          <w:sz w:val="20"/>
        </w:rPr>
      </w:pPr>
      <w:ins w:id="652" w:author="mbs242" w:date="2010-07-16T14:54:00Z">
        <w:r>
          <w:rPr>
            <w:sz w:val="20"/>
          </w:rPr>
          <w:t>36</w:t>
        </w:r>
      </w:ins>
      <w:del w:id="653" w:author="mbs242" w:date="2010-07-16T14:54:00Z">
        <w:r w:rsidR="000679AE" w:rsidDel="006C138A">
          <w:rPr>
            <w:sz w:val="20"/>
          </w:rPr>
          <w:delText>2</w:delText>
        </w:r>
        <w:r w:rsidR="000679AE" w:rsidDel="006C138A">
          <w:rPr>
            <w:sz w:val="20"/>
          </w:rPr>
          <w:delText>5</w:delText>
        </w:r>
      </w:del>
      <w:r w:rsidR="000679AE">
        <w:rPr>
          <w:sz w:val="20"/>
        </w:rPr>
        <w:t>.</w:t>
      </w:r>
      <w:r w:rsidR="000679AE">
        <w:rPr>
          <w:sz w:val="20"/>
        </w:rPr>
        <w:tab/>
        <w:t>C</w:t>
      </w:r>
    </w:p>
    <w:p w:rsidR="00000000" w:rsidRDefault="006C138A" w:rsidP="0048786A">
      <w:pPr>
        <w:pStyle w:val="3Answers"/>
        <w:rPr>
          <w:sz w:val="20"/>
        </w:rPr>
      </w:pPr>
      <w:ins w:id="654" w:author="mbs242" w:date="2010-07-16T14:54:00Z">
        <w:r>
          <w:rPr>
            <w:sz w:val="20"/>
          </w:rPr>
          <w:t>37</w:t>
        </w:r>
      </w:ins>
      <w:del w:id="655" w:author="mbs242" w:date="2010-07-16T14:54:00Z">
        <w:r w:rsidR="000679AE" w:rsidDel="006C138A">
          <w:rPr>
            <w:sz w:val="20"/>
          </w:rPr>
          <w:delText>2</w:delText>
        </w:r>
        <w:r w:rsidR="000679AE" w:rsidDel="006C138A">
          <w:rPr>
            <w:sz w:val="20"/>
          </w:rPr>
          <w:delText>6</w:delText>
        </w:r>
      </w:del>
      <w:r w:rsidR="000679AE">
        <w:rPr>
          <w:sz w:val="20"/>
        </w:rPr>
        <w:t>.</w:t>
      </w:r>
      <w:r w:rsidR="000679AE">
        <w:rPr>
          <w:sz w:val="20"/>
        </w:rPr>
        <w:tab/>
        <w:t>C</w:t>
      </w:r>
    </w:p>
    <w:p w:rsidR="00000000" w:rsidDel="006C138A" w:rsidRDefault="000679AE" w:rsidP="0048786A">
      <w:pPr>
        <w:pStyle w:val="3Answers"/>
        <w:rPr>
          <w:del w:id="656" w:author="mbs242" w:date="2010-07-16T14:56:00Z"/>
          <w:sz w:val="20"/>
        </w:rPr>
      </w:pPr>
      <w:del w:id="657" w:author="mbs242" w:date="2010-07-16T14:55:00Z">
        <w:r w:rsidDel="006C138A">
          <w:rPr>
            <w:sz w:val="20"/>
          </w:rPr>
          <w:delText>2</w:delText>
        </w:r>
        <w:r w:rsidDel="006C138A">
          <w:rPr>
            <w:sz w:val="20"/>
          </w:rPr>
          <w:delText>7</w:delText>
        </w:r>
      </w:del>
      <w:del w:id="658" w:author="mbs242" w:date="2010-07-16T14:56:00Z">
        <w:r w:rsidDel="006C138A">
          <w:rPr>
            <w:sz w:val="20"/>
          </w:rPr>
          <w:delText>.</w:delText>
        </w:r>
        <w:r w:rsidDel="006C138A">
          <w:rPr>
            <w:sz w:val="20"/>
          </w:rPr>
          <w:tab/>
          <w:delText>C</w:delText>
        </w:r>
      </w:del>
    </w:p>
    <w:p w:rsidR="00000000" w:rsidRDefault="006C138A" w:rsidP="0048786A">
      <w:pPr>
        <w:pStyle w:val="3Answers"/>
        <w:rPr>
          <w:sz w:val="20"/>
        </w:rPr>
      </w:pPr>
      <w:ins w:id="659" w:author="mbs242" w:date="2010-07-16T14:55:00Z">
        <w:r>
          <w:rPr>
            <w:sz w:val="20"/>
          </w:rPr>
          <w:t>38</w:t>
        </w:r>
      </w:ins>
      <w:del w:id="660" w:author="mbs242" w:date="2010-07-16T14:55:00Z">
        <w:r w:rsidR="000679AE" w:rsidDel="006C138A">
          <w:rPr>
            <w:sz w:val="20"/>
          </w:rPr>
          <w:delText>2</w:delText>
        </w:r>
        <w:r w:rsidR="000679AE" w:rsidDel="006C138A">
          <w:rPr>
            <w:sz w:val="20"/>
          </w:rPr>
          <w:delText>8</w:delText>
        </w:r>
      </w:del>
      <w:r w:rsidR="000679AE">
        <w:rPr>
          <w:sz w:val="20"/>
        </w:rPr>
        <w:t>.</w:t>
      </w:r>
      <w:r w:rsidR="000679AE">
        <w:rPr>
          <w:sz w:val="20"/>
        </w:rPr>
        <w:tab/>
        <w:t>C</w:t>
      </w:r>
    </w:p>
    <w:p w:rsidR="00000000" w:rsidRDefault="006C138A" w:rsidP="0048786A">
      <w:pPr>
        <w:pStyle w:val="3Answers"/>
        <w:rPr>
          <w:sz w:val="20"/>
        </w:rPr>
      </w:pPr>
      <w:ins w:id="661" w:author="mbs242" w:date="2010-07-16T14:55:00Z">
        <w:r>
          <w:rPr>
            <w:sz w:val="20"/>
          </w:rPr>
          <w:t>39</w:t>
        </w:r>
      </w:ins>
      <w:del w:id="662" w:author="mbs242" w:date="2010-07-16T14:55:00Z">
        <w:r w:rsidR="000679AE" w:rsidDel="006C138A">
          <w:rPr>
            <w:sz w:val="20"/>
          </w:rPr>
          <w:delText>2</w:delText>
        </w:r>
        <w:r w:rsidR="000679AE" w:rsidDel="006C138A">
          <w:rPr>
            <w:sz w:val="20"/>
          </w:rPr>
          <w:delText>9</w:delText>
        </w:r>
      </w:del>
      <w:r w:rsidR="000679AE">
        <w:rPr>
          <w:sz w:val="20"/>
        </w:rPr>
        <w:t>.</w:t>
      </w:r>
      <w:r w:rsidR="000679AE">
        <w:rPr>
          <w:sz w:val="20"/>
        </w:rPr>
        <w:tab/>
        <w:t>A</w:t>
      </w:r>
    </w:p>
    <w:p w:rsidR="006C138A" w:rsidRDefault="006C138A" w:rsidP="006C138A">
      <w:pPr>
        <w:pStyle w:val="3Answers"/>
        <w:rPr>
          <w:ins w:id="663" w:author="mbs242" w:date="2010-07-16T14:56:00Z"/>
          <w:sz w:val="20"/>
        </w:rPr>
      </w:pPr>
      <w:ins w:id="664" w:author="mbs242" w:date="2010-07-16T14:56:00Z">
        <w:r>
          <w:rPr>
            <w:sz w:val="20"/>
          </w:rPr>
          <w:t>40.</w:t>
        </w:r>
        <w:r>
          <w:rPr>
            <w:sz w:val="20"/>
          </w:rPr>
          <w:tab/>
          <w:t>C</w:t>
        </w:r>
      </w:ins>
    </w:p>
    <w:p w:rsidR="00000000" w:rsidDel="006C138A" w:rsidRDefault="000679AE" w:rsidP="0048786A">
      <w:pPr>
        <w:pStyle w:val="3Answers"/>
        <w:rPr>
          <w:del w:id="665" w:author="mbs242" w:date="2010-07-16T14:56:00Z"/>
          <w:sz w:val="20"/>
        </w:rPr>
      </w:pPr>
      <w:del w:id="666" w:author="mbs242" w:date="2010-07-16T14:55:00Z">
        <w:r w:rsidDel="006C138A">
          <w:rPr>
            <w:sz w:val="20"/>
          </w:rPr>
          <w:delText>3</w:delText>
        </w:r>
        <w:r w:rsidDel="006C138A">
          <w:rPr>
            <w:sz w:val="20"/>
          </w:rPr>
          <w:delText>0</w:delText>
        </w:r>
      </w:del>
      <w:del w:id="667" w:author="mbs242" w:date="2010-07-16T14:56:00Z">
        <w:r w:rsidDel="006C138A">
          <w:rPr>
            <w:sz w:val="20"/>
          </w:rPr>
          <w:delText>.</w:delText>
        </w:r>
        <w:r w:rsidDel="006C138A">
          <w:rPr>
            <w:sz w:val="20"/>
          </w:rPr>
          <w:tab/>
          <w:delText>B</w:delText>
        </w:r>
      </w:del>
    </w:p>
    <w:p w:rsidR="00000000" w:rsidRDefault="000679AE" w:rsidP="0048786A">
      <w:pPr>
        <w:pStyle w:val="3Answers"/>
        <w:rPr>
          <w:sz w:val="20"/>
        </w:rPr>
      </w:pPr>
      <w:r>
        <w:rPr>
          <w:sz w:val="20"/>
        </w:rPr>
        <w:t>31.</w:t>
      </w:r>
      <w:r>
        <w:rPr>
          <w:sz w:val="20"/>
        </w:rPr>
        <w:tab/>
        <w:t>C</w:t>
      </w:r>
    </w:p>
    <w:p w:rsidR="00000000" w:rsidDel="00EA3E2F" w:rsidRDefault="000679AE" w:rsidP="0048786A">
      <w:pPr>
        <w:pStyle w:val="3Answers"/>
        <w:rPr>
          <w:sz w:val="20"/>
        </w:rPr>
      </w:pPr>
      <w:moveFromRangeStart w:id="668" w:author="mbs242" w:date="2010-07-16T14:48:00Z" w:name="move267055029"/>
      <w:moveFrom w:id="669" w:author="mbs242" w:date="2010-07-16T14:48:00Z">
        <w:r w:rsidDel="00EA3E2F">
          <w:rPr>
            <w:sz w:val="20"/>
          </w:rPr>
          <w:t>32.</w:t>
        </w:r>
        <w:r w:rsidDel="00EA3E2F">
          <w:rPr>
            <w:sz w:val="20"/>
          </w:rPr>
          <w:tab/>
          <w:t>C</w:t>
        </w:r>
      </w:moveFrom>
    </w:p>
    <w:moveFromRangeEnd w:id="668"/>
    <w:p w:rsidR="00000000" w:rsidRDefault="000679AE" w:rsidP="0048786A">
      <w:pPr>
        <w:pStyle w:val="3Answers"/>
        <w:rPr>
          <w:sz w:val="20"/>
        </w:rPr>
      </w:pPr>
      <w:r>
        <w:rPr>
          <w:sz w:val="20"/>
        </w:rPr>
        <w:t>33.</w:t>
      </w:r>
      <w:r>
        <w:rPr>
          <w:sz w:val="20"/>
        </w:rPr>
        <w:tab/>
        <w:t>C</w:t>
      </w:r>
    </w:p>
    <w:p w:rsidR="00000000" w:rsidRDefault="000679AE" w:rsidP="0048786A">
      <w:pPr>
        <w:pStyle w:val="3Answers"/>
        <w:rPr>
          <w:sz w:val="20"/>
        </w:rPr>
      </w:pPr>
      <w:r>
        <w:rPr>
          <w:sz w:val="20"/>
        </w:rPr>
        <w:t>34.</w:t>
      </w:r>
      <w:r>
        <w:rPr>
          <w:sz w:val="20"/>
        </w:rPr>
        <w:tab/>
        <w:t>D</w:t>
      </w:r>
    </w:p>
    <w:p w:rsidR="00000000" w:rsidRDefault="000679AE" w:rsidP="0048786A">
      <w:pPr>
        <w:pStyle w:val="3Answers"/>
        <w:rPr>
          <w:sz w:val="20"/>
        </w:rPr>
      </w:pPr>
      <w:r>
        <w:rPr>
          <w:sz w:val="20"/>
        </w:rPr>
        <w:t>35.</w:t>
      </w:r>
      <w:r>
        <w:rPr>
          <w:sz w:val="20"/>
        </w:rPr>
        <w:tab/>
        <w:t>A</w:t>
      </w:r>
    </w:p>
    <w:p w:rsidR="00000000" w:rsidRDefault="000679AE" w:rsidP="0048786A">
      <w:pPr>
        <w:pStyle w:val="3Answers"/>
        <w:rPr>
          <w:sz w:val="20"/>
        </w:rPr>
      </w:pPr>
      <w:r>
        <w:rPr>
          <w:sz w:val="20"/>
        </w:rPr>
        <w:t>36.</w:t>
      </w:r>
      <w:r>
        <w:rPr>
          <w:sz w:val="20"/>
        </w:rPr>
        <w:tab/>
        <w:t>D</w:t>
      </w:r>
    </w:p>
    <w:p w:rsidR="00000000" w:rsidRDefault="000679AE" w:rsidP="0048786A">
      <w:pPr>
        <w:pStyle w:val="3Answers"/>
        <w:rPr>
          <w:sz w:val="20"/>
        </w:rPr>
      </w:pPr>
      <w:r>
        <w:rPr>
          <w:sz w:val="20"/>
        </w:rPr>
        <w:t>37.</w:t>
      </w:r>
      <w:r>
        <w:rPr>
          <w:sz w:val="20"/>
        </w:rPr>
        <w:tab/>
        <w:t>A</w:t>
      </w:r>
    </w:p>
    <w:p w:rsidR="00000000" w:rsidRDefault="000679AE" w:rsidP="0048786A">
      <w:pPr>
        <w:pStyle w:val="3Answers"/>
        <w:rPr>
          <w:sz w:val="20"/>
        </w:rPr>
      </w:pPr>
      <w:r>
        <w:rPr>
          <w:sz w:val="20"/>
        </w:rPr>
        <w:lastRenderedPageBreak/>
        <w:t>38.</w:t>
      </w:r>
      <w:r>
        <w:rPr>
          <w:sz w:val="20"/>
        </w:rPr>
        <w:tab/>
        <w:t>C</w:t>
      </w:r>
    </w:p>
    <w:p w:rsidR="00000000" w:rsidRDefault="000679AE" w:rsidP="0048786A">
      <w:pPr>
        <w:pStyle w:val="3Answers"/>
        <w:rPr>
          <w:sz w:val="20"/>
        </w:rPr>
      </w:pPr>
      <w:r>
        <w:rPr>
          <w:sz w:val="20"/>
        </w:rPr>
        <w:t>39.</w:t>
      </w:r>
      <w:r>
        <w:rPr>
          <w:sz w:val="20"/>
        </w:rPr>
        <w:tab/>
        <w:t>D</w:t>
      </w:r>
    </w:p>
    <w:p w:rsidR="00000000" w:rsidRDefault="000679AE" w:rsidP="0048786A">
      <w:pPr>
        <w:pStyle w:val="3Answers"/>
        <w:rPr>
          <w:sz w:val="20"/>
        </w:rPr>
      </w:pPr>
      <w:r>
        <w:rPr>
          <w:sz w:val="20"/>
        </w:rPr>
        <w:t>40.</w:t>
      </w:r>
      <w:r>
        <w:rPr>
          <w:sz w:val="20"/>
        </w:rPr>
        <w:tab/>
        <w:t>B</w:t>
      </w:r>
    </w:p>
    <w:p w:rsidR="00000000" w:rsidRDefault="000679AE" w:rsidP="0048786A">
      <w:pPr>
        <w:pStyle w:val="3Answers"/>
        <w:rPr>
          <w:sz w:val="20"/>
        </w:rPr>
      </w:pPr>
      <w:r>
        <w:rPr>
          <w:sz w:val="20"/>
        </w:rPr>
        <w:t>41.</w:t>
      </w:r>
      <w:r>
        <w:rPr>
          <w:sz w:val="20"/>
        </w:rPr>
        <w:tab/>
        <w:t>B</w:t>
      </w:r>
    </w:p>
    <w:p w:rsidR="00000000" w:rsidRDefault="000679AE" w:rsidP="0048786A">
      <w:pPr>
        <w:pStyle w:val="3Answers"/>
        <w:rPr>
          <w:sz w:val="20"/>
        </w:rPr>
      </w:pPr>
      <w:r>
        <w:rPr>
          <w:sz w:val="20"/>
        </w:rPr>
        <w:t>42.</w:t>
      </w:r>
      <w:r>
        <w:rPr>
          <w:sz w:val="20"/>
        </w:rPr>
        <w:tab/>
        <w:t>D</w:t>
      </w:r>
    </w:p>
    <w:p w:rsidR="00000000" w:rsidRDefault="000679AE" w:rsidP="0048786A">
      <w:pPr>
        <w:pStyle w:val="3Answers"/>
        <w:rPr>
          <w:sz w:val="20"/>
        </w:rPr>
      </w:pPr>
      <w:r>
        <w:rPr>
          <w:sz w:val="20"/>
        </w:rPr>
        <w:t>43.</w:t>
      </w:r>
      <w:r>
        <w:rPr>
          <w:sz w:val="20"/>
        </w:rPr>
        <w:tab/>
        <w:t>C</w:t>
      </w:r>
    </w:p>
    <w:p w:rsidR="00000000" w:rsidRDefault="000679AE" w:rsidP="0048786A">
      <w:pPr>
        <w:pStyle w:val="3Answers"/>
        <w:rPr>
          <w:sz w:val="20"/>
        </w:rPr>
      </w:pPr>
      <w:r>
        <w:rPr>
          <w:sz w:val="20"/>
        </w:rPr>
        <w:t>44.</w:t>
      </w:r>
      <w:r>
        <w:rPr>
          <w:sz w:val="20"/>
        </w:rPr>
        <w:tab/>
        <w:t>C</w:t>
      </w:r>
    </w:p>
    <w:p w:rsidR="00000000" w:rsidDel="00EA3E2F" w:rsidRDefault="000679AE" w:rsidP="0048786A">
      <w:pPr>
        <w:pStyle w:val="3Answers"/>
        <w:rPr>
          <w:sz w:val="20"/>
        </w:rPr>
      </w:pPr>
      <w:moveFromRangeStart w:id="670" w:author="mbs242" w:date="2010-07-16T14:48:00Z" w:name="move267055056"/>
      <w:moveFrom w:id="671" w:author="mbs242" w:date="2010-07-16T14:48:00Z">
        <w:r w:rsidDel="00EA3E2F">
          <w:rPr>
            <w:sz w:val="20"/>
          </w:rPr>
          <w:t>45.</w:t>
        </w:r>
        <w:r w:rsidDel="00EA3E2F">
          <w:rPr>
            <w:sz w:val="20"/>
          </w:rPr>
          <w:tab/>
          <w:t>C</w:t>
        </w:r>
      </w:moveFrom>
    </w:p>
    <w:p w:rsidR="00000000" w:rsidDel="00EA3E2F" w:rsidRDefault="000679AE" w:rsidP="0048786A">
      <w:pPr>
        <w:pStyle w:val="3Answers"/>
        <w:rPr>
          <w:sz w:val="20"/>
        </w:rPr>
      </w:pPr>
      <w:moveFrom w:id="672" w:author="mbs242" w:date="2010-07-16T14:48:00Z">
        <w:r w:rsidDel="00EA3E2F">
          <w:rPr>
            <w:sz w:val="20"/>
          </w:rPr>
          <w:t>46.</w:t>
        </w:r>
        <w:r w:rsidDel="00EA3E2F">
          <w:rPr>
            <w:sz w:val="20"/>
          </w:rPr>
          <w:tab/>
          <w:t>C</w:t>
        </w:r>
      </w:moveFrom>
    </w:p>
    <w:p w:rsidR="00000000" w:rsidDel="00EA3E2F" w:rsidRDefault="000679AE" w:rsidP="0048786A">
      <w:pPr>
        <w:pStyle w:val="3Answers"/>
        <w:rPr>
          <w:sz w:val="20"/>
        </w:rPr>
      </w:pPr>
      <w:moveFrom w:id="673" w:author="mbs242" w:date="2010-07-16T14:48:00Z">
        <w:r w:rsidDel="00EA3E2F">
          <w:rPr>
            <w:sz w:val="20"/>
          </w:rPr>
          <w:t>47.</w:t>
        </w:r>
        <w:r w:rsidDel="00EA3E2F">
          <w:rPr>
            <w:sz w:val="20"/>
          </w:rPr>
          <w:tab/>
          <w:t>C</w:t>
        </w:r>
      </w:moveFrom>
    </w:p>
    <w:p w:rsidR="00000000" w:rsidDel="00EA3E2F" w:rsidRDefault="000679AE" w:rsidP="0048786A">
      <w:pPr>
        <w:pStyle w:val="3Answers"/>
        <w:rPr>
          <w:sz w:val="20"/>
        </w:rPr>
      </w:pPr>
      <w:moveFrom w:id="674" w:author="mbs242" w:date="2010-07-16T14:48:00Z">
        <w:r w:rsidDel="00EA3E2F">
          <w:rPr>
            <w:sz w:val="20"/>
          </w:rPr>
          <w:t>48.</w:t>
        </w:r>
        <w:r w:rsidDel="00EA3E2F">
          <w:rPr>
            <w:sz w:val="20"/>
          </w:rPr>
          <w:tab/>
          <w:t>B</w:t>
        </w:r>
      </w:moveFrom>
    </w:p>
    <w:p w:rsidR="00000000" w:rsidDel="00EA3E2F" w:rsidRDefault="000679AE" w:rsidP="0048786A">
      <w:pPr>
        <w:pStyle w:val="3Answers"/>
        <w:rPr>
          <w:sz w:val="20"/>
        </w:rPr>
      </w:pPr>
      <w:moveFrom w:id="675" w:author="mbs242" w:date="2010-07-16T14:48:00Z">
        <w:r w:rsidDel="00EA3E2F">
          <w:rPr>
            <w:sz w:val="20"/>
          </w:rPr>
          <w:t>49.</w:t>
        </w:r>
        <w:r w:rsidDel="00EA3E2F">
          <w:rPr>
            <w:sz w:val="20"/>
          </w:rPr>
          <w:tab/>
          <w:t>B</w:t>
        </w:r>
      </w:moveFrom>
    </w:p>
    <w:p w:rsidR="00000000" w:rsidDel="00EA3E2F" w:rsidRDefault="000679AE" w:rsidP="0048786A">
      <w:pPr>
        <w:pStyle w:val="3Answers"/>
        <w:rPr>
          <w:sz w:val="20"/>
        </w:rPr>
      </w:pPr>
      <w:moveFrom w:id="676" w:author="mbs242" w:date="2010-07-16T14:48:00Z">
        <w:r w:rsidDel="00EA3E2F">
          <w:rPr>
            <w:sz w:val="20"/>
          </w:rPr>
          <w:t>50.</w:t>
        </w:r>
        <w:r w:rsidDel="00EA3E2F">
          <w:rPr>
            <w:sz w:val="20"/>
          </w:rPr>
          <w:tab/>
          <w:t>B</w:t>
        </w:r>
      </w:moveFrom>
    </w:p>
    <w:p w:rsidR="00000000" w:rsidDel="00EA3E2F" w:rsidRDefault="000679AE" w:rsidP="0048786A">
      <w:pPr>
        <w:pStyle w:val="3Answers"/>
        <w:rPr>
          <w:sz w:val="20"/>
        </w:rPr>
      </w:pPr>
      <w:moveFrom w:id="677" w:author="mbs242" w:date="2010-07-16T14:48:00Z">
        <w:r w:rsidDel="00EA3E2F">
          <w:rPr>
            <w:sz w:val="20"/>
          </w:rPr>
          <w:t>51.</w:t>
        </w:r>
        <w:r w:rsidDel="00EA3E2F">
          <w:rPr>
            <w:sz w:val="20"/>
          </w:rPr>
          <w:tab/>
          <w:t>A</w:t>
        </w:r>
      </w:moveFrom>
    </w:p>
    <w:moveFromRangeEnd w:id="670"/>
    <w:p w:rsidR="00000000" w:rsidRDefault="000679AE" w:rsidP="0048786A">
      <w:pPr>
        <w:pStyle w:val="3Answers"/>
        <w:rPr>
          <w:sz w:val="20"/>
        </w:rPr>
      </w:pPr>
      <w:r>
        <w:rPr>
          <w:sz w:val="20"/>
        </w:rPr>
        <w:t>52.</w:t>
      </w:r>
      <w:r>
        <w:rPr>
          <w:sz w:val="20"/>
        </w:rPr>
        <w:tab/>
        <w:t>B</w:t>
      </w:r>
    </w:p>
    <w:p w:rsidR="00000000" w:rsidRDefault="000679AE" w:rsidP="0048786A">
      <w:pPr>
        <w:pStyle w:val="3Answers"/>
        <w:rPr>
          <w:sz w:val="20"/>
        </w:rPr>
      </w:pPr>
      <w:r>
        <w:rPr>
          <w:sz w:val="20"/>
        </w:rPr>
        <w:t>53.</w:t>
      </w:r>
      <w:r>
        <w:rPr>
          <w:sz w:val="20"/>
        </w:rPr>
        <w:tab/>
        <w:t>B</w:t>
      </w:r>
    </w:p>
    <w:p w:rsidR="00000000" w:rsidRDefault="000679AE" w:rsidP="0048786A">
      <w:pPr>
        <w:pStyle w:val="3Answers"/>
        <w:rPr>
          <w:sz w:val="20"/>
        </w:rPr>
      </w:pPr>
      <w:r>
        <w:rPr>
          <w:sz w:val="20"/>
        </w:rPr>
        <w:t>54.</w:t>
      </w:r>
      <w:r>
        <w:rPr>
          <w:sz w:val="20"/>
        </w:rPr>
        <w:tab/>
        <w:t>C</w:t>
      </w:r>
    </w:p>
    <w:p w:rsidR="00000000" w:rsidRDefault="000679AE" w:rsidP="0048786A">
      <w:pPr>
        <w:pStyle w:val="3Answers"/>
        <w:rPr>
          <w:sz w:val="20"/>
        </w:rPr>
      </w:pPr>
      <w:r>
        <w:rPr>
          <w:sz w:val="20"/>
        </w:rPr>
        <w:t>55.</w:t>
      </w:r>
      <w:r>
        <w:rPr>
          <w:sz w:val="20"/>
        </w:rPr>
        <w:tab/>
        <w:t>A</w:t>
      </w:r>
    </w:p>
    <w:p w:rsidR="00000000" w:rsidRDefault="000679AE" w:rsidP="0048786A">
      <w:pPr>
        <w:pStyle w:val="3Answers"/>
        <w:rPr>
          <w:sz w:val="20"/>
        </w:rPr>
      </w:pPr>
      <w:r>
        <w:rPr>
          <w:sz w:val="20"/>
        </w:rPr>
        <w:t>56.</w:t>
      </w:r>
      <w:r>
        <w:rPr>
          <w:sz w:val="20"/>
        </w:rPr>
        <w:tab/>
        <w:t>D</w:t>
      </w:r>
    </w:p>
    <w:p w:rsidR="00000000" w:rsidRDefault="000679AE" w:rsidP="0048786A">
      <w:pPr>
        <w:pStyle w:val="3Answers"/>
        <w:rPr>
          <w:sz w:val="20"/>
        </w:rPr>
      </w:pPr>
      <w:r>
        <w:rPr>
          <w:sz w:val="20"/>
        </w:rPr>
        <w:t>57.</w:t>
      </w:r>
      <w:r>
        <w:rPr>
          <w:sz w:val="20"/>
        </w:rPr>
        <w:tab/>
        <w:t>D</w:t>
      </w:r>
    </w:p>
    <w:p w:rsidR="00000000" w:rsidRDefault="000679AE" w:rsidP="0048786A">
      <w:pPr>
        <w:pStyle w:val="3Answers"/>
        <w:rPr>
          <w:sz w:val="20"/>
        </w:rPr>
      </w:pPr>
      <w:r>
        <w:rPr>
          <w:sz w:val="20"/>
          <w:vertAlign w:val="superscript"/>
        </w:rPr>
        <w:t>s</w:t>
      </w:r>
      <w:r>
        <w:rPr>
          <w:sz w:val="20"/>
        </w:rPr>
        <w:t>58.</w:t>
      </w:r>
      <w:r>
        <w:rPr>
          <w:sz w:val="20"/>
        </w:rPr>
        <w:tab/>
        <w:t>D</w:t>
      </w:r>
    </w:p>
    <w:p w:rsidR="00000000" w:rsidRDefault="000679AE" w:rsidP="0048786A">
      <w:pPr>
        <w:pStyle w:val="3Answers"/>
        <w:rPr>
          <w:sz w:val="20"/>
        </w:rPr>
      </w:pPr>
      <w:r>
        <w:rPr>
          <w:sz w:val="20"/>
          <w:vertAlign w:val="superscript"/>
        </w:rPr>
        <w:t>s</w:t>
      </w:r>
      <w:r>
        <w:rPr>
          <w:sz w:val="20"/>
        </w:rPr>
        <w:t>59.</w:t>
      </w:r>
      <w:r>
        <w:rPr>
          <w:sz w:val="20"/>
        </w:rPr>
        <w:tab/>
        <w:t>C</w:t>
      </w:r>
    </w:p>
    <w:p w:rsidR="00000000" w:rsidRDefault="000679AE" w:rsidP="0048786A">
      <w:pPr>
        <w:pStyle w:val="3Answers"/>
        <w:rPr>
          <w:sz w:val="20"/>
        </w:rPr>
      </w:pPr>
      <w:r>
        <w:rPr>
          <w:sz w:val="20"/>
          <w:vertAlign w:val="superscript"/>
        </w:rPr>
        <w:t>s</w:t>
      </w:r>
      <w:r>
        <w:rPr>
          <w:sz w:val="20"/>
        </w:rPr>
        <w:t>60.</w:t>
      </w:r>
      <w:r>
        <w:rPr>
          <w:sz w:val="20"/>
        </w:rPr>
        <w:tab/>
        <w:t>C</w:t>
      </w:r>
    </w:p>
    <w:p w:rsidR="00000000" w:rsidRDefault="000679AE" w:rsidP="0048786A">
      <w:pPr>
        <w:pStyle w:val="3Answers"/>
        <w:rPr>
          <w:sz w:val="20"/>
        </w:rPr>
      </w:pPr>
      <w:r>
        <w:rPr>
          <w:sz w:val="20"/>
          <w:vertAlign w:val="superscript"/>
        </w:rPr>
        <w:t>s</w:t>
      </w:r>
      <w:r>
        <w:rPr>
          <w:sz w:val="20"/>
        </w:rPr>
        <w:t>61.</w:t>
      </w:r>
      <w:r>
        <w:rPr>
          <w:sz w:val="20"/>
        </w:rPr>
        <w:tab/>
        <w:t>D</w:t>
      </w:r>
    </w:p>
    <w:p w:rsidR="00000000" w:rsidRDefault="000679AE" w:rsidP="0048786A">
      <w:pPr>
        <w:pStyle w:val="3Answers"/>
        <w:rPr>
          <w:sz w:val="20"/>
        </w:rPr>
      </w:pPr>
      <w:r>
        <w:rPr>
          <w:sz w:val="20"/>
          <w:vertAlign w:val="superscript"/>
        </w:rPr>
        <w:t>s</w:t>
      </w:r>
      <w:r>
        <w:rPr>
          <w:sz w:val="20"/>
        </w:rPr>
        <w:t>62.</w:t>
      </w:r>
      <w:r>
        <w:rPr>
          <w:sz w:val="20"/>
        </w:rPr>
        <w:tab/>
        <w:t>B</w:t>
      </w:r>
    </w:p>
    <w:p w:rsidR="00000000" w:rsidRDefault="000679AE" w:rsidP="0048786A">
      <w:pPr>
        <w:pStyle w:val="3Answers"/>
        <w:rPr>
          <w:sz w:val="20"/>
        </w:rPr>
      </w:pPr>
      <w:r>
        <w:rPr>
          <w:sz w:val="20"/>
          <w:vertAlign w:val="superscript"/>
        </w:rPr>
        <w:lastRenderedPageBreak/>
        <w:t>s</w:t>
      </w:r>
      <w:r>
        <w:rPr>
          <w:sz w:val="20"/>
        </w:rPr>
        <w:t>63.</w:t>
      </w:r>
      <w:r>
        <w:rPr>
          <w:sz w:val="20"/>
        </w:rPr>
        <w:tab/>
        <w:t>B</w:t>
      </w:r>
    </w:p>
    <w:p w:rsidR="00000000" w:rsidRDefault="000679AE" w:rsidP="0048786A">
      <w:pPr>
        <w:pStyle w:val="3Answers"/>
        <w:rPr>
          <w:sz w:val="20"/>
        </w:rPr>
      </w:pPr>
      <w:r>
        <w:rPr>
          <w:sz w:val="20"/>
          <w:vertAlign w:val="superscript"/>
        </w:rPr>
        <w:t>s</w:t>
      </w:r>
      <w:r>
        <w:rPr>
          <w:sz w:val="20"/>
        </w:rPr>
        <w:t>64.</w:t>
      </w:r>
      <w:r>
        <w:rPr>
          <w:sz w:val="20"/>
        </w:rPr>
        <w:tab/>
        <w:t>D</w:t>
      </w:r>
    </w:p>
    <w:p w:rsidR="00000000" w:rsidRDefault="000679AE" w:rsidP="0048786A">
      <w:pPr>
        <w:pStyle w:val="3Answers"/>
        <w:rPr>
          <w:sz w:val="20"/>
        </w:rPr>
      </w:pPr>
      <w:r>
        <w:rPr>
          <w:sz w:val="20"/>
          <w:vertAlign w:val="superscript"/>
        </w:rPr>
        <w:t>s</w:t>
      </w:r>
      <w:r>
        <w:rPr>
          <w:sz w:val="20"/>
        </w:rPr>
        <w:t>65.</w:t>
      </w:r>
      <w:r>
        <w:rPr>
          <w:sz w:val="20"/>
        </w:rPr>
        <w:tab/>
        <w:t>B</w:t>
      </w:r>
    </w:p>
    <w:p w:rsidR="00000000" w:rsidRDefault="000679AE" w:rsidP="0048786A">
      <w:pPr>
        <w:pStyle w:val="3Answers"/>
        <w:rPr>
          <w:sz w:val="20"/>
        </w:rPr>
      </w:pPr>
      <w:r>
        <w:rPr>
          <w:sz w:val="20"/>
          <w:vertAlign w:val="superscript"/>
        </w:rPr>
        <w:t>s</w:t>
      </w:r>
      <w:r>
        <w:rPr>
          <w:sz w:val="20"/>
        </w:rPr>
        <w:t>66.</w:t>
      </w:r>
      <w:r>
        <w:rPr>
          <w:sz w:val="20"/>
        </w:rPr>
        <w:tab/>
        <w:t>A</w:t>
      </w:r>
    </w:p>
    <w:p w:rsidR="00000000" w:rsidRDefault="000679AE" w:rsidP="0048786A">
      <w:pPr>
        <w:pStyle w:val="3Answers"/>
        <w:rPr>
          <w:sz w:val="20"/>
        </w:rPr>
      </w:pPr>
      <w:r>
        <w:rPr>
          <w:sz w:val="20"/>
          <w:vertAlign w:val="superscript"/>
        </w:rPr>
        <w:t>s</w:t>
      </w:r>
      <w:r>
        <w:rPr>
          <w:sz w:val="20"/>
        </w:rPr>
        <w:t>67.</w:t>
      </w:r>
      <w:r>
        <w:rPr>
          <w:sz w:val="20"/>
        </w:rPr>
        <w:tab/>
        <w:t>D</w:t>
      </w:r>
    </w:p>
    <w:p w:rsidR="00000000" w:rsidRDefault="000679AE" w:rsidP="0048786A">
      <w:pPr>
        <w:pStyle w:val="3Answers"/>
        <w:rPr>
          <w:sz w:val="20"/>
        </w:rPr>
      </w:pPr>
      <w:r>
        <w:rPr>
          <w:sz w:val="20"/>
          <w:vertAlign w:val="superscript"/>
        </w:rPr>
        <w:t>w</w:t>
      </w:r>
      <w:r>
        <w:rPr>
          <w:sz w:val="20"/>
        </w:rPr>
        <w:t>68.</w:t>
      </w:r>
      <w:r>
        <w:rPr>
          <w:sz w:val="20"/>
        </w:rPr>
        <w:tab/>
        <w:t>A</w:t>
      </w:r>
    </w:p>
    <w:p w:rsidR="00000000" w:rsidRDefault="000679AE" w:rsidP="0048786A">
      <w:pPr>
        <w:pStyle w:val="3Answers"/>
        <w:rPr>
          <w:sz w:val="20"/>
        </w:rPr>
      </w:pPr>
      <w:r>
        <w:rPr>
          <w:sz w:val="20"/>
          <w:vertAlign w:val="superscript"/>
        </w:rPr>
        <w:t>w</w:t>
      </w:r>
      <w:r>
        <w:rPr>
          <w:sz w:val="20"/>
        </w:rPr>
        <w:t>69.</w:t>
      </w:r>
      <w:r>
        <w:rPr>
          <w:sz w:val="20"/>
        </w:rPr>
        <w:tab/>
        <w:t>B</w:t>
      </w:r>
    </w:p>
    <w:p w:rsidR="00000000" w:rsidRDefault="000679AE" w:rsidP="0048786A">
      <w:pPr>
        <w:pStyle w:val="3Answers"/>
        <w:rPr>
          <w:sz w:val="20"/>
        </w:rPr>
      </w:pPr>
      <w:r>
        <w:rPr>
          <w:sz w:val="20"/>
          <w:vertAlign w:val="superscript"/>
        </w:rPr>
        <w:t>w</w:t>
      </w:r>
      <w:r>
        <w:rPr>
          <w:sz w:val="20"/>
        </w:rPr>
        <w:t>70.</w:t>
      </w:r>
      <w:r>
        <w:rPr>
          <w:sz w:val="20"/>
        </w:rPr>
        <w:tab/>
        <w:t>D</w:t>
      </w:r>
    </w:p>
    <w:p w:rsidR="00000000" w:rsidRDefault="000679AE" w:rsidP="0048786A">
      <w:pPr>
        <w:pStyle w:val="3Answers"/>
        <w:rPr>
          <w:sz w:val="20"/>
        </w:rPr>
      </w:pPr>
      <w:r>
        <w:rPr>
          <w:sz w:val="20"/>
          <w:vertAlign w:val="superscript"/>
        </w:rPr>
        <w:t>w</w:t>
      </w:r>
      <w:r>
        <w:rPr>
          <w:sz w:val="20"/>
        </w:rPr>
        <w:t>71.</w:t>
      </w:r>
      <w:r>
        <w:rPr>
          <w:sz w:val="20"/>
        </w:rPr>
        <w:tab/>
        <w:t>B</w:t>
      </w:r>
    </w:p>
    <w:p w:rsidR="00000000" w:rsidRDefault="000679AE" w:rsidP="0048786A">
      <w:pPr>
        <w:pStyle w:val="3Answers"/>
        <w:rPr>
          <w:sz w:val="20"/>
        </w:rPr>
      </w:pPr>
      <w:r>
        <w:rPr>
          <w:sz w:val="20"/>
          <w:vertAlign w:val="superscript"/>
        </w:rPr>
        <w:t>w</w:t>
      </w:r>
      <w:r>
        <w:rPr>
          <w:sz w:val="20"/>
        </w:rPr>
        <w:t>72.</w:t>
      </w:r>
      <w:r>
        <w:rPr>
          <w:sz w:val="20"/>
        </w:rPr>
        <w:tab/>
        <w:t>C</w:t>
      </w:r>
    </w:p>
    <w:p w:rsidR="00000000" w:rsidRDefault="000679AE" w:rsidP="0048786A">
      <w:pPr>
        <w:pStyle w:val="3Answers"/>
        <w:rPr>
          <w:sz w:val="20"/>
        </w:rPr>
      </w:pPr>
      <w:r>
        <w:rPr>
          <w:sz w:val="20"/>
          <w:vertAlign w:val="superscript"/>
        </w:rPr>
        <w:t>w</w:t>
      </w:r>
      <w:r>
        <w:rPr>
          <w:sz w:val="20"/>
        </w:rPr>
        <w:t>73.</w:t>
      </w:r>
      <w:r>
        <w:rPr>
          <w:sz w:val="20"/>
        </w:rPr>
        <w:tab/>
        <w:t>A</w:t>
      </w:r>
    </w:p>
    <w:p w:rsidR="00000000" w:rsidRDefault="000679AE" w:rsidP="0048786A">
      <w:pPr>
        <w:pStyle w:val="3Answers"/>
        <w:rPr>
          <w:sz w:val="20"/>
        </w:rPr>
      </w:pPr>
      <w:r>
        <w:rPr>
          <w:sz w:val="20"/>
          <w:vertAlign w:val="superscript"/>
        </w:rPr>
        <w:t>w</w:t>
      </w:r>
      <w:r>
        <w:rPr>
          <w:sz w:val="20"/>
        </w:rPr>
        <w:t>74.</w:t>
      </w:r>
      <w:r>
        <w:rPr>
          <w:sz w:val="20"/>
        </w:rPr>
        <w:tab/>
        <w:t>B</w:t>
      </w:r>
    </w:p>
    <w:p w:rsidR="00000000" w:rsidRDefault="000679AE" w:rsidP="0048786A">
      <w:pPr>
        <w:pStyle w:val="3Answers"/>
        <w:rPr>
          <w:sz w:val="20"/>
        </w:rPr>
      </w:pPr>
      <w:r>
        <w:rPr>
          <w:sz w:val="20"/>
          <w:vertAlign w:val="superscript"/>
        </w:rPr>
        <w:t>w</w:t>
      </w:r>
      <w:r>
        <w:rPr>
          <w:sz w:val="20"/>
        </w:rPr>
        <w:t>75.</w:t>
      </w:r>
      <w:r>
        <w:rPr>
          <w:sz w:val="20"/>
        </w:rPr>
        <w:tab/>
        <w:t>A</w:t>
      </w:r>
    </w:p>
    <w:p w:rsidR="00000000" w:rsidRDefault="000679AE" w:rsidP="0048786A">
      <w:pPr>
        <w:pStyle w:val="3Answers"/>
        <w:rPr>
          <w:sz w:val="20"/>
        </w:rPr>
      </w:pPr>
      <w:r>
        <w:rPr>
          <w:sz w:val="20"/>
          <w:vertAlign w:val="superscript"/>
        </w:rPr>
        <w:t>w</w:t>
      </w:r>
      <w:r>
        <w:rPr>
          <w:sz w:val="20"/>
        </w:rPr>
        <w:t>76.</w:t>
      </w:r>
      <w:r>
        <w:rPr>
          <w:sz w:val="20"/>
        </w:rPr>
        <w:tab/>
        <w:t>B</w:t>
      </w:r>
    </w:p>
    <w:p w:rsidR="00000000" w:rsidRDefault="000679AE" w:rsidP="0048786A">
      <w:pPr>
        <w:pStyle w:val="3Answers"/>
        <w:rPr>
          <w:sz w:val="20"/>
        </w:rPr>
      </w:pPr>
      <w:r>
        <w:rPr>
          <w:sz w:val="20"/>
          <w:vertAlign w:val="superscript"/>
        </w:rPr>
        <w:t>w</w:t>
      </w:r>
      <w:r>
        <w:rPr>
          <w:sz w:val="20"/>
        </w:rPr>
        <w:t>77.</w:t>
      </w:r>
      <w:r>
        <w:rPr>
          <w:sz w:val="20"/>
        </w:rPr>
        <w:tab/>
        <w:t>A</w:t>
      </w:r>
    </w:p>
    <w:p w:rsidR="00000000" w:rsidRDefault="000679AE" w:rsidP="0048786A">
      <w:pPr>
        <w:pStyle w:val="3Answers"/>
        <w:rPr>
          <w:sz w:val="20"/>
        </w:rPr>
      </w:pPr>
      <w:r>
        <w:rPr>
          <w:sz w:val="20"/>
          <w:vertAlign w:val="superscript"/>
        </w:rPr>
        <w:t>w</w:t>
      </w:r>
      <w:r>
        <w:rPr>
          <w:sz w:val="20"/>
        </w:rPr>
        <w:t>78.</w:t>
      </w:r>
      <w:r>
        <w:rPr>
          <w:sz w:val="20"/>
        </w:rPr>
        <w:tab/>
        <w:t>D</w:t>
      </w:r>
    </w:p>
    <w:p w:rsidR="00000000" w:rsidRDefault="000679AE" w:rsidP="0048786A">
      <w:pPr>
        <w:pStyle w:val="3Answers"/>
        <w:rPr>
          <w:sz w:val="20"/>
        </w:rPr>
      </w:pPr>
      <w:r>
        <w:rPr>
          <w:sz w:val="20"/>
          <w:vertAlign w:val="superscript"/>
        </w:rPr>
        <w:t>w</w:t>
      </w:r>
      <w:r>
        <w:rPr>
          <w:sz w:val="20"/>
        </w:rPr>
        <w:t>79.</w:t>
      </w:r>
      <w:r>
        <w:rPr>
          <w:sz w:val="20"/>
        </w:rPr>
        <w:tab/>
        <w:t>B</w:t>
      </w:r>
    </w:p>
    <w:p w:rsidR="00000000" w:rsidRDefault="000679AE" w:rsidP="0048786A">
      <w:pPr>
        <w:pStyle w:val="3Answers"/>
        <w:rPr>
          <w:sz w:val="20"/>
        </w:rPr>
      </w:pPr>
      <w:r>
        <w:rPr>
          <w:sz w:val="20"/>
          <w:vertAlign w:val="superscript"/>
        </w:rPr>
        <w:t>w</w:t>
      </w:r>
      <w:r>
        <w:rPr>
          <w:sz w:val="20"/>
        </w:rPr>
        <w:t>80.</w:t>
      </w:r>
      <w:r>
        <w:rPr>
          <w:sz w:val="20"/>
        </w:rPr>
        <w:tab/>
      </w:r>
      <w:r>
        <w:rPr>
          <w:sz w:val="20"/>
        </w:rPr>
        <w:t>B</w:t>
      </w:r>
    </w:p>
    <w:p w:rsidR="00000000" w:rsidRDefault="000679AE" w:rsidP="0048786A">
      <w:pPr>
        <w:pStyle w:val="3Answers"/>
        <w:rPr>
          <w:sz w:val="20"/>
        </w:rPr>
      </w:pPr>
      <w:r>
        <w:rPr>
          <w:sz w:val="20"/>
          <w:vertAlign w:val="superscript"/>
        </w:rPr>
        <w:t>w</w:t>
      </w:r>
      <w:r>
        <w:rPr>
          <w:sz w:val="20"/>
        </w:rPr>
        <w:t>81.</w:t>
      </w:r>
      <w:r>
        <w:rPr>
          <w:sz w:val="20"/>
        </w:rPr>
        <w:tab/>
        <w:t>C</w:t>
      </w:r>
    </w:p>
    <w:p w:rsidR="00000000" w:rsidRDefault="000679AE" w:rsidP="0048786A">
      <w:pPr>
        <w:pStyle w:val="3Answers"/>
        <w:rPr>
          <w:sz w:val="20"/>
        </w:rPr>
      </w:pPr>
      <w:r>
        <w:rPr>
          <w:sz w:val="20"/>
          <w:vertAlign w:val="superscript"/>
        </w:rPr>
        <w:t>w</w:t>
      </w:r>
      <w:r>
        <w:rPr>
          <w:sz w:val="20"/>
        </w:rPr>
        <w:t>82.</w:t>
      </w:r>
      <w:r>
        <w:rPr>
          <w:sz w:val="20"/>
        </w:rPr>
        <w:tab/>
        <w:t>D</w:t>
      </w:r>
    </w:p>
    <w:p w:rsidR="00000000" w:rsidRDefault="000679AE" w:rsidP="0048786A">
      <w:pPr>
        <w:pStyle w:val="3Answers"/>
        <w:rPr>
          <w:sz w:val="20"/>
        </w:rPr>
      </w:pPr>
      <w:r>
        <w:rPr>
          <w:sz w:val="20"/>
          <w:vertAlign w:val="superscript"/>
        </w:rPr>
        <w:t>w</w:t>
      </w:r>
      <w:r>
        <w:rPr>
          <w:sz w:val="20"/>
        </w:rPr>
        <w:t>83.</w:t>
      </w:r>
      <w:r>
        <w:rPr>
          <w:sz w:val="20"/>
        </w:rPr>
        <w:tab/>
        <w:t>B</w:t>
      </w:r>
    </w:p>
    <w:p w:rsidR="00000000" w:rsidRDefault="000679AE" w:rsidP="0048786A">
      <w:pPr>
        <w:pStyle w:val="3Answers"/>
        <w:rPr>
          <w:sz w:val="20"/>
        </w:rPr>
      </w:pPr>
      <w:r>
        <w:rPr>
          <w:sz w:val="20"/>
          <w:vertAlign w:val="superscript"/>
        </w:rPr>
        <w:t>w</w:t>
      </w:r>
      <w:r>
        <w:rPr>
          <w:sz w:val="20"/>
        </w:rPr>
        <w:t>84.</w:t>
      </w:r>
      <w:r>
        <w:rPr>
          <w:sz w:val="20"/>
        </w:rPr>
        <w:tab/>
        <w:t>B</w:t>
      </w:r>
    </w:p>
    <w:p w:rsidR="00000000" w:rsidRDefault="000679AE">
      <w:pPr>
        <w:sectPr w:rsidR="00000000">
          <w:type w:val="continuous"/>
          <w:pgSz w:w="12240" w:h="15840" w:code="1"/>
          <w:pgMar w:top="1440" w:right="720" w:bottom="907" w:left="1800" w:header="720" w:footer="720" w:gutter="0"/>
          <w:cols w:num="4" w:space="720"/>
          <w:docGrid w:linePitch="360"/>
        </w:sectPr>
      </w:pPr>
    </w:p>
    <w:p w:rsidR="00000000" w:rsidRDefault="000679AE"/>
    <w:p w:rsidR="00000000" w:rsidRDefault="000679AE"/>
    <w:p w:rsidR="00000000" w:rsidRDefault="000679AE">
      <w:r>
        <w:rPr>
          <w:b/>
          <w:sz w:val="28"/>
          <w:u w:val="single"/>
        </w:rPr>
        <w:t>Matching</w:t>
      </w:r>
    </w:p>
    <w:p w:rsidR="00000000" w:rsidRDefault="000679AE" w:rsidP="0048786A">
      <w:pPr>
        <w:pStyle w:val="1Question"/>
      </w:pPr>
      <w:r>
        <w:t>1.</w:t>
      </w:r>
      <w:r>
        <w:tab/>
        <w:t>Southwest Airlines</w:t>
      </w:r>
    </w:p>
    <w:p w:rsidR="00000000" w:rsidRDefault="000679AE" w:rsidP="0048786A">
      <w:pPr>
        <w:pStyle w:val="3Answers"/>
        <w:sectPr w:rsidR="00000000">
          <w:type w:val="continuous"/>
          <w:pgSz w:w="12240" w:h="15840" w:code="1"/>
          <w:pgMar w:top="1440" w:right="720" w:bottom="907" w:left="1800" w:header="720" w:footer="720" w:gutter="0"/>
          <w:cols w:space="720"/>
          <w:docGrid w:linePitch="360"/>
        </w:sectPr>
      </w:pPr>
    </w:p>
    <w:p w:rsidR="00000000" w:rsidRDefault="000679AE" w:rsidP="0048786A">
      <w:pPr>
        <w:pStyle w:val="3Answers"/>
        <w:tabs>
          <w:tab w:val="clear" w:pos="720"/>
        </w:tabs>
        <w:spacing w:line="240" w:lineRule="auto"/>
        <w:ind w:left="1083" w:hanging="399"/>
        <w:rPr>
          <w:sz w:val="20"/>
        </w:rPr>
      </w:pPr>
      <w:r>
        <w:rPr>
          <w:sz w:val="20"/>
        </w:rPr>
        <w:lastRenderedPageBreak/>
        <w:t>1.</w:t>
      </w:r>
      <w:r>
        <w:rPr>
          <w:sz w:val="20"/>
        </w:rPr>
        <w:tab/>
        <w:t>M</w:t>
      </w:r>
    </w:p>
    <w:p w:rsidR="00000000" w:rsidRDefault="000679AE" w:rsidP="0048786A">
      <w:pPr>
        <w:pStyle w:val="3Answers"/>
        <w:tabs>
          <w:tab w:val="clear" w:pos="720"/>
        </w:tabs>
        <w:spacing w:line="240" w:lineRule="auto"/>
        <w:ind w:left="1083" w:hanging="399"/>
        <w:rPr>
          <w:sz w:val="20"/>
        </w:rPr>
      </w:pPr>
      <w:r>
        <w:rPr>
          <w:sz w:val="20"/>
        </w:rPr>
        <w:t>2.</w:t>
      </w:r>
      <w:r>
        <w:rPr>
          <w:sz w:val="20"/>
        </w:rPr>
        <w:tab/>
        <w:t>P</w:t>
      </w:r>
    </w:p>
    <w:p w:rsidR="00000000" w:rsidRDefault="000679AE" w:rsidP="0048786A">
      <w:pPr>
        <w:pStyle w:val="3Answers"/>
        <w:tabs>
          <w:tab w:val="clear" w:pos="720"/>
        </w:tabs>
        <w:spacing w:line="240" w:lineRule="auto"/>
        <w:ind w:left="1083" w:hanging="399"/>
        <w:rPr>
          <w:sz w:val="20"/>
        </w:rPr>
      </w:pPr>
      <w:r>
        <w:rPr>
          <w:sz w:val="20"/>
        </w:rPr>
        <w:t>3.</w:t>
      </w:r>
      <w:r>
        <w:rPr>
          <w:sz w:val="20"/>
        </w:rPr>
        <w:tab/>
        <w:t>A</w:t>
      </w:r>
    </w:p>
    <w:p w:rsidR="00000000" w:rsidRDefault="000679AE" w:rsidP="0048786A">
      <w:pPr>
        <w:pStyle w:val="3Answers"/>
        <w:tabs>
          <w:tab w:val="clear" w:pos="720"/>
        </w:tabs>
        <w:spacing w:line="240" w:lineRule="auto"/>
        <w:ind w:left="1083" w:hanging="399"/>
        <w:rPr>
          <w:sz w:val="20"/>
        </w:rPr>
      </w:pPr>
      <w:r>
        <w:rPr>
          <w:sz w:val="20"/>
        </w:rPr>
        <w:t>4.</w:t>
      </w:r>
      <w:r>
        <w:rPr>
          <w:sz w:val="20"/>
        </w:rPr>
        <w:tab/>
        <w:t>M</w:t>
      </w:r>
    </w:p>
    <w:p w:rsidR="00000000" w:rsidRDefault="000679AE" w:rsidP="0048786A">
      <w:pPr>
        <w:pStyle w:val="3Answers"/>
        <w:tabs>
          <w:tab w:val="clear" w:pos="720"/>
        </w:tabs>
        <w:spacing w:line="240" w:lineRule="auto"/>
        <w:ind w:left="1083" w:hanging="399"/>
        <w:rPr>
          <w:sz w:val="20"/>
        </w:rPr>
      </w:pPr>
      <w:r>
        <w:rPr>
          <w:sz w:val="20"/>
        </w:rPr>
        <w:lastRenderedPageBreak/>
        <w:t>5.</w:t>
      </w:r>
      <w:r>
        <w:rPr>
          <w:sz w:val="20"/>
        </w:rPr>
        <w:tab/>
        <w:t>S</w:t>
      </w:r>
    </w:p>
    <w:p w:rsidR="00000000" w:rsidRDefault="000679AE" w:rsidP="0048786A">
      <w:pPr>
        <w:pStyle w:val="3Answers"/>
        <w:tabs>
          <w:tab w:val="clear" w:pos="720"/>
        </w:tabs>
        <w:spacing w:line="240" w:lineRule="auto"/>
        <w:ind w:left="1083" w:hanging="399"/>
        <w:rPr>
          <w:sz w:val="20"/>
        </w:rPr>
      </w:pPr>
      <w:r>
        <w:rPr>
          <w:sz w:val="20"/>
        </w:rPr>
        <w:t>6.</w:t>
      </w:r>
      <w:r>
        <w:rPr>
          <w:sz w:val="20"/>
        </w:rPr>
        <w:tab/>
        <w:t>A</w:t>
      </w:r>
    </w:p>
    <w:p w:rsidR="00000000" w:rsidRDefault="000679AE" w:rsidP="0048786A">
      <w:pPr>
        <w:pStyle w:val="3Answers"/>
        <w:tabs>
          <w:tab w:val="clear" w:pos="720"/>
        </w:tabs>
        <w:spacing w:line="240" w:lineRule="auto"/>
        <w:ind w:left="1083" w:hanging="399"/>
        <w:rPr>
          <w:sz w:val="20"/>
        </w:rPr>
      </w:pPr>
      <w:r>
        <w:rPr>
          <w:sz w:val="20"/>
        </w:rPr>
        <w:t>7.</w:t>
      </w:r>
      <w:r>
        <w:rPr>
          <w:sz w:val="20"/>
        </w:rPr>
        <w:tab/>
        <w:t>A</w:t>
      </w:r>
    </w:p>
    <w:p w:rsidR="00000000" w:rsidRDefault="000679AE" w:rsidP="0048786A">
      <w:pPr>
        <w:pStyle w:val="3Answers"/>
        <w:tabs>
          <w:tab w:val="clear" w:pos="720"/>
        </w:tabs>
        <w:spacing w:line="240" w:lineRule="auto"/>
        <w:ind w:left="1083" w:hanging="399"/>
        <w:rPr>
          <w:sz w:val="20"/>
        </w:rPr>
      </w:pPr>
      <w:r>
        <w:rPr>
          <w:sz w:val="20"/>
        </w:rPr>
        <w:t>8.</w:t>
      </w:r>
      <w:r>
        <w:rPr>
          <w:sz w:val="20"/>
        </w:rPr>
        <w:tab/>
        <w:t>M</w:t>
      </w:r>
    </w:p>
    <w:p w:rsidR="00000000" w:rsidRDefault="000679AE" w:rsidP="0048786A">
      <w:pPr>
        <w:pStyle w:val="3Answers"/>
        <w:tabs>
          <w:tab w:val="clear" w:pos="720"/>
        </w:tabs>
        <w:spacing w:line="240" w:lineRule="auto"/>
        <w:ind w:left="1083" w:hanging="399"/>
        <w:rPr>
          <w:sz w:val="20"/>
        </w:rPr>
      </w:pPr>
      <w:r>
        <w:rPr>
          <w:sz w:val="20"/>
        </w:rPr>
        <w:lastRenderedPageBreak/>
        <w:t>9.</w:t>
      </w:r>
      <w:r>
        <w:rPr>
          <w:sz w:val="20"/>
        </w:rPr>
        <w:tab/>
        <w:t>S</w:t>
      </w:r>
    </w:p>
    <w:p w:rsidR="00000000" w:rsidRDefault="000679AE" w:rsidP="0048786A">
      <w:pPr>
        <w:pStyle w:val="3Answers"/>
        <w:tabs>
          <w:tab w:val="clear" w:pos="720"/>
        </w:tabs>
        <w:spacing w:line="240" w:lineRule="auto"/>
        <w:ind w:left="1083" w:hanging="399"/>
        <w:rPr>
          <w:sz w:val="20"/>
        </w:rPr>
      </w:pPr>
      <w:r>
        <w:rPr>
          <w:sz w:val="20"/>
        </w:rPr>
        <w:t>10.</w:t>
      </w:r>
      <w:r>
        <w:rPr>
          <w:sz w:val="20"/>
        </w:rPr>
        <w:tab/>
        <w:t>M</w:t>
      </w:r>
    </w:p>
    <w:p w:rsidR="00000000" w:rsidRDefault="000679AE">
      <w:pPr>
        <w:tabs>
          <w:tab w:val="left" w:pos="720"/>
        </w:tabs>
        <w:sectPr w:rsidR="00000000">
          <w:type w:val="continuous"/>
          <w:pgSz w:w="12240" w:h="15840" w:code="1"/>
          <w:pgMar w:top="1440" w:right="720" w:bottom="907" w:left="1800" w:header="720" w:footer="720" w:gutter="0"/>
          <w:cols w:num="3" w:space="720" w:equalWidth="0">
            <w:col w:w="2280" w:space="720"/>
            <w:col w:w="2640" w:space="720"/>
            <w:col w:w="3360"/>
          </w:cols>
          <w:docGrid w:linePitch="360"/>
        </w:sectPr>
      </w:pPr>
    </w:p>
    <w:p w:rsidR="00000000" w:rsidRDefault="000679AE"/>
    <w:p w:rsidR="00000000" w:rsidRDefault="000679AE" w:rsidP="0048786A">
      <w:pPr>
        <w:pStyle w:val="1Question"/>
      </w:pPr>
      <w:r>
        <w:t>2.</w:t>
      </w:r>
      <w:r>
        <w:tab/>
        <w:t>Certainty of relevant costs</w:t>
      </w:r>
    </w:p>
    <w:p w:rsidR="00000000" w:rsidRDefault="000679AE">
      <w:pPr>
        <w:sectPr w:rsidR="00000000">
          <w:type w:val="continuous"/>
          <w:pgSz w:w="12240" w:h="15840" w:code="1"/>
          <w:pgMar w:top="1440" w:right="720" w:bottom="907" w:left="1800" w:header="720" w:footer="720" w:gutter="0"/>
          <w:cols w:space="720"/>
          <w:docGrid w:linePitch="360"/>
        </w:sectPr>
      </w:pPr>
    </w:p>
    <w:p w:rsidR="00000000" w:rsidRDefault="000679AE" w:rsidP="0048786A">
      <w:pPr>
        <w:pStyle w:val="3Answers"/>
        <w:tabs>
          <w:tab w:val="clear" w:pos="720"/>
        </w:tabs>
        <w:spacing w:line="240" w:lineRule="auto"/>
        <w:ind w:left="1083" w:hanging="399"/>
        <w:rPr>
          <w:sz w:val="20"/>
        </w:rPr>
      </w:pPr>
      <w:r>
        <w:rPr>
          <w:sz w:val="20"/>
        </w:rPr>
        <w:lastRenderedPageBreak/>
        <w:t>1.</w:t>
      </w:r>
      <w:r>
        <w:rPr>
          <w:sz w:val="20"/>
        </w:rPr>
        <w:tab/>
        <w:t>C</w:t>
      </w:r>
    </w:p>
    <w:p w:rsidR="00000000" w:rsidRDefault="000679AE" w:rsidP="0048786A">
      <w:pPr>
        <w:pStyle w:val="3Answers"/>
        <w:tabs>
          <w:tab w:val="clear" w:pos="720"/>
        </w:tabs>
        <w:spacing w:line="240" w:lineRule="auto"/>
        <w:ind w:left="1083" w:hanging="399"/>
        <w:rPr>
          <w:sz w:val="20"/>
        </w:rPr>
      </w:pPr>
      <w:r>
        <w:rPr>
          <w:sz w:val="20"/>
        </w:rPr>
        <w:t>2.</w:t>
      </w:r>
      <w:r>
        <w:rPr>
          <w:sz w:val="20"/>
        </w:rPr>
        <w:tab/>
        <w:t>C</w:t>
      </w:r>
    </w:p>
    <w:p w:rsidR="00000000" w:rsidRDefault="000679AE" w:rsidP="0048786A">
      <w:pPr>
        <w:pStyle w:val="3Answers"/>
        <w:tabs>
          <w:tab w:val="clear" w:pos="720"/>
        </w:tabs>
        <w:spacing w:line="240" w:lineRule="auto"/>
        <w:ind w:left="1083" w:hanging="399"/>
        <w:rPr>
          <w:sz w:val="20"/>
        </w:rPr>
      </w:pPr>
      <w:r>
        <w:rPr>
          <w:sz w:val="20"/>
        </w:rPr>
        <w:t>3.</w:t>
      </w:r>
      <w:r>
        <w:rPr>
          <w:sz w:val="20"/>
        </w:rPr>
        <w:tab/>
        <w:t>U</w:t>
      </w:r>
    </w:p>
    <w:p w:rsidR="00000000" w:rsidRDefault="000679AE" w:rsidP="0048786A">
      <w:pPr>
        <w:pStyle w:val="3Answers"/>
        <w:tabs>
          <w:tab w:val="clear" w:pos="720"/>
        </w:tabs>
        <w:spacing w:line="240" w:lineRule="auto"/>
        <w:ind w:left="1083" w:hanging="399"/>
        <w:rPr>
          <w:sz w:val="20"/>
        </w:rPr>
      </w:pPr>
      <w:r>
        <w:rPr>
          <w:sz w:val="20"/>
        </w:rPr>
        <w:lastRenderedPageBreak/>
        <w:t>4.</w:t>
      </w:r>
      <w:r>
        <w:rPr>
          <w:sz w:val="20"/>
        </w:rPr>
        <w:tab/>
        <w:t>U</w:t>
      </w:r>
    </w:p>
    <w:p w:rsidR="00000000" w:rsidRDefault="000679AE" w:rsidP="0048786A">
      <w:pPr>
        <w:pStyle w:val="3Answers"/>
        <w:tabs>
          <w:tab w:val="clear" w:pos="720"/>
        </w:tabs>
        <w:spacing w:line="240" w:lineRule="auto"/>
        <w:ind w:left="1083" w:hanging="399"/>
        <w:rPr>
          <w:sz w:val="20"/>
        </w:rPr>
      </w:pPr>
      <w:r>
        <w:rPr>
          <w:sz w:val="20"/>
        </w:rPr>
        <w:t>5.</w:t>
      </w:r>
      <w:r>
        <w:rPr>
          <w:sz w:val="20"/>
        </w:rPr>
        <w:tab/>
        <w:t>C</w:t>
      </w:r>
    </w:p>
    <w:p w:rsidR="00000000" w:rsidRDefault="000679AE" w:rsidP="0048786A">
      <w:pPr>
        <w:pStyle w:val="3Answers"/>
        <w:tabs>
          <w:tab w:val="clear" w:pos="720"/>
        </w:tabs>
        <w:spacing w:line="240" w:lineRule="auto"/>
        <w:ind w:left="1083" w:hanging="399"/>
        <w:rPr>
          <w:sz w:val="20"/>
        </w:rPr>
      </w:pPr>
      <w:r>
        <w:rPr>
          <w:sz w:val="20"/>
        </w:rPr>
        <w:t>6.</w:t>
      </w:r>
      <w:r>
        <w:rPr>
          <w:sz w:val="20"/>
        </w:rPr>
        <w:tab/>
        <w:t>U</w:t>
      </w:r>
    </w:p>
    <w:p w:rsidR="00000000" w:rsidRDefault="000679AE" w:rsidP="0048786A">
      <w:pPr>
        <w:pStyle w:val="3Answers"/>
        <w:tabs>
          <w:tab w:val="clear" w:pos="720"/>
        </w:tabs>
        <w:spacing w:line="240" w:lineRule="auto"/>
        <w:ind w:left="1083" w:hanging="399"/>
        <w:rPr>
          <w:sz w:val="20"/>
        </w:rPr>
      </w:pPr>
      <w:r>
        <w:rPr>
          <w:sz w:val="20"/>
        </w:rPr>
        <w:lastRenderedPageBreak/>
        <w:t>7.</w:t>
      </w:r>
      <w:r>
        <w:rPr>
          <w:sz w:val="20"/>
        </w:rPr>
        <w:tab/>
        <w:t>U</w:t>
      </w:r>
    </w:p>
    <w:p w:rsidR="00000000" w:rsidRDefault="000679AE" w:rsidP="0048786A">
      <w:pPr>
        <w:pStyle w:val="3Answers"/>
        <w:spacing w:line="240" w:lineRule="auto"/>
        <w:ind w:left="342"/>
        <w:sectPr w:rsidR="00000000">
          <w:type w:val="continuous"/>
          <w:pgSz w:w="12240" w:h="15840" w:code="1"/>
          <w:pgMar w:top="1440" w:right="720" w:bottom="907" w:left="1800" w:header="720" w:footer="720" w:gutter="0"/>
          <w:cols w:num="3" w:space="720" w:equalWidth="0">
            <w:col w:w="2280" w:space="720"/>
            <w:col w:w="2640" w:space="720"/>
            <w:col w:w="3360"/>
          </w:cols>
          <w:docGrid w:linePitch="360"/>
        </w:sectPr>
      </w:pPr>
    </w:p>
    <w:p w:rsidR="00000000" w:rsidRDefault="000679AE"/>
    <w:p w:rsidR="00000000" w:rsidRDefault="000679AE" w:rsidP="0048786A">
      <w:pPr>
        <w:pStyle w:val="1Question"/>
      </w:pPr>
      <w:r>
        <w:t>3.</w:t>
      </w:r>
      <w:r>
        <w:tab/>
        <w:t>Internal and external reports</w:t>
      </w:r>
    </w:p>
    <w:p w:rsidR="00000000" w:rsidRDefault="000679AE" w:rsidP="0048786A">
      <w:pPr>
        <w:pStyle w:val="3Answers"/>
        <w:sectPr w:rsidR="00000000">
          <w:type w:val="continuous"/>
          <w:pgSz w:w="12240" w:h="15840" w:code="1"/>
          <w:pgMar w:top="1440" w:right="720" w:bottom="907" w:left="1800" w:header="720" w:footer="720" w:gutter="0"/>
          <w:cols w:space="720"/>
          <w:docGrid w:linePitch="360"/>
        </w:sectPr>
      </w:pPr>
    </w:p>
    <w:p w:rsidR="00000000" w:rsidRDefault="000679AE" w:rsidP="0048786A">
      <w:pPr>
        <w:pStyle w:val="3Answers"/>
        <w:tabs>
          <w:tab w:val="clear" w:pos="720"/>
        </w:tabs>
        <w:spacing w:line="240" w:lineRule="auto"/>
        <w:ind w:left="1083" w:hanging="399"/>
        <w:rPr>
          <w:sz w:val="20"/>
        </w:rPr>
      </w:pPr>
      <w:r>
        <w:rPr>
          <w:sz w:val="20"/>
        </w:rPr>
        <w:lastRenderedPageBreak/>
        <w:t>1.</w:t>
      </w:r>
      <w:r>
        <w:rPr>
          <w:sz w:val="20"/>
        </w:rPr>
        <w:tab/>
        <w:t>I</w:t>
      </w:r>
    </w:p>
    <w:p w:rsidR="00000000" w:rsidRDefault="000679AE" w:rsidP="0048786A">
      <w:pPr>
        <w:pStyle w:val="3Answers"/>
        <w:tabs>
          <w:tab w:val="clear" w:pos="720"/>
        </w:tabs>
        <w:spacing w:line="240" w:lineRule="auto"/>
        <w:ind w:left="1083" w:hanging="399"/>
        <w:rPr>
          <w:sz w:val="20"/>
        </w:rPr>
      </w:pPr>
      <w:r>
        <w:rPr>
          <w:sz w:val="20"/>
        </w:rPr>
        <w:t>2.</w:t>
      </w:r>
      <w:r>
        <w:rPr>
          <w:sz w:val="20"/>
        </w:rPr>
        <w:tab/>
        <w:t>I</w:t>
      </w:r>
    </w:p>
    <w:p w:rsidR="00000000" w:rsidRDefault="000679AE" w:rsidP="0048786A">
      <w:pPr>
        <w:pStyle w:val="3Answers"/>
        <w:tabs>
          <w:tab w:val="clear" w:pos="720"/>
        </w:tabs>
        <w:spacing w:line="240" w:lineRule="auto"/>
        <w:ind w:left="1083" w:hanging="399"/>
        <w:rPr>
          <w:sz w:val="20"/>
        </w:rPr>
      </w:pPr>
      <w:r>
        <w:rPr>
          <w:sz w:val="20"/>
        </w:rPr>
        <w:t>3.</w:t>
      </w:r>
      <w:r>
        <w:rPr>
          <w:sz w:val="20"/>
        </w:rPr>
        <w:tab/>
        <w:t>I</w:t>
      </w:r>
    </w:p>
    <w:p w:rsidR="00000000" w:rsidRDefault="000679AE" w:rsidP="0048786A">
      <w:pPr>
        <w:pStyle w:val="3Answers"/>
        <w:tabs>
          <w:tab w:val="clear" w:pos="720"/>
        </w:tabs>
        <w:spacing w:line="240" w:lineRule="auto"/>
        <w:ind w:left="1083" w:hanging="399"/>
        <w:rPr>
          <w:sz w:val="20"/>
        </w:rPr>
      </w:pPr>
      <w:r>
        <w:rPr>
          <w:sz w:val="20"/>
        </w:rPr>
        <w:t>4.</w:t>
      </w:r>
      <w:r>
        <w:rPr>
          <w:sz w:val="20"/>
        </w:rPr>
        <w:tab/>
        <w:t>I</w:t>
      </w:r>
    </w:p>
    <w:p w:rsidR="00000000" w:rsidRDefault="000679AE" w:rsidP="0048786A">
      <w:pPr>
        <w:pStyle w:val="3Answers"/>
        <w:tabs>
          <w:tab w:val="clear" w:pos="720"/>
        </w:tabs>
        <w:spacing w:line="240" w:lineRule="auto"/>
        <w:ind w:left="1083" w:hanging="399"/>
        <w:rPr>
          <w:sz w:val="20"/>
        </w:rPr>
      </w:pPr>
      <w:r>
        <w:rPr>
          <w:sz w:val="20"/>
        </w:rPr>
        <w:lastRenderedPageBreak/>
        <w:t>5.</w:t>
      </w:r>
      <w:r>
        <w:rPr>
          <w:sz w:val="20"/>
        </w:rPr>
        <w:tab/>
        <w:t>E</w:t>
      </w:r>
    </w:p>
    <w:p w:rsidR="00000000" w:rsidRDefault="000679AE" w:rsidP="0048786A">
      <w:pPr>
        <w:pStyle w:val="3Answers"/>
        <w:tabs>
          <w:tab w:val="clear" w:pos="720"/>
        </w:tabs>
        <w:spacing w:line="240" w:lineRule="auto"/>
        <w:ind w:left="1083" w:hanging="399"/>
        <w:rPr>
          <w:sz w:val="20"/>
        </w:rPr>
      </w:pPr>
      <w:r>
        <w:rPr>
          <w:sz w:val="20"/>
        </w:rPr>
        <w:t>6.</w:t>
      </w:r>
      <w:r>
        <w:rPr>
          <w:sz w:val="20"/>
        </w:rPr>
        <w:tab/>
        <w:t>E</w:t>
      </w:r>
    </w:p>
    <w:p w:rsidR="00000000" w:rsidRDefault="000679AE" w:rsidP="0048786A">
      <w:pPr>
        <w:pStyle w:val="3Answers"/>
        <w:tabs>
          <w:tab w:val="clear" w:pos="720"/>
        </w:tabs>
        <w:spacing w:line="240" w:lineRule="auto"/>
        <w:ind w:left="1083" w:hanging="399"/>
        <w:rPr>
          <w:sz w:val="20"/>
        </w:rPr>
      </w:pPr>
      <w:r>
        <w:rPr>
          <w:sz w:val="20"/>
        </w:rPr>
        <w:t>7.</w:t>
      </w:r>
      <w:r>
        <w:rPr>
          <w:sz w:val="20"/>
        </w:rPr>
        <w:tab/>
        <w:t>E</w:t>
      </w:r>
    </w:p>
    <w:p w:rsidR="00000000" w:rsidRDefault="000679AE" w:rsidP="0048786A">
      <w:pPr>
        <w:pStyle w:val="3Answers"/>
        <w:tabs>
          <w:tab w:val="clear" w:pos="720"/>
        </w:tabs>
        <w:spacing w:line="240" w:lineRule="auto"/>
        <w:ind w:left="1083" w:hanging="399"/>
        <w:rPr>
          <w:sz w:val="20"/>
        </w:rPr>
      </w:pPr>
      <w:r>
        <w:rPr>
          <w:sz w:val="20"/>
        </w:rPr>
        <w:t>8.</w:t>
      </w:r>
      <w:r>
        <w:rPr>
          <w:sz w:val="20"/>
        </w:rPr>
        <w:tab/>
        <w:t>E</w:t>
      </w:r>
    </w:p>
    <w:p w:rsidR="00000000" w:rsidRDefault="000679AE" w:rsidP="0048786A">
      <w:pPr>
        <w:pStyle w:val="3Answers"/>
        <w:tabs>
          <w:tab w:val="clear" w:pos="720"/>
        </w:tabs>
        <w:spacing w:line="240" w:lineRule="auto"/>
        <w:ind w:left="1083" w:hanging="399"/>
        <w:rPr>
          <w:sz w:val="20"/>
        </w:rPr>
      </w:pPr>
      <w:r>
        <w:rPr>
          <w:sz w:val="20"/>
        </w:rPr>
        <w:lastRenderedPageBreak/>
        <w:t>9.</w:t>
      </w:r>
      <w:r>
        <w:rPr>
          <w:sz w:val="20"/>
        </w:rPr>
        <w:tab/>
        <w:t>I</w:t>
      </w:r>
    </w:p>
    <w:p w:rsidR="00000000" w:rsidRDefault="000679AE" w:rsidP="0048786A">
      <w:pPr>
        <w:pStyle w:val="3Answers"/>
        <w:tabs>
          <w:tab w:val="clear" w:pos="720"/>
        </w:tabs>
        <w:spacing w:line="240" w:lineRule="auto"/>
        <w:ind w:left="1083" w:hanging="399"/>
        <w:rPr>
          <w:sz w:val="20"/>
        </w:rPr>
      </w:pPr>
      <w:r>
        <w:rPr>
          <w:sz w:val="20"/>
        </w:rPr>
        <w:t>10.</w:t>
      </w:r>
      <w:r>
        <w:rPr>
          <w:sz w:val="20"/>
        </w:rPr>
        <w:tab/>
        <w:t>E</w:t>
      </w:r>
    </w:p>
    <w:p w:rsidR="00000000" w:rsidRDefault="000679AE" w:rsidP="0048786A">
      <w:pPr>
        <w:pStyle w:val="3Answers"/>
        <w:sectPr w:rsidR="00000000">
          <w:type w:val="continuous"/>
          <w:pgSz w:w="12240" w:h="15840" w:code="1"/>
          <w:pgMar w:top="1440" w:right="720" w:bottom="907" w:left="1800" w:header="720" w:footer="720" w:gutter="0"/>
          <w:cols w:num="3" w:space="720" w:equalWidth="0">
            <w:col w:w="2280" w:space="720"/>
            <w:col w:w="2640" w:space="720"/>
            <w:col w:w="3360"/>
          </w:cols>
          <w:docGrid w:linePitch="360"/>
        </w:sectPr>
      </w:pPr>
    </w:p>
    <w:p w:rsidR="00000000" w:rsidRDefault="000679AE"/>
    <w:p w:rsidR="00000000" w:rsidRDefault="000679AE" w:rsidP="0048786A">
      <w:pPr>
        <w:pStyle w:val="1Question"/>
      </w:pPr>
      <w:r>
        <w:t>4.</w:t>
      </w:r>
      <w:r>
        <w:tab/>
        <w:t>Information relevance</w:t>
      </w:r>
    </w:p>
    <w:p w:rsidR="00000000" w:rsidRDefault="000679AE" w:rsidP="0048786A">
      <w:pPr>
        <w:pStyle w:val="3Answers"/>
        <w:sectPr w:rsidR="00000000">
          <w:type w:val="continuous"/>
          <w:pgSz w:w="12240" w:h="15840" w:code="1"/>
          <w:pgMar w:top="1440" w:right="720" w:bottom="907" w:left="1800" w:header="720" w:footer="720" w:gutter="0"/>
          <w:cols w:space="720"/>
          <w:docGrid w:linePitch="360"/>
        </w:sectPr>
      </w:pPr>
    </w:p>
    <w:p w:rsidR="00000000" w:rsidRDefault="000679AE" w:rsidP="0048786A">
      <w:pPr>
        <w:pStyle w:val="3Answers"/>
        <w:tabs>
          <w:tab w:val="clear" w:pos="720"/>
        </w:tabs>
        <w:spacing w:line="240" w:lineRule="auto"/>
        <w:ind w:left="1083" w:hanging="399"/>
        <w:rPr>
          <w:sz w:val="20"/>
        </w:rPr>
      </w:pPr>
      <w:r>
        <w:rPr>
          <w:sz w:val="20"/>
        </w:rPr>
        <w:lastRenderedPageBreak/>
        <w:t>1.</w:t>
      </w:r>
      <w:r>
        <w:rPr>
          <w:sz w:val="20"/>
        </w:rPr>
        <w:tab/>
        <w:t>I</w:t>
      </w:r>
    </w:p>
    <w:p w:rsidR="00000000" w:rsidRDefault="000679AE" w:rsidP="0048786A">
      <w:pPr>
        <w:pStyle w:val="3Answers"/>
        <w:tabs>
          <w:tab w:val="clear" w:pos="720"/>
        </w:tabs>
        <w:spacing w:line="240" w:lineRule="auto"/>
        <w:ind w:left="1083" w:hanging="399"/>
        <w:rPr>
          <w:sz w:val="20"/>
        </w:rPr>
      </w:pPr>
      <w:r>
        <w:rPr>
          <w:sz w:val="20"/>
        </w:rPr>
        <w:t>2.</w:t>
      </w:r>
      <w:r>
        <w:rPr>
          <w:sz w:val="20"/>
        </w:rPr>
        <w:tab/>
        <w:t>R</w:t>
      </w:r>
    </w:p>
    <w:p w:rsidR="00000000" w:rsidRDefault="000679AE" w:rsidP="0048786A">
      <w:pPr>
        <w:pStyle w:val="3Answers"/>
        <w:tabs>
          <w:tab w:val="clear" w:pos="720"/>
        </w:tabs>
        <w:spacing w:line="240" w:lineRule="auto"/>
        <w:ind w:left="1083" w:hanging="399"/>
        <w:rPr>
          <w:sz w:val="20"/>
        </w:rPr>
      </w:pPr>
      <w:r>
        <w:rPr>
          <w:sz w:val="20"/>
        </w:rPr>
        <w:t>3.</w:t>
      </w:r>
      <w:r>
        <w:rPr>
          <w:sz w:val="20"/>
        </w:rPr>
        <w:tab/>
        <w:t>I</w:t>
      </w:r>
    </w:p>
    <w:p w:rsidR="00000000" w:rsidRDefault="000679AE" w:rsidP="0048786A">
      <w:pPr>
        <w:pStyle w:val="3Answers"/>
        <w:tabs>
          <w:tab w:val="clear" w:pos="720"/>
        </w:tabs>
        <w:spacing w:line="240" w:lineRule="auto"/>
        <w:ind w:left="1083" w:hanging="399"/>
        <w:rPr>
          <w:sz w:val="20"/>
        </w:rPr>
      </w:pPr>
      <w:r>
        <w:rPr>
          <w:sz w:val="20"/>
        </w:rPr>
        <w:t>4.</w:t>
      </w:r>
      <w:r>
        <w:rPr>
          <w:sz w:val="20"/>
        </w:rPr>
        <w:tab/>
        <w:t>R</w:t>
      </w:r>
    </w:p>
    <w:p w:rsidR="00000000" w:rsidRDefault="000679AE" w:rsidP="0048786A">
      <w:pPr>
        <w:pStyle w:val="3Answers"/>
        <w:tabs>
          <w:tab w:val="clear" w:pos="720"/>
        </w:tabs>
        <w:spacing w:line="240" w:lineRule="auto"/>
        <w:ind w:left="1083" w:hanging="399"/>
        <w:rPr>
          <w:sz w:val="20"/>
        </w:rPr>
      </w:pPr>
      <w:r>
        <w:rPr>
          <w:sz w:val="20"/>
        </w:rPr>
        <w:lastRenderedPageBreak/>
        <w:t>5.</w:t>
      </w:r>
      <w:r>
        <w:rPr>
          <w:sz w:val="20"/>
        </w:rPr>
        <w:tab/>
        <w:t>I</w:t>
      </w:r>
    </w:p>
    <w:p w:rsidR="00000000" w:rsidRDefault="000679AE" w:rsidP="0048786A">
      <w:pPr>
        <w:pStyle w:val="3Answers"/>
        <w:tabs>
          <w:tab w:val="clear" w:pos="720"/>
        </w:tabs>
        <w:spacing w:line="240" w:lineRule="auto"/>
        <w:ind w:left="1083" w:hanging="399"/>
        <w:rPr>
          <w:sz w:val="20"/>
        </w:rPr>
      </w:pPr>
      <w:r>
        <w:rPr>
          <w:sz w:val="20"/>
        </w:rPr>
        <w:t>6.</w:t>
      </w:r>
      <w:r>
        <w:rPr>
          <w:sz w:val="20"/>
        </w:rPr>
        <w:tab/>
        <w:t>I</w:t>
      </w:r>
    </w:p>
    <w:p w:rsidR="00000000" w:rsidRDefault="000679AE" w:rsidP="0048786A">
      <w:pPr>
        <w:pStyle w:val="3Answers"/>
        <w:tabs>
          <w:tab w:val="clear" w:pos="720"/>
        </w:tabs>
        <w:spacing w:line="240" w:lineRule="auto"/>
        <w:ind w:left="1083" w:hanging="399"/>
        <w:rPr>
          <w:sz w:val="20"/>
        </w:rPr>
      </w:pPr>
      <w:r>
        <w:rPr>
          <w:sz w:val="20"/>
        </w:rPr>
        <w:t>7.</w:t>
      </w:r>
      <w:r>
        <w:rPr>
          <w:sz w:val="20"/>
        </w:rPr>
        <w:tab/>
        <w:t>I</w:t>
      </w:r>
    </w:p>
    <w:p w:rsidR="00000000" w:rsidRDefault="000679AE" w:rsidP="0048786A">
      <w:pPr>
        <w:pStyle w:val="3Answers"/>
        <w:tabs>
          <w:tab w:val="clear" w:pos="720"/>
        </w:tabs>
        <w:spacing w:line="240" w:lineRule="auto"/>
        <w:ind w:left="1083" w:hanging="399"/>
        <w:rPr>
          <w:sz w:val="20"/>
        </w:rPr>
      </w:pPr>
      <w:r>
        <w:rPr>
          <w:sz w:val="20"/>
        </w:rPr>
        <w:t>8.</w:t>
      </w:r>
      <w:r>
        <w:rPr>
          <w:sz w:val="20"/>
        </w:rPr>
        <w:tab/>
        <w:t>I</w:t>
      </w:r>
    </w:p>
    <w:p w:rsidR="00000000" w:rsidRDefault="000679AE" w:rsidP="0048786A">
      <w:pPr>
        <w:pStyle w:val="3Answers"/>
        <w:tabs>
          <w:tab w:val="clear" w:pos="720"/>
        </w:tabs>
        <w:spacing w:line="240" w:lineRule="auto"/>
        <w:ind w:left="1083" w:hanging="399"/>
        <w:rPr>
          <w:sz w:val="20"/>
        </w:rPr>
      </w:pPr>
      <w:r>
        <w:rPr>
          <w:sz w:val="20"/>
        </w:rPr>
        <w:lastRenderedPageBreak/>
        <w:t>9.</w:t>
      </w:r>
      <w:r>
        <w:rPr>
          <w:sz w:val="20"/>
        </w:rPr>
        <w:tab/>
        <w:t>R</w:t>
      </w:r>
    </w:p>
    <w:p w:rsidR="00000000" w:rsidRDefault="000679AE" w:rsidP="0048786A">
      <w:pPr>
        <w:pStyle w:val="3Answers"/>
        <w:tabs>
          <w:tab w:val="clear" w:pos="720"/>
        </w:tabs>
        <w:spacing w:line="240" w:lineRule="auto"/>
        <w:ind w:left="1083" w:hanging="399"/>
        <w:rPr>
          <w:sz w:val="20"/>
        </w:rPr>
      </w:pPr>
      <w:r>
        <w:rPr>
          <w:sz w:val="20"/>
        </w:rPr>
        <w:t>10.</w:t>
      </w:r>
      <w:r>
        <w:rPr>
          <w:sz w:val="20"/>
        </w:rPr>
        <w:tab/>
        <w:t>I</w:t>
      </w:r>
    </w:p>
    <w:p w:rsidR="00000000" w:rsidRDefault="000679AE" w:rsidP="0048786A">
      <w:pPr>
        <w:pStyle w:val="1Question"/>
        <w:sectPr w:rsidR="00000000">
          <w:type w:val="continuous"/>
          <w:pgSz w:w="12240" w:h="15840" w:code="1"/>
          <w:pgMar w:top="1440" w:right="720" w:bottom="907" w:left="1800" w:header="720" w:footer="720" w:gutter="0"/>
          <w:cols w:num="3" w:space="720" w:equalWidth="0">
            <w:col w:w="2280" w:space="720"/>
            <w:col w:w="2640" w:space="720"/>
            <w:col w:w="3360"/>
          </w:cols>
          <w:docGrid w:linePitch="360"/>
        </w:sectPr>
      </w:pPr>
    </w:p>
    <w:p w:rsidR="00000000" w:rsidRDefault="000679AE" w:rsidP="0048786A">
      <w:pPr>
        <w:pStyle w:val="1Question"/>
      </w:pPr>
      <w:r>
        <w:lastRenderedPageBreak/>
        <w:t>5.</w:t>
      </w:r>
      <w:r>
        <w:tab/>
        <w:t>IMA Standards of Ethical Conduct</w:t>
      </w:r>
    </w:p>
    <w:p w:rsidR="00000000" w:rsidRDefault="000679AE" w:rsidP="0048786A">
      <w:pPr>
        <w:pStyle w:val="3Answers"/>
        <w:sectPr w:rsidR="00000000">
          <w:type w:val="continuous"/>
          <w:pgSz w:w="12240" w:h="15840" w:code="1"/>
          <w:pgMar w:top="1440" w:right="720" w:bottom="907" w:left="1800" w:header="720" w:footer="720" w:gutter="0"/>
          <w:cols w:space="720"/>
          <w:docGrid w:linePitch="360"/>
        </w:sectPr>
      </w:pPr>
    </w:p>
    <w:p w:rsidR="00000000" w:rsidRDefault="000679AE" w:rsidP="0048786A">
      <w:pPr>
        <w:pStyle w:val="3Answers"/>
        <w:tabs>
          <w:tab w:val="clear" w:pos="720"/>
        </w:tabs>
        <w:spacing w:line="240" w:lineRule="auto"/>
        <w:ind w:left="1083" w:hanging="399"/>
        <w:rPr>
          <w:sz w:val="20"/>
        </w:rPr>
      </w:pPr>
      <w:r>
        <w:rPr>
          <w:sz w:val="20"/>
        </w:rPr>
        <w:lastRenderedPageBreak/>
        <w:t>1.</w:t>
      </w:r>
      <w:r>
        <w:rPr>
          <w:sz w:val="20"/>
        </w:rPr>
        <w:tab/>
        <w:t>C</w:t>
      </w:r>
    </w:p>
    <w:p w:rsidR="00000000" w:rsidRDefault="000679AE" w:rsidP="0048786A">
      <w:pPr>
        <w:pStyle w:val="3Answers"/>
        <w:tabs>
          <w:tab w:val="clear" w:pos="720"/>
        </w:tabs>
        <w:spacing w:line="240" w:lineRule="auto"/>
        <w:ind w:left="1083" w:hanging="399"/>
        <w:rPr>
          <w:sz w:val="20"/>
        </w:rPr>
      </w:pPr>
      <w:r>
        <w:rPr>
          <w:sz w:val="20"/>
        </w:rPr>
        <w:t>2.</w:t>
      </w:r>
      <w:r>
        <w:rPr>
          <w:sz w:val="20"/>
        </w:rPr>
        <w:tab/>
        <w:t>D</w:t>
      </w:r>
    </w:p>
    <w:p w:rsidR="00000000" w:rsidRDefault="000679AE" w:rsidP="0048786A">
      <w:pPr>
        <w:pStyle w:val="3Answers"/>
        <w:tabs>
          <w:tab w:val="clear" w:pos="720"/>
        </w:tabs>
        <w:spacing w:line="240" w:lineRule="auto"/>
        <w:ind w:left="1083" w:hanging="399"/>
        <w:rPr>
          <w:sz w:val="20"/>
        </w:rPr>
      </w:pPr>
      <w:r>
        <w:rPr>
          <w:sz w:val="20"/>
        </w:rPr>
        <w:t>3.</w:t>
      </w:r>
      <w:r>
        <w:rPr>
          <w:sz w:val="20"/>
        </w:rPr>
        <w:tab/>
        <w:t>C</w:t>
      </w:r>
    </w:p>
    <w:p w:rsidR="00000000" w:rsidRDefault="000679AE" w:rsidP="0048786A">
      <w:pPr>
        <w:pStyle w:val="3Answers"/>
        <w:tabs>
          <w:tab w:val="clear" w:pos="720"/>
        </w:tabs>
        <w:spacing w:line="240" w:lineRule="auto"/>
        <w:ind w:left="1083" w:hanging="399"/>
        <w:rPr>
          <w:sz w:val="20"/>
        </w:rPr>
      </w:pPr>
      <w:r>
        <w:rPr>
          <w:sz w:val="20"/>
        </w:rPr>
        <w:t>4.</w:t>
      </w:r>
      <w:r>
        <w:rPr>
          <w:sz w:val="20"/>
        </w:rPr>
        <w:tab/>
        <w:t>D</w:t>
      </w:r>
    </w:p>
    <w:p w:rsidR="00000000" w:rsidRDefault="000679AE" w:rsidP="0048786A">
      <w:pPr>
        <w:pStyle w:val="3Answers"/>
        <w:tabs>
          <w:tab w:val="clear" w:pos="720"/>
        </w:tabs>
        <w:spacing w:line="240" w:lineRule="auto"/>
        <w:ind w:left="1083" w:hanging="399"/>
        <w:rPr>
          <w:sz w:val="20"/>
        </w:rPr>
      </w:pPr>
      <w:r>
        <w:rPr>
          <w:sz w:val="20"/>
        </w:rPr>
        <w:lastRenderedPageBreak/>
        <w:t>5.</w:t>
      </w:r>
      <w:r>
        <w:rPr>
          <w:sz w:val="20"/>
        </w:rPr>
        <w:tab/>
        <w:t>B</w:t>
      </w:r>
    </w:p>
    <w:p w:rsidR="00000000" w:rsidRDefault="000679AE" w:rsidP="0048786A">
      <w:pPr>
        <w:pStyle w:val="3Answers"/>
        <w:tabs>
          <w:tab w:val="clear" w:pos="720"/>
        </w:tabs>
        <w:spacing w:line="240" w:lineRule="auto"/>
        <w:ind w:left="1083" w:hanging="399"/>
        <w:rPr>
          <w:sz w:val="20"/>
        </w:rPr>
      </w:pPr>
      <w:r>
        <w:rPr>
          <w:sz w:val="20"/>
        </w:rPr>
        <w:t>6.</w:t>
      </w:r>
      <w:r>
        <w:rPr>
          <w:sz w:val="20"/>
        </w:rPr>
        <w:tab/>
        <w:t>B</w:t>
      </w:r>
    </w:p>
    <w:p w:rsidR="00000000" w:rsidRDefault="000679AE" w:rsidP="0048786A">
      <w:pPr>
        <w:pStyle w:val="3Answers"/>
        <w:tabs>
          <w:tab w:val="clear" w:pos="720"/>
        </w:tabs>
        <w:spacing w:line="240" w:lineRule="auto"/>
        <w:ind w:left="1083" w:hanging="399"/>
        <w:rPr>
          <w:sz w:val="20"/>
        </w:rPr>
      </w:pPr>
      <w:r>
        <w:rPr>
          <w:sz w:val="20"/>
        </w:rPr>
        <w:t>7.</w:t>
      </w:r>
      <w:r>
        <w:rPr>
          <w:sz w:val="20"/>
        </w:rPr>
        <w:tab/>
        <w:t>A</w:t>
      </w:r>
    </w:p>
    <w:p w:rsidR="00000000" w:rsidRDefault="000679AE" w:rsidP="0048786A">
      <w:pPr>
        <w:pStyle w:val="3Answers"/>
        <w:tabs>
          <w:tab w:val="clear" w:pos="720"/>
        </w:tabs>
        <w:spacing w:line="240" w:lineRule="auto"/>
        <w:ind w:left="1083" w:hanging="399"/>
        <w:rPr>
          <w:sz w:val="20"/>
        </w:rPr>
      </w:pPr>
      <w:r>
        <w:rPr>
          <w:sz w:val="20"/>
        </w:rPr>
        <w:t>8.</w:t>
      </w:r>
      <w:r>
        <w:rPr>
          <w:sz w:val="20"/>
        </w:rPr>
        <w:tab/>
        <w:t>A</w:t>
      </w:r>
    </w:p>
    <w:p w:rsidR="00000000" w:rsidRDefault="000679AE" w:rsidP="0048786A">
      <w:pPr>
        <w:pStyle w:val="3Answers"/>
        <w:tabs>
          <w:tab w:val="clear" w:pos="720"/>
        </w:tabs>
        <w:spacing w:line="240" w:lineRule="auto"/>
        <w:ind w:left="1083" w:hanging="399"/>
        <w:rPr>
          <w:sz w:val="20"/>
        </w:rPr>
      </w:pPr>
      <w:r>
        <w:rPr>
          <w:sz w:val="20"/>
        </w:rPr>
        <w:lastRenderedPageBreak/>
        <w:t>9.</w:t>
      </w:r>
      <w:r>
        <w:rPr>
          <w:sz w:val="20"/>
        </w:rPr>
        <w:tab/>
        <w:t>B</w:t>
      </w:r>
    </w:p>
    <w:p w:rsidR="00000000" w:rsidRDefault="000679AE" w:rsidP="0048786A">
      <w:pPr>
        <w:pStyle w:val="3Answers"/>
        <w:tabs>
          <w:tab w:val="clear" w:pos="720"/>
        </w:tabs>
        <w:spacing w:line="240" w:lineRule="auto"/>
        <w:ind w:left="1083" w:hanging="399"/>
        <w:rPr>
          <w:sz w:val="20"/>
        </w:rPr>
      </w:pPr>
      <w:r>
        <w:rPr>
          <w:sz w:val="20"/>
        </w:rPr>
        <w:t>10.</w:t>
      </w:r>
      <w:r>
        <w:rPr>
          <w:sz w:val="20"/>
        </w:rPr>
        <w:tab/>
        <w:t>C</w:t>
      </w:r>
    </w:p>
    <w:p w:rsidR="00000000" w:rsidRDefault="000679AE" w:rsidP="0048786A">
      <w:pPr>
        <w:pStyle w:val="3Answers"/>
        <w:spacing w:line="240" w:lineRule="auto"/>
        <w:ind w:left="342"/>
        <w:rPr>
          <w:sz w:val="20"/>
        </w:rPr>
        <w:sectPr w:rsidR="00000000">
          <w:type w:val="continuous"/>
          <w:pgSz w:w="12240" w:h="15840" w:code="1"/>
          <w:pgMar w:top="1440" w:right="720" w:bottom="907" w:left="1800" w:header="720" w:footer="720" w:gutter="0"/>
          <w:cols w:num="3" w:space="720" w:equalWidth="0">
            <w:col w:w="2280" w:space="720"/>
            <w:col w:w="2640" w:space="720"/>
            <w:col w:w="3360"/>
          </w:cols>
          <w:docGrid w:linePitch="360"/>
        </w:sectPr>
      </w:pPr>
    </w:p>
    <w:p w:rsidR="00000000" w:rsidRDefault="000679AE"/>
    <w:p w:rsidR="00000000" w:rsidRDefault="000679AE"/>
    <w:p w:rsidR="00000000" w:rsidRDefault="000679AE">
      <w:r>
        <w:rPr>
          <w:b/>
          <w:sz w:val="28"/>
          <w:u w:val="single"/>
        </w:rPr>
        <w:t>Exercises</w:t>
      </w:r>
    </w:p>
    <w:p w:rsidR="00000000" w:rsidRDefault="000679AE" w:rsidP="0048786A">
      <w:pPr>
        <w:pStyle w:val="1Question"/>
      </w:pPr>
      <w:r>
        <w:t>1.</w:t>
      </w:r>
      <w:r>
        <w:tab/>
        <w:t>Phone system</w:t>
      </w:r>
    </w:p>
    <w:p w:rsidR="00000000" w:rsidRDefault="000679AE">
      <w:pPr>
        <w:pStyle w:val="2Responses"/>
      </w:pPr>
      <w:r>
        <w:t>a.</w:t>
      </w:r>
      <w:r>
        <w:tab/>
        <w:t>System 2 is preferable; see the computat</w:t>
      </w:r>
      <w:r>
        <w:t>ions below.</w:t>
      </w:r>
    </w:p>
    <w:p w:rsidR="00000000" w:rsidRDefault="000679AE">
      <w:pPr>
        <w:pStyle w:val="2Responses"/>
      </w:pPr>
      <w:r>
        <w:t>b.</w:t>
      </w:r>
      <w:r>
        <w:tab/>
        <w:t>System 1:  $0.80 * 20 hours * 60 minutes = $960; System 2:  $10 + $0.50 * 20 hours* 60 minutes = $610</w:t>
      </w:r>
    </w:p>
    <w:p w:rsidR="00000000" w:rsidRDefault="000679AE">
      <w:pPr>
        <w:pStyle w:val="2Responses"/>
      </w:pPr>
      <w:r>
        <w:t>c.</w:t>
      </w:r>
      <w:r>
        <w:tab/>
        <w:t xml:space="preserve">$0.80n = $10 + $0.50n </w:t>
      </w:r>
      <w:r>
        <w:sym w:font="Wingdings" w:char="F0E0"/>
      </w:r>
      <w:r>
        <w:t xml:space="preserve">  33.33 minutes</w:t>
      </w:r>
    </w:p>
    <w:p w:rsidR="00000000" w:rsidRDefault="000679AE"/>
    <w:p w:rsidR="00000000" w:rsidRDefault="000679AE"/>
    <w:p w:rsidR="00000000" w:rsidRDefault="000679AE">
      <w:r>
        <w:rPr>
          <w:b/>
          <w:sz w:val="28"/>
          <w:u w:val="single"/>
        </w:rPr>
        <w:t>Problems</w:t>
      </w:r>
    </w:p>
    <w:p w:rsidR="00000000" w:rsidRDefault="000679AE" w:rsidP="0048786A">
      <w:pPr>
        <w:pStyle w:val="1QA"/>
      </w:pPr>
      <w:r>
        <w:t>1.</w:t>
      </w:r>
      <w:r>
        <w:tab/>
        <w:t>a.</w:t>
      </w:r>
    </w:p>
    <w:p w:rsidR="00000000" w:rsidRDefault="000679AE">
      <w:pPr>
        <w:tabs>
          <w:tab w:val="right" w:pos="5415"/>
          <w:tab w:val="right" w:pos="8265"/>
        </w:tabs>
        <w:ind w:left="1425"/>
      </w:pPr>
      <w:r>
        <w:tab/>
      </w:r>
      <w:r>
        <w:rPr>
          <w:u w:val="single"/>
        </w:rPr>
        <w:t>Cruise</w:t>
      </w:r>
      <w:r>
        <w:tab/>
      </w:r>
      <w:r>
        <w:rPr>
          <w:u w:val="single"/>
        </w:rPr>
        <w:t>Beach</w:t>
      </w:r>
    </w:p>
    <w:p w:rsidR="00000000" w:rsidRDefault="000679AE">
      <w:pPr>
        <w:tabs>
          <w:tab w:val="right" w:pos="5415"/>
          <w:tab w:val="right" w:pos="8265"/>
        </w:tabs>
        <w:ind w:left="1425"/>
      </w:pPr>
      <w:r>
        <w:t>Room and board</w:t>
      </w:r>
      <w:r>
        <w:tab/>
        <w:t>$600</w:t>
      </w:r>
      <w:r>
        <w:tab/>
        <w:t>($90 +$75) x 4 =  $660</w:t>
      </w:r>
    </w:p>
    <w:p w:rsidR="00000000" w:rsidRDefault="000679AE">
      <w:pPr>
        <w:tabs>
          <w:tab w:val="right" w:pos="5415"/>
          <w:tab w:val="right" w:pos="8265"/>
        </w:tabs>
        <w:ind w:left="1425"/>
      </w:pPr>
      <w:r>
        <w:t>Parking</w:t>
      </w:r>
      <w:r>
        <w:tab/>
        <w:t xml:space="preserve">$10 x 4 =      </w:t>
      </w:r>
      <w:r>
        <w:t>40</w:t>
      </w:r>
      <w:r>
        <w:tab/>
        <w:t>$5 x 4 =      20</w:t>
      </w:r>
    </w:p>
    <w:p w:rsidR="00000000" w:rsidRDefault="000679AE">
      <w:pPr>
        <w:tabs>
          <w:tab w:val="right" w:pos="5415"/>
          <w:tab w:val="right" w:pos="8265"/>
        </w:tabs>
        <w:ind w:left="1425"/>
      </w:pPr>
      <w:r>
        <w:t>Off shore excursions</w:t>
      </w:r>
      <w:r>
        <w:tab/>
      </w:r>
      <w:r>
        <w:rPr>
          <w:u w:val="single"/>
        </w:rPr>
        <w:t xml:space="preserve">  150</w:t>
      </w:r>
      <w:r>
        <w:tab/>
      </w:r>
      <w:r>
        <w:rPr>
          <w:u w:val="single"/>
        </w:rPr>
        <w:t xml:space="preserve">      0</w:t>
      </w:r>
    </w:p>
    <w:p w:rsidR="00000000" w:rsidRDefault="000679AE">
      <w:pPr>
        <w:tabs>
          <w:tab w:val="right" w:pos="5415"/>
          <w:tab w:val="right" w:pos="8265"/>
        </w:tabs>
        <w:ind w:left="1425"/>
      </w:pPr>
      <w:r>
        <w:t>Total</w:t>
      </w:r>
      <w:r>
        <w:tab/>
      </w:r>
      <w:r>
        <w:rPr>
          <w:u w:val="double"/>
        </w:rPr>
        <w:t>$790</w:t>
      </w:r>
      <w:r>
        <w:tab/>
      </w:r>
      <w:r>
        <w:rPr>
          <w:u w:val="double"/>
        </w:rPr>
        <w:t>$680</w:t>
      </w:r>
    </w:p>
    <w:p w:rsidR="00000000" w:rsidRDefault="000679AE"/>
    <w:p w:rsidR="00000000" w:rsidRDefault="000679AE">
      <w:pPr>
        <w:pStyle w:val="2Responses"/>
      </w:pPr>
      <w:r>
        <w:t>b.</w:t>
      </w:r>
      <w:r>
        <w:tab/>
        <w:t>Flora cannot leave the cruise ship if she is not enjoying the trip, and she could drive back to campus if she was not enjoying the beach.  She may not have estimated her costs accur</w:t>
      </w:r>
      <w:r>
        <w:t xml:space="preserve">ately for </w:t>
      </w:r>
      <w:r>
        <w:lastRenderedPageBreak/>
        <w:t>the beach trip and if she makes a choice based only on cost, she may regret her choice if costs for the beach trip are a lot higher than costs for the cruise would have been. There are a variety of other answers students may list.</w:t>
      </w:r>
    </w:p>
    <w:p w:rsidR="00000000" w:rsidRDefault="000679AE"/>
    <w:p w:rsidR="00000000" w:rsidRDefault="000679AE">
      <w:pPr>
        <w:pStyle w:val="2Responses"/>
      </w:pPr>
      <w:r>
        <w:t xml:space="preserve">c. </w:t>
      </w:r>
      <w:r>
        <w:tab/>
        <w:t>Student re</w:t>
      </w:r>
      <w:r>
        <w:t xml:space="preserve">sponses should include a definite preference and acknowledge that their preferences are likely to be different than Flora’s.  Student responses to the last question should include some of the following factors.  Often, personal biases sway the way that we </w:t>
      </w:r>
      <w:r>
        <w:t>look at information for a problem.  We often ignore information that contradicts our preferences.  Flora probably does not have the same experiences and preferences as students.  One way to control biases is to first recognize our own preferences.  Then lo</w:t>
      </w:r>
      <w:r>
        <w:t>ok for ways in which our preferences affect what we consider to be relevant or important.  Another way is to talk about this problem with other people who are likely to have preferences different than ours.</w:t>
      </w:r>
    </w:p>
    <w:p w:rsidR="00000000" w:rsidRDefault="000679AE"/>
    <w:p w:rsidR="00000000" w:rsidRDefault="000679AE" w:rsidP="0048786A">
      <w:pPr>
        <w:pStyle w:val="1QA"/>
        <w:rPr>
          <w:u w:val="single"/>
        </w:rPr>
      </w:pPr>
      <w:r>
        <w:t>2.</w:t>
      </w:r>
      <w:r>
        <w:tab/>
        <w:t xml:space="preserve">a. </w:t>
      </w:r>
      <w:r>
        <w:tab/>
        <w:t xml:space="preserve">The costs from the company’s perspective </w:t>
      </w:r>
      <w:r>
        <w:t>are $50 for Beth to take her own car, $50 for the car rental, or $40 if Beth takes the company car.  The cheapest alternative is to take the company car.</w:t>
      </w:r>
    </w:p>
    <w:p w:rsidR="00000000" w:rsidRDefault="000679AE"/>
    <w:p w:rsidR="00000000" w:rsidRDefault="000679AE">
      <w:pPr>
        <w:pStyle w:val="2Responses"/>
        <w:rPr>
          <w:u w:val="single"/>
        </w:rPr>
      </w:pPr>
      <w:r>
        <w:t>b.</w:t>
      </w:r>
      <w:r>
        <w:tab/>
        <w:t>Here are several qualitative factors students might provide.  There are many other correct respons</w:t>
      </w:r>
      <w:r>
        <w:t>es.</w:t>
      </w:r>
    </w:p>
    <w:p w:rsidR="00000000" w:rsidRDefault="000679AE">
      <w:pPr>
        <w:numPr>
          <w:ilvl w:val="1"/>
          <w:numId w:val="10"/>
        </w:numPr>
        <w:tabs>
          <w:tab w:val="clear" w:pos="2520"/>
        </w:tabs>
        <w:ind w:left="1425"/>
        <w:rPr>
          <w:u w:val="single"/>
        </w:rPr>
      </w:pPr>
      <w:r>
        <w:t>The “image” portrayed by each car.  If the client is concerned with Beth’s image, or if Beth herself is concerned, she may want to consider the psychological and economic image presented by each automobile.</w:t>
      </w:r>
    </w:p>
    <w:p w:rsidR="00000000" w:rsidRDefault="000679AE">
      <w:pPr>
        <w:numPr>
          <w:ilvl w:val="1"/>
          <w:numId w:val="10"/>
        </w:numPr>
        <w:tabs>
          <w:tab w:val="clear" w:pos="2520"/>
        </w:tabs>
        <w:ind w:left="1425"/>
      </w:pPr>
      <w:r>
        <w:t>Comfort.  Beth and the client would likely be</w:t>
      </w:r>
      <w:r>
        <w:t xml:space="preserve"> more comfortable in a larger car.</w:t>
      </w:r>
    </w:p>
    <w:p w:rsidR="00000000" w:rsidRDefault="000679AE"/>
    <w:p w:rsidR="00000000" w:rsidRDefault="000679AE"/>
    <w:p w:rsidR="00000000" w:rsidRDefault="000679AE">
      <w:pPr>
        <w:spacing w:after="240"/>
        <w:rPr>
          <w:sz w:val="28"/>
        </w:rPr>
      </w:pPr>
      <w:r>
        <w:rPr>
          <w:b/>
          <w:sz w:val="28"/>
          <w:u w:val="single"/>
        </w:rPr>
        <w:t>Short Answer</w:t>
      </w:r>
    </w:p>
    <w:p w:rsidR="00000000" w:rsidRDefault="000679AE" w:rsidP="0048786A">
      <w:pPr>
        <w:pStyle w:val="1Question"/>
      </w:pPr>
      <w:r>
        <w:t>1.</w:t>
      </w:r>
      <w:r>
        <w:tab/>
        <w:t>Here is a sample of uncertainties related to opening a business in Mexico; others may apply.  For full credit, students must describe (not just list) three major uncertainties.</w:t>
      </w:r>
    </w:p>
    <w:p w:rsidR="00000000" w:rsidRDefault="000679AE">
      <w:pPr>
        <w:numPr>
          <w:ilvl w:val="1"/>
          <w:numId w:val="10"/>
        </w:numPr>
        <w:tabs>
          <w:tab w:val="clear" w:pos="2520"/>
        </w:tabs>
        <w:ind w:left="1425"/>
      </w:pPr>
      <w:r>
        <w:t>Availability of workers</w:t>
      </w:r>
    </w:p>
    <w:p w:rsidR="00000000" w:rsidRDefault="000679AE">
      <w:pPr>
        <w:numPr>
          <w:ilvl w:val="1"/>
          <w:numId w:val="10"/>
        </w:numPr>
        <w:tabs>
          <w:tab w:val="clear" w:pos="2520"/>
        </w:tabs>
        <w:ind w:left="1425"/>
      </w:pPr>
      <w:r>
        <w:t>Co</w:t>
      </w:r>
      <w:r>
        <w:t>st of facilities</w:t>
      </w:r>
    </w:p>
    <w:p w:rsidR="00000000" w:rsidRDefault="000679AE">
      <w:pPr>
        <w:numPr>
          <w:ilvl w:val="1"/>
          <w:numId w:val="10"/>
        </w:numPr>
        <w:tabs>
          <w:tab w:val="clear" w:pos="2520"/>
        </w:tabs>
        <w:ind w:left="1425"/>
      </w:pPr>
      <w:r>
        <w:t>Import / export considerations</w:t>
      </w:r>
    </w:p>
    <w:p w:rsidR="00000000" w:rsidRDefault="000679AE">
      <w:pPr>
        <w:numPr>
          <w:ilvl w:val="1"/>
          <w:numId w:val="10"/>
        </w:numPr>
        <w:tabs>
          <w:tab w:val="clear" w:pos="2520"/>
        </w:tabs>
        <w:ind w:left="1425"/>
      </w:pPr>
      <w:r>
        <w:t>Exchange rate fluctuations</w:t>
      </w:r>
    </w:p>
    <w:p w:rsidR="00000000" w:rsidRDefault="000679AE">
      <w:pPr>
        <w:numPr>
          <w:ilvl w:val="1"/>
          <w:numId w:val="10"/>
        </w:numPr>
        <w:tabs>
          <w:tab w:val="clear" w:pos="2520"/>
        </w:tabs>
        <w:ind w:left="1425"/>
      </w:pPr>
      <w:r>
        <w:t>Product reputation and quality in Mexico</w:t>
      </w:r>
    </w:p>
    <w:p w:rsidR="00000000" w:rsidRDefault="000679AE">
      <w:pPr>
        <w:numPr>
          <w:ilvl w:val="1"/>
          <w:numId w:val="10"/>
        </w:numPr>
        <w:tabs>
          <w:tab w:val="clear" w:pos="2520"/>
        </w:tabs>
        <w:ind w:left="1425"/>
      </w:pPr>
      <w:r>
        <w:t>Infrastructure</w:t>
      </w:r>
    </w:p>
    <w:p w:rsidR="00000000" w:rsidRDefault="000679AE">
      <w:pPr>
        <w:numPr>
          <w:ilvl w:val="1"/>
          <w:numId w:val="10"/>
        </w:numPr>
        <w:tabs>
          <w:tab w:val="clear" w:pos="2520"/>
        </w:tabs>
        <w:ind w:left="1425"/>
      </w:pPr>
      <w:r>
        <w:t>Education and training of workers</w:t>
      </w:r>
    </w:p>
    <w:p w:rsidR="00000000" w:rsidRDefault="000679AE"/>
    <w:p w:rsidR="00000000" w:rsidRDefault="000679AE" w:rsidP="0048786A">
      <w:pPr>
        <w:pStyle w:val="1Question"/>
      </w:pPr>
      <w:r>
        <w:t>2.</w:t>
      </w:r>
      <w:r>
        <w:tab/>
        <w:t xml:space="preserve">Here is a sample of information items that are relevant to the hiring decision; others </w:t>
      </w:r>
      <w:r>
        <w:t>may apply.  For full credit, students must list 4 relevant pieces of information.</w:t>
      </w:r>
    </w:p>
    <w:p w:rsidR="00000000" w:rsidRDefault="000679AE">
      <w:pPr>
        <w:numPr>
          <w:ilvl w:val="1"/>
          <w:numId w:val="10"/>
        </w:numPr>
        <w:tabs>
          <w:tab w:val="clear" w:pos="2520"/>
        </w:tabs>
        <w:ind w:left="1425"/>
      </w:pPr>
      <w:r>
        <w:t>Degree status</w:t>
      </w:r>
    </w:p>
    <w:p w:rsidR="00000000" w:rsidRDefault="000679AE">
      <w:pPr>
        <w:numPr>
          <w:ilvl w:val="1"/>
          <w:numId w:val="10"/>
        </w:numPr>
        <w:tabs>
          <w:tab w:val="clear" w:pos="2520"/>
        </w:tabs>
        <w:ind w:left="1425"/>
      </w:pPr>
      <w:r>
        <w:t>University conferring the degree</w:t>
      </w:r>
    </w:p>
    <w:p w:rsidR="00000000" w:rsidRDefault="000679AE">
      <w:pPr>
        <w:numPr>
          <w:ilvl w:val="1"/>
          <w:numId w:val="10"/>
        </w:numPr>
        <w:tabs>
          <w:tab w:val="clear" w:pos="2520"/>
        </w:tabs>
        <w:ind w:left="1425"/>
      </w:pPr>
      <w:r>
        <w:t>Courses taken</w:t>
      </w:r>
    </w:p>
    <w:p w:rsidR="00000000" w:rsidRDefault="000679AE">
      <w:pPr>
        <w:numPr>
          <w:ilvl w:val="1"/>
          <w:numId w:val="10"/>
        </w:numPr>
        <w:tabs>
          <w:tab w:val="clear" w:pos="2520"/>
        </w:tabs>
        <w:ind w:left="1425"/>
      </w:pPr>
      <w:r>
        <w:t>Co-curricular activities</w:t>
      </w:r>
    </w:p>
    <w:p w:rsidR="00000000" w:rsidRDefault="000679AE">
      <w:pPr>
        <w:numPr>
          <w:ilvl w:val="1"/>
          <w:numId w:val="10"/>
        </w:numPr>
        <w:tabs>
          <w:tab w:val="clear" w:pos="2520"/>
        </w:tabs>
        <w:ind w:left="1425"/>
      </w:pPr>
      <w:r>
        <w:t>Languages spoken</w:t>
      </w:r>
    </w:p>
    <w:p w:rsidR="00000000" w:rsidRDefault="000679AE">
      <w:pPr>
        <w:numPr>
          <w:ilvl w:val="1"/>
          <w:numId w:val="10"/>
        </w:numPr>
        <w:tabs>
          <w:tab w:val="clear" w:pos="2520"/>
        </w:tabs>
        <w:ind w:left="1425"/>
      </w:pPr>
      <w:r>
        <w:t>Internship or other experience</w:t>
      </w:r>
    </w:p>
    <w:p w:rsidR="00000000" w:rsidRDefault="000679AE"/>
    <w:p w:rsidR="00000000" w:rsidRDefault="000679AE" w:rsidP="0048786A">
      <w:pPr>
        <w:pStyle w:val="1Question"/>
      </w:pPr>
      <w:r>
        <w:t>3.</w:t>
      </w:r>
      <w:r>
        <w:tab/>
        <w:t>Here is a sample of pros and cons fo</w:t>
      </w:r>
      <w:r>
        <w:t>r using financial accounting information for decision making; others may apply.  For full credit, students must describe (not just list) two pros and two cons.</w:t>
      </w:r>
    </w:p>
    <w:p w:rsidR="00000000" w:rsidRDefault="000679AE">
      <w:pPr>
        <w:ind w:left="1083"/>
      </w:pPr>
      <w:r>
        <w:t>Pros:</w:t>
      </w:r>
    </w:p>
    <w:p w:rsidR="00000000" w:rsidRDefault="000679AE">
      <w:pPr>
        <w:numPr>
          <w:ilvl w:val="1"/>
          <w:numId w:val="10"/>
        </w:numPr>
        <w:tabs>
          <w:tab w:val="clear" w:pos="2520"/>
        </w:tabs>
        <w:ind w:left="1824"/>
      </w:pPr>
      <w:r>
        <w:t>Easily available</w:t>
      </w:r>
    </w:p>
    <w:p w:rsidR="00000000" w:rsidRDefault="000679AE">
      <w:pPr>
        <w:numPr>
          <w:ilvl w:val="1"/>
          <w:numId w:val="10"/>
        </w:numPr>
        <w:tabs>
          <w:tab w:val="clear" w:pos="2520"/>
        </w:tabs>
        <w:ind w:left="1824"/>
      </w:pPr>
      <w:r>
        <w:t>Subject to measurement guidelines (GAAP)</w:t>
      </w:r>
    </w:p>
    <w:p w:rsidR="00000000" w:rsidRDefault="000679AE">
      <w:pPr>
        <w:numPr>
          <w:ilvl w:val="1"/>
          <w:numId w:val="10"/>
        </w:numPr>
        <w:tabs>
          <w:tab w:val="clear" w:pos="2520"/>
        </w:tabs>
        <w:ind w:left="1824"/>
      </w:pPr>
      <w:r>
        <w:lastRenderedPageBreak/>
        <w:t>Understood by many stakeholders</w:t>
      </w:r>
    </w:p>
    <w:p w:rsidR="00000000" w:rsidRDefault="000679AE">
      <w:pPr>
        <w:ind w:left="1083"/>
      </w:pPr>
      <w:r>
        <w:t>Cons</w:t>
      </w:r>
    </w:p>
    <w:p w:rsidR="00000000" w:rsidRDefault="000679AE">
      <w:pPr>
        <w:numPr>
          <w:ilvl w:val="1"/>
          <w:numId w:val="10"/>
        </w:numPr>
        <w:tabs>
          <w:tab w:val="clear" w:pos="2520"/>
        </w:tabs>
        <w:ind w:left="1824"/>
      </w:pPr>
      <w:r>
        <w:t>Looks only at one measure of success—financial</w:t>
      </w:r>
    </w:p>
    <w:p w:rsidR="00000000" w:rsidRDefault="000679AE">
      <w:pPr>
        <w:numPr>
          <w:ilvl w:val="1"/>
          <w:numId w:val="10"/>
        </w:numPr>
        <w:tabs>
          <w:tab w:val="clear" w:pos="2520"/>
        </w:tabs>
        <w:ind w:left="1824"/>
      </w:pPr>
      <w:r>
        <w:t>Not understood by all stakeholders</w:t>
      </w:r>
    </w:p>
    <w:p w:rsidR="00000000" w:rsidRDefault="000679AE">
      <w:pPr>
        <w:numPr>
          <w:ilvl w:val="1"/>
          <w:numId w:val="10"/>
        </w:numPr>
        <w:tabs>
          <w:tab w:val="clear" w:pos="2520"/>
        </w:tabs>
        <w:ind w:left="1824"/>
      </w:pPr>
      <w:r>
        <w:t xml:space="preserve">Measurement guidelines (GAAP) often do not provide information that is relevant for decision making (e.g., incremental cash flows) </w:t>
      </w:r>
    </w:p>
    <w:p w:rsidR="00000000" w:rsidRDefault="000679AE"/>
    <w:p w:rsidR="00000000" w:rsidRDefault="000679AE" w:rsidP="0048786A">
      <w:pPr>
        <w:pStyle w:val="1Question"/>
      </w:pPr>
      <w:r>
        <w:t>4.</w:t>
      </w:r>
      <w:r>
        <w:tab/>
        <w:t>Here is a sample of reasons why t</w:t>
      </w:r>
      <w:r>
        <w:t>he use of management accounting information cannot completely eliminate the risk of poor decisions in organizations; others may apply.  For full credit, students should adequately describe more than one (perhaps 2-3) major factors.</w:t>
      </w:r>
    </w:p>
    <w:p w:rsidR="00000000" w:rsidRDefault="000679AE">
      <w:pPr>
        <w:numPr>
          <w:ilvl w:val="1"/>
          <w:numId w:val="10"/>
        </w:numPr>
        <w:tabs>
          <w:tab w:val="clear" w:pos="2520"/>
        </w:tabs>
        <w:ind w:left="1425"/>
      </w:pPr>
      <w:r>
        <w:t>Management accounting in</w:t>
      </w:r>
      <w:r>
        <w:t>formation is subject to uncertainty and bias.</w:t>
      </w:r>
    </w:p>
    <w:p w:rsidR="00000000" w:rsidRDefault="000679AE">
      <w:pPr>
        <w:numPr>
          <w:ilvl w:val="1"/>
          <w:numId w:val="10"/>
        </w:numPr>
        <w:tabs>
          <w:tab w:val="clear" w:pos="2520"/>
        </w:tabs>
        <w:ind w:left="1425"/>
      </w:pPr>
      <w:r>
        <w:t>Information may be interpreted inaccurately or inappropriately.</w:t>
      </w:r>
    </w:p>
    <w:p w:rsidR="00000000" w:rsidRDefault="000679AE">
      <w:pPr>
        <w:numPr>
          <w:ilvl w:val="1"/>
          <w:numId w:val="10"/>
        </w:numPr>
        <w:tabs>
          <w:tab w:val="clear" w:pos="2520"/>
        </w:tabs>
        <w:ind w:left="1425"/>
      </w:pPr>
      <w:r>
        <w:t>Management accounting information does not necessarily capture all relevant aspects of a decision.</w:t>
      </w:r>
    </w:p>
    <w:p w:rsidR="00000000" w:rsidRDefault="000679AE">
      <w:pPr>
        <w:numPr>
          <w:ilvl w:val="1"/>
          <w:numId w:val="10"/>
        </w:numPr>
        <w:tabs>
          <w:tab w:val="clear" w:pos="2520"/>
        </w:tabs>
        <w:ind w:left="1425"/>
      </w:pPr>
      <w:r>
        <w:t>Management accounting information cannot predic</w:t>
      </w:r>
      <w:r>
        <w:t>t the future with 100% certainty.</w:t>
      </w:r>
    </w:p>
    <w:p w:rsidR="00000000" w:rsidRDefault="000679AE">
      <w:pPr>
        <w:numPr>
          <w:ilvl w:val="1"/>
          <w:numId w:val="10"/>
        </w:numPr>
        <w:tabs>
          <w:tab w:val="clear" w:pos="2520"/>
        </w:tabs>
        <w:ind w:left="1425"/>
      </w:pPr>
      <w:r>
        <w:t>Uncontrollable factors, such as market conditions, may impinge on future decisions.</w:t>
      </w:r>
    </w:p>
    <w:p w:rsidR="00000000" w:rsidRDefault="000679AE">
      <w:pPr>
        <w:numPr>
          <w:ilvl w:val="1"/>
          <w:numId w:val="10"/>
        </w:numPr>
        <w:tabs>
          <w:tab w:val="clear" w:pos="2520"/>
        </w:tabs>
        <w:ind w:left="1425"/>
      </w:pPr>
      <w:r>
        <w:t>Decision makers may use inappropriate decision-making processes (e.g., fail to properly identify relevant information, insufficiently anal</w:t>
      </w:r>
      <w:r>
        <w:t>yze information, employ biased judgment, and/or fail to adequately clarify values and priorities)</w:t>
      </w:r>
    </w:p>
    <w:p w:rsidR="00000000" w:rsidRDefault="000679AE"/>
    <w:p w:rsidR="00000000" w:rsidRDefault="000679AE" w:rsidP="0048786A">
      <w:pPr>
        <w:pStyle w:val="1Question"/>
      </w:pPr>
      <w:r>
        <w:t>5.</w:t>
      </w:r>
      <w:r>
        <w:tab/>
        <w:t>Here is a sample of uncertainties about the managers’ interpretation of the stock price decline; others may apply.  For full credit, students must describ</w:t>
      </w:r>
      <w:r>
        <w:t>e (not just list) two major uncertainties.</w:t>
      </w:r>
    </w:p>
    <w:p w:rsidR="00000000" w:rsidRDefault="000679AE">
      <w:pPr>
        <w:numPr>
          <w:ilvl w:val="1"/>
          <w:numId w:val="10"/>
        </w:numPr>
        <w:tabs>
          <w:tab w:val="clear" w:pos="2520"/>
        </w:tabs>
        <w:ind w:left="1425"/>
      </w:pPr>
      <w:r>
        <w:t>No one really knows for certain all of the causes of changes in stock prices.  While profits may be a contributing factor, managers can never be 100% certain that profitability changes are fully responsible.</w:t>
      </w:r>
    </w:p>
    <w:p w:rsidR="00000000" w:rsidRDefault="000679AE">
      <w:pPr>
        <w:numPr>
          <w:ilvl w:val="1"/>
          <w:numId w:val="10"/>
        </w:numPr>
        <w:tabs>
          <w:tab w:val="clear" w:pos="2520"/>
        </w:tabs>
        <w:ind w:left="1425"/>
      </w:pPr>
      <w:r>
        <w:t>The e</w:t>
      </w:r>
      <w:r>
        <w:t>ntire stock market might have declined</w:t>
      </w:r>
    </w:p>
    <w:p w:rsidR="00000000" w:rsidRDefault="000679AE">
      <w:pPr>
        <w:numPr>
          <w:ilvl w:val="1"/>
          <w:numId w:val="10"/>
        </w:numPr>
        <w:tabs>
          <w:tab w:val="clear" w:pos="2520"/>
        </w:tabs>
        <w:ind w:left="1425"/>
      </w:pPr>
      <w:r>
        <w:t>Macro-economic factors might have worsened</w:t>
      </w:r>
    </w:p>
    <w:p w:rsidR="00000000" w:rsidRDefault="000679AE">
      <w:pPr>
        <w:numPr>
          <w:ilvl w:val="1"/>
          <w:numId w:val="10"/>
        </w:numPr>
        <w:tabs>
          <w:tab w:val="clear" w:pos="2520"/>
        </w:tabs>
        <w:ind w:left="1425"/>
      </w:pPr>
      <w:r>
        <w:t>Personnel changes, such as a change in a CEO</w:t>
      </w:r>
    </w:p>
    <w:p w:rsidR="00000000" w:rsidRDefault="000679AE">
      <w:pPr>
        <w:numPr>
          <w:ilvl w:val="1"/>
          <w:numId w:val="10"/>
        </w:numPr>
        <w:tabs>
          <w:tab w:val="clear" w:pos="2520"/>
        </w:tabs>
        <w:ind w:left="1425"/>
      </w:pPr>
      <w:r>
        <w:t>Questionable financial reporting practices</w:t>
      </w:r>
    </w:p>
    <w:p w:rsidR="00000000" w:rsidRDefault="000679AE">
      <w:pPr>
        <w:numPr>
          <w:ilvl w:val="1"/>
          <w:numId w:val="10"/>
        </w:numPr>
        <w:tabs>
          <w:tab w:val="clear" w:pos="2520"/>
        </w:tabs>
        <w:ind w:left="1425"/>
      </w:pPr>
      <w:r>
        <w:t>Anticipated increase in competition</w:t>
      </w:r>
    </w:p>
    <w:p w:rsidR="00000000" w:rsidRDefault="000679AE">
      <w:pPr>
        <w:numPr>
          <w:ilvl w:val="1"/>
          <w:numId w:val="10"/>
        </w:numPr>
        <w:tabs>
          <w:tab w:val="clear" w:pos="2520"/>
        </w:tabs>
        <w:ind w:left="1425"/>
      </w:pPr>
      <w:r>
        <w:t>Reduced product demand</w:t>
      </w:r>
    </w:p>
    <w:p w:rsidR="00000000" w:rsidRDefault="000679AE">
      <w:pPr>
        <w:numPr>
          <w:ilvl w:val="1"/>
          <w:numId w:val="10"/>
        </w:numPr>
        <w:tabs>
          <w:tab w:val="clear" w:pos="2520"/>
        </w:tabs>
        <w:ind w:left="1425"/>
      </w:pPr>
      <w:r>
        <w:t>Higher costs</w:t>
      </w:r>
    </w:p>
    <w:p w:rsidR="00000000" w:rsidRDefault="000679AE">
      <w:pPr>
        <w:numPr>
          <w:ilvl w:val="1"/>
          <w:numId w:val="10"/>
        </w:numPr>
        <w:tabs>
          <w:tab w:val="clear" w:pos="2520"/>
        </w:tabs>
        <w:ind w:left="1425"/>
      </w:pPr>
      <w:r>
        <w:t>Changes in sha</w:t>
      </w:r>
      <w:r>
        <w:t>reholders’ perceptions of future cash flows for the firm</w:t>
      </w:r>
    </w:p>
    <w:p w:rsidR="00000000" w:rsidRDefault="000679AE"/>
    <w:p w:rsidR="00000000" w:rsidRDefault="000679AE" w:rsidP="0048786A">
      <w:pPr>
        <w:pStyle w:val="1QA"/>
        <w:rPr>
          <w:highlight w:val="green"/>
        </w:rPr>
      </w:pPr>
      <w:r>
        <w:t>6.</w:t>
      </w:r>
      <w:r>
        <w:tab/>
        <w:t>a.</w:t>
      </w:r>
      <w:r>
        <w:tab/>
        <w:t>This is a long-term strategy decision because it considers a period greater than one year and allows the manager to track inventory information that could be used in making strategic product-m</w:t>
      </w:r>
      <w:r>
        <w:t>ix decisions</w:t>
      </w:r>
    </w:p>
    <w:p w:rsidR="00000000" w:rsidRDefault="000679AE">
      <w:pPr>
        <w:pStyle w:val="2Responses"/>
        <w:rPr>
          <w:highlight w:val="green"/>
        </w:rPr>
      </w:pPr>
      <w:r>
        <w:t>b.</w:t>
      </w:r>
      <w:r>
        <w:tab/>
        <w:t>This is a short-term operational decision, because it refers only to the next month.</w:t>
      </w:r>
    </w:p>
    <w:p w:rsidR="00000000" w:rsidRDefault="000679AE">
      <w:pPr>
        <w:pStyle w:val="2Responses"/>
      </w:pPr>
      <w:r>
        <w:t>c.</w:t>
      </w:r>
      <w:r>
        <w:tab/>
        <w:t>This is a short term decision that refers to operations for the next week.</w:t>
      </w:r>
    </w:p>
    <w:p w:rsidR="00000000" w:rsidRDefault="000679AE">
      <w:pPr>
        <w:pStyle w:val="2Responses"/>
        <w:rPr>
          <w:ins w:id="678" w:author="mbs242" w:date="2010-07-22T14:03:00Z"/>
        </w:rPr>
      </w:pPr>
      <w:r>
        <w:t>d.</w:t>
      </w:r>
      <w:r>
        <w:tab/>
        <w:t xml:space="preserve">This is a long term decision, because costs and benefits over a number of </w:t>
      </w:r>
      <w:r>
        <w:t>years will be considered.</w:t>
      </w:r>
    </w:p>
    <w:p w:rsidR="00B95C7B" w:rsidRDefault="00B95C7B" w:rsidP="00B95C7B">
      <w:pPr>
        <w:pStyle w:val="2Responses"/>
        <w:ind w:left="0" w:firstLine="0"/>
        <w:rPr>
          <w:ins w:id="679" w:author="mbs242" w:date="2010-07-22T14:03:00Z"/>
        </w:rPr>
        <w:pPrChange w:id="680" w:author="mbs242" w:date="2010-07-22T14:03:00Z">
          <w:pPr>
            <w:pStyle w:val="2Responses"/>
          </w:pPr>
        </w:pPrChange>
      </w:pPr>
      <w:ins w:id="681" w:author="mbs242" w:date="2010-07-22T14:03:00Z">
        <w:r>
          <w:t>7.</w:t>
        </w:r>
        <w:r>
          <w:tab/>
          <w:t>An example of a response is:</w:t>
        </w:r>
      </w:ins>
    </w:p>
    <w:p w:rsidR="00B95C7B" w:rsidRDefault="00B95C7B" w:rsidP="00B95C7B">
      <w:pPr>
        <w:pStyle w:val="2Responses"/>
        <w:ind w:left="0" w:firstLine="0"/>
        <w:rPr>
          <w:ins w:id="682" w:author="mbs242" w:date="2010-07-22T14:04:00Z"/>
        </w:rPr>
        <w:pPrChange w:id="683" w:author="mbs242" w:date="2010-07-22T14:03:00Z">
          <w:pPr>
            <w:pStyle w:val="2Responses"/>
          </w:pPr>
        </w:pPrChange>
      </w:pPr>
      <w:ins w:id="684" w:author="mbs242" w:date="2010-07-22T14:03:00Z">
        <w:r>
          <w:tab/>
        </w:r>
      </w:ins>
      <w:ins w:id="685" w:author="mbs242" w:date="2010-07-22T14:04:00Z">
        <w:r>
          <w:t>Coca-Cola:</w:t>
        </w:r>
      </w:ins>
    </w:p>
    <w:p w:rsidR="00B95C7B" w:rsidRDefault="00B95C7B" w:rsidP="00B95C7B">
      <w:pPr>
        <w:pStyle w:val="2Responses"/>
        <w:ind w:left="0" w:firstLine="0"/>
        <w:rPr>
          <w:ins w:id="686" w:author="mbs242" w:date="2010-07-22T14:04:00Z"/>
        </w:rPr>
        <w:pPrChange w:id="687" w:author="mbs242" w:date="2010-07-22T14:03:00Z">
          <w:pPr>
            <w:pStyle w:val="2Responses"/>
          </w:pPr>
        </w:pPrChange>
      </w:pPr>
      <w:ins w:id="688" w:author="mbs242" w:date="2010-07-22T14:04:00Z">
        <w:r>
          <w:tab/>
          <w:t>Boundary System: Code of Business conduct for integrity around the globe.</w:t>
        </w:r>
      </w:ins>
    </w:p>
    <w:p w:rsidR="00B95C7B" w:rsidRDefault="00B95C7B" w:rsidP="00B95C7B">
      <w:pPr>
        <w:pStyle w:val="2Responses"/>
        <w:ind w:left="0" w:firstLine="0"/>
        <w:rPr>
          <w:ins w:id="689" w:author="mbs242" w:date="2010-07-22T14:05:00Z"/>
        </w:rPr>
        <w:pPrChange w:id="690" w:author="mbs242" w:date="2010-07-22T14:03:00Z">
          <w:pPr>
            <w:pStyle w:val="2Responses"/>
          </w:pPr>
        </w:pPrChange>
      </w:pPr>
      <w:ins w:id="691" w:author="mbs242" w:date="2010-07-22T14:04:00Z">
        <w:r>
          <w:tab/>
          <w:t xml:space="preserve">Belief System: </w:t>
        </w:r>
      </w:ins>
      <w:ins w:id="692" w:author="mbs242" w:date="2010-07-22T14:05:00Z">
        <w:r>
          <w:t>Mission: to refresh, inspire, create value</w:t>
        </w:r>
      </w:ins>
    </w:p>
    <w:p w:rsidR="00B95C7B" w:rsidRDefault="00B95C7B" w:rsidP="00B95C7B">
      <w:pPr>
        <w:pStyle w:val="2Responses"/>
        <w:ind w:left="0" w:firstLine="0"/>
        <w:rPr>
          <w:ins w:id="693" w:author="mbs242" w:date="2010-07-22T14:06:00Z"/>
        </w:rPr>
        <w:pPrChange w:id="694" w:author="mbs242" w:date="2010-07-22T14:03:00Z">
          <w:pPr>
            <w:pStyle w:val="2Responses"/>
          </w:pPr>
        </w:pPrChange>
      </w:pPr>
      <w:ins w:id="695" w:author="mbs242" w:date="2010-07-22T14:05:00Z">
        <w:r>
          <w:tab/>
          <w:t xml:space="preserve">Diagnostic Control: </w:t>
        </w:r>
      </w:ins>
      <w:ins w:id="696" w:author="mbs242" w:date="2010-07-22T14:06:00Z">
        <w:r>
          <w:t xml:space="preserve">Water conservation goal </w:t>
        </w:r>
      </w:ins>
    </w:p>
    <w:p w:rsidR="00B95C7B" w:rsidRDefault="00B95C7B" w:rsidP="00B95C7B">
      <w:pPr>
        <w:pStyle w:val="2Responses"/>
        <w:ind w:left="1083" w:hanging="1083"/>
        <w:rPr>
          <w:highlight w:val="green"/>
        </w:rPr>
        <w:pPrChange w:id="697" w:author="mbs242" w:date="2010-07-22T14:09:00Z">
          <w:pPr>
            <w:pStyle w:val="2Responses"/>
          </w:pPr>
        </w:pPrChange>
      </w:pPr>
      <w:ins w:id="698" w:author="mbs242" w:date="2010-07-22T14:06:00Z">
        <w:r>
          <w:tab/>
        </w:r>
      </w:ins>
      <w:ins w:id="699" w:author="mbs242" w:date="2010-07-22T14:09:00Z">
        <w:r>
          <w:t>Interactive Control: Information on tastes and consumer interest in healthy drinks and nutrition facts.</w:t>
        </w:r>
      </w:ins>
    </w:p>
    <w:p w:rsidR="00000000" w:rsidRDefault="000679AE"/>
    <w:p w:rsidR="00000000" w:rsidRDefault="000679AE" w:rsidP="0048786A">
      <w:pPr>
        <w:pStyle w:val="1QA"/>
      </w:pPr>
      <w:del w:id="700" w:author="mbs242" w:date="2010-07-22T14:03:00Z">
        <w:r w:rsidDel="00B95C7B">
          <w:lastRenderedPageBreak/>
          <w:delText>7</w:delText>
        </w:r>
      </w:del>
      <w:ins w:id="701" w:author="mbs242" w:date="2010-07-22T14:03:00Z">
        <w:r w:rsidR="00B95C7B">
          <w:t>8</w:t>
        </w:r>
      </w:ins>
      <w:r>
        <w:t>.</w:t>
      </w:r>
      <w:r>
        <w:tab/>
        <w:t>a.</w:t>
      </w:r>
      <w:r>
        <w:tab/>
        <w:t xml:space="preserve">Although the managers can estimate the value to the company from each option, the estimates would be subject to uncertainty.  For example, the managers cannot know with certainty the selling price and costs if they produce </w:t>
      </w:r>
      <w:r>
        <w:t>the new braking system.  They also cannot know how much they would receive by selling the system to another company.  In addition, there may be factors that influence the decision, such as how the new braking system might affect the company’s reputation fo</w:t>
      </w:r>
      <w:r>
        <w:t>r quality and innovation.  Because of the uncertainties, different managers will make different assumptions and use different amounts in their calculations.  Different analyses will result in a variety of conclusions, so there is no one correct answer.</w:t>
      </w:r>
    </w:p>
    <w:p w:rsidR="00000000" w:rsidRDefault="000679AE">
      <w:pPr>
        <w:pStyle w:val="2Responses"/>
      </w:pPr>
      <w:r>
        <w:t>b.</w:t>
      </w:r>
      <w:r>
        <w:tab/>
      </w:r>
      <w:r>
        <w:t>Mike cannot be certain how much he will earn under each option.  By the time he graduates, the difference in starting pay could change.  Also, he does not know which option would provide the best pay in the long run.  In addition, Mike cannot be certain wh</w:t>
      </w:r>
      <w:r>
        <w:t>ich option would provide the career opportunities that he would like best.</w:t>
      </w:r>
    </w:p>
    <w:p w:rsidR="000679AE" w:rsidRDefault="000679AE"/>
    <w:sectPr w:rsidR="000679AE">
      <w:type w:val="continuous"/>
      <w:pgSz w:w="12240" w:h="15840" w:code="1"/>
      <w:pgMar w:top="1440" w:right="720" w:bottom="907"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00" w:author="mbs242" w:date="2010-07-22T13:59:00Z" w:initials="mbs242">
    <w:p w:rsidR="008B1074" w:rsidRDefault="008B1074">
      <w:pPr>
        <w:pStyle w:val="CommentText"/>
      </w:pPr>
      <w:r>
        <w:rPr>
          <w:rStyle w:val="CommentReference"/>
        </w:rPr>
        <w:annotationRef/>
      </w:r>
      <w:r>
        <w:t xml:space="preserve">I didn’t know about the study guide or web quizzes, so I </w:t>
      </w:r>
      <w:r w:rsidR="00565948">
        <w:t>just left this part</w:t>
      </w:r>
      <w:r>
        <w:t xml:space="preserve"> </w:t>
      </w:r>
    </w:p>
  </w:comment>
  <w:comment w:id="503" w:author="mbs242" w:date="2010-07-22T13:54:00Z" w:initials="mbs242">
    <w:p w:rsidR="00B170CC" w:rsidRDefault="00B170CC">
      <w:pPr>
        <w:pStyle w:val="CommentText"/>
      </w:pPr>
      <w:r>
        <w:rPr>
          <w:rStyle w:val="CommentReference"/>
        </w:rPr>
        <w:annotationRef/>
      </w:r>
      <w:r>
        <w:t>I did not change anything here.  Assume it has to match new study guide.</w:t>
      </w:r>
    </w:p>
  </w:comment>
  <w:comment w:id="504" w:author="mbs242" w:date="2010-07-22T13:54:00Z" w:initials="mbs242">
    <w:p w:rsidR="001F496F" w:rsidRDefault="001F496F">
      <w:pPr>
        <w:pStyle w:val="CommentText"/>
      </w:pPr>
      <w:r>
        <w:rPr>
          <w:rStyle w:val="CommentReference"/>
        </w:rPr>
        <w:annotationRef/>
      </w:r>
      <w:r>
        <w:t>I did not change anything here.  Assume it has to match new website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9AE" w:rsidRDefault="000679AE">
      <w:r>
        <w:separator/>
      </w:r>
    </w:p>
  </w:endnote>
  <w:endnote w:type="continuationSeparator" w:id="0">
    <w:p w:rsidR="000679AE" w:rsidRDefault="000679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679AE">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679AE">
    <w:pPr>
      <w:pStyle w:val="Footer"/>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679AE">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9AE" w:rsidRDefault="000679AE">
      <w:r>
        <w:separator/>
      </w:r>
    </w:p>
  </w:footnote>
  <w:footnote w:type="continuationSeparator" w:id="0">
    <w:p w:rsidR="000679AE" w:rsidRDefault="000679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679AE">
    <w:pPr>
      <w:pStyle w:val="Header"/>
      <w:tabs>
        <w:tab w:val="clear" w:pos="4320"/>
        <w:tab w:val="left" w:pos="741"/>
      </w:tabs>
    </w:pPr>
    <w:r>
      <w:t>1-</w:t>
    </w:r>
    <w:r>
      <w:rPr>
        <w:rStyle w:val="PageNumber"/>
      </w:rPr>
      <w:fldChar w:fldCharType="begin"/>
    </w:r>
    <w:r>
      <w:rPr>
        <w:rStyle w:val="PageNumber"/>
      </w:rPr>
      <w:instrText xml:space="preserve"> PAGE </w:instrText>
    </w:r>
    <w:r>
      <w:rPr>
        <w:rStyle w:val="PageNumber"/>
      </w:rPr>
      <w:fldChar w:fldCharType="separate"/>
    </w:r>
    <w:r w:rsidR="00B95C7B">
      <w:rPr>
        <w:rStyle w:val="PageNumber"/>
        <w:noProof/>
      </w:rPr>
      <w:t>28</w:t>
    </w:r>
    <w:r>
      <w:rPr>
        <w:rStyle w:val="PageNumber"/>
      </w:rPr>
      <w:fldChar w:fldCharType="end"/>
    </w:r>
    <w:r>
      <w:rPr>
        <w:rStyle w:val="PageNumber"/>
      </w:rPr>
      <w:tab/>
      <w:t>Cost Management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679AE">
    <w:pPr>
      <w:pStyle w:val="Header"/>
      <w:tabs>
        <w:tab w:val="clear" w:pos="4320"/>
        <w:tab w:val="clear" w:pos="8640"/>
        <w:tab w:val="right" w:pos="8835"/>
        <w:tab w:val="right" w:pos="9690"/>
      </w:tabs>
    </w:pPr>
    <w:r>
      <w:tab/>
      <w:t>Chapter 1:  The Role of Accounting Information in Management Decision Making</w:t>
    </w:r>
    <w:r>
      <w:tab/>
      <w:t>1-</w:t>
    </w:r>
    <w:r>
      <w:rPr>
        <w:rStyle w:val="PageNumber"/>
      </w:rPr>
      <w:fldChar w:fldCharType="begin"/>
    </w:r>
    <w:r>
      <w:rPr>
        <w:rStyle w:val="PageNumber"/>
      </w:rPr>
      <w:instrText xml:space="preserve"> PAGE </w:instrText>
    </w:r>
    <w:r>
      <w:rPr>
        <w:rStyle w:val="PageNumber"/>
      </w:rPr>
      <w:fldChar w:fldCharType="separate"/>
    </w:r>
    <w:r w:rsidR="00B95C7B">
      <w:rPr>
        <w:rStyle w:val="PageNumber"/>
        <w:noProof/>
      </w:rPr>
      <w:t>27</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F3A1F6C"/>
    <w:lvl w:ilvl="0">
      <w:numFmt w:val="decimal"/>
      <w:lvlText w:val="*"/>
      <w:lvlJc w:val="left"/>
    </w:lvl>
  </w:abstractNum>
  <w:abstractNum w:abstractNumId="1">
    <w:nsid w:val="010726EA"/>
    <w:multiLevelType w:val="hybridMultilevel"/>
    <w:tmpl w:val="3FEEDB88"/>
    <w:lvl w:ilvl="0">
      <w:start w:val="1"/>
      <w:numFmt w:val="decimal"/>
      <w:lvlText w:val="%1."/>
      <w:lvlJc w:val="left"/>
      <w:pPr>
        <w:tabs>
          <w:tab w:val="num" w:pos="1440"/>
        </w:tabs>
        <w:ind w:left="144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4CB19F6"/>
    <w:multiLevelType w:val="hybridMultilevel"/>
    <w:tmpl w:val="66FC3A38"/>
    <w:lvl w:ilvl="0">
      <w:start w:val="1"/>
      <w:numFmt w:val="bullet"/>
      <w:lvlText w:val=""/>
      <w:lvlJc w:val="left"/>
      <w:pPr>
        <w:tabs>
          <w:tab w:val="num" w:pos="2880"/>
        </w:tabs>
        <w:ind w:left="2880" w:hanging="360"/>
      </w:pPr>
      <w:rPr>
        <w:rFonts w:ascii="Symbol" w:hAnsi="Symbol" w:hint="default"/>
      </w:rPr>
    </w:lvl>
    <w:lvl w:ilvl="1">
      <w:start w:val="1"/>
      <w:numFmt w:val="bullet"/>
      <w:lvlText w:val=""/>
      <w:lvlJc w:val="left"/>
      <w:pPr>
        <w:tabs>
          <w:tab w:val="num" w:pos="2520"/>
        </w:tabs>
        <w:ind w:left="2520" w:hanging="360"/>
      </w:pPr>
      <w:rPr>
        <w:rFonts w:ascii="Symbol" w:hAnsi="Symbol" w:hint="default"/>
      </w:rPr>
    </w:lvl>
    <w:lvl w:ilvl="2">
      <w:start w:val="1"/>
      <w:numFmt w:val="bullet"/>
      <w:lvlText w:val="o"/>
      <w:lvlJc w:val="left"/>
      <w:pPr>
        <w:tabs>
          <w:tab w:val="num" w:pos="3240"/>
        </w:tabs>
        <w:ind w:left="3240" w:hanging="360"/>
      </w:pPr>
      <w:rPr>
        <w:rFonts w:ascii="Courier New" w:hAnsi="Courier New" w:cs="Symbol" w:hint="default"/>
      </w:rPr>
    </w:lvl>
    <w:lvl w:ilvl="3" w:tentative="1">
      <w:start w:val="1"/>
      <w:numFmt w:val="bullet"/>
      <w:lvlText w:val=""/>
      <w:lvlJc w:val="left"/>
      <w:pPr>
        <w:tabs>
          <w:tab w:val="num" w:pos="3960"/>
        </w:tabs>
        <w:ind w:left="3960" w:hanging="360"/>
      </w:pPr>
      <w:rPr>
        <w:rFonts w:ascii="Symbol" w:hAnsi="Symbol" w:hint="default"/>
      </w:rPr>
    </w:lvl>
    <w:lvl w:ilvl="4" w:tentative="1">
      <w:start w:val="1"/>
      <w:numFmt w:val="bullet"/>
      <w:lvlText w:val="o"/>
      <w:lvlJc w:val="left"/>
      <w:pPr>
        <w:tabs>
          <w:tab w:val="num" w:pos="4680"/>
        </w:tabs>
        <w:ind w:left="4680" w:hanging="360"/>
      </w:pPr>
      <w:rPr>
        <w:rFonts w:ascii="Courier New" w:hAnsi="Courier New" w:cs="Symbol" w:hint="default"/>
      </w:rPr>
    </w:lvl>
    <w:lvl w:ilvl="5" w:tentative="1">
      <w:start w:val="1"/>
      <w:numFmt w:val="bullet"/>
      <w:lvlText w:val=""/>
      <w:lvlJc w:val="left"/>
      <w:pPr>
        <w:tabs>
          <w:tab w:val="num" w:pos="5400"/>
        </w:tabs>
        <w:ind w:left="5400" w:hanging="360"/>
      </w:pPr>
      <w:rPr>
        <w:rFonts w:ascii="Wingdings" w:hAnsi="Wingdings" w:hint="default"/>
      </w:rPr>
    </w:lvl>
    <w:lvl w:ilvl="6" w:tentative="1">
      <w:start w:val="1"/>
      <w:numFmt w:val="bullet"/>
      <w:lvlText w:val=""/>
      <w:lvlJc w:val="left"/>
      <w:pPr>
        <w:tabs>
          <w:tab w:val="num" w:pos="6120"/>
        </w:tabs>
        <w:ind w:left="6120" w:hanging="360"/>
      </w:pPr>
      <w:rPr>
        <w:rFonts w:ascii="Symbol" w:hAnsi="Symbol" w:hint="default"/>
      </w:rPr>
    </w:lvl>
    <w:lvl w:ilvl="7" w:tentative="1">
      <w:start w:val="1"/>
      <w:numFmt w:val="bullet"/>
      <w:lvlText w:val="o"/>
      <w:lvlJc w:val="left"/>
      <w:pPr>
        <w:tabs>
          <w:tab w:val="num" w:pos="6840"/>
        </w:tabs>
        <w:ind w:left="6840" w:hanging="360"/>
      </w:pPr>
      <w:rPr>
        <w:rFonts w:ascii="Courier New" w:hAnsi="Courier New" w:cs="Symbol" w:hint="default"/>
      </w:rPr>
    </w:lvl>
    <w:lvl w:ilvl="8" w:tentative="1">
      <w:start w:val="1"/>
      <w:numFmt w:val="bullet"/>
      <w:lvlText w:val=""/>
      <w:lvlJc w:val="left"/>
      <w:pPr>
        <w:tabs>
          <w:tab w:val="num" w:pos="7560"/>
        </w:tabs>
        <w:ind w:left="7560" w:hanging="360"/>
      </w:pPr>
      <w:rPr>
        <w:rFonts w:ascii="Wingdings" w:hAnsi="Wingdings" w:hint="default"/>
      </w:rPr>
    </w:lvl>
  </w:abstractNum>
  <w:abstractNum w:abstractNumId="3">
    <w:nsid w:val="0F65507B"/>
    <w:multiLevelType w:val="hybridMultilevel"/>
    <w:tmpl w:val="9CC243C6"/>
    <w:lvl w:ilvl="0">
      <w:start w:val="1"/>
      <w:numFmt w:val="decimal"/>
      <w:lvlText w:val="%1."/>
      <w:lvlJc w:val="right"/>
      <w:pPr>
        <w:tabs>
          <w:tab w:val="num" w:pos="759"/>
        </w:tabs>
        <w:ind w:left="759" w:hanging="360"/>
      </w:pPr>
      <w:rPr>
        <w:rFonts w:hint="default"/>
      </w:rPr>
    </w:lvl>
    <w:lvl w:ilvl="1" w:tentative="1">
      <w:start w:val="1"/>
      <w:numFmt w:val="lowerLetter"/>
      <w:lvlText w:val="%2."/>
      <w:lvlJc w:val="left"/>
      <w:pPr>
        <w:tabs>
          <w:tab w:val="num" w:pos="1479"/>
        </w:tabs>
        <w:ind w:left="1479" w:hanging="360"/>
      </w:pPr>
    </w:lvl>
    <w:lvl w:ilvl="2" w:tentative="1">
      <w:start w:val="1"/>
      <w:numFmt w:val="lowerRoman"/>
      <w:lvlText w:val="%3."/>
      <w:lvlJc w:val="right"/>
      <w:pPr>
        <w:tabs>
          <w:tab w:val="num" w:pos="2199"/>
        </w:tabs>
        <w:ind w:left="2199" w:hanging="180"/>
      </w:pPr>
    </w:lvl>
    <w:lvl w:ilvl="3" w:tentative="1">
      <w:start w:val="1"/>
      <w:numFmt w:val="decimal"/>
      <w:lvlText w:val="%4."/>
      <w:lvlJc w:val="left"/>
      <w:pPr>
        <w:tabs>
          <w:tab w:val="num" w:pos="2919"/>
        </w:tabs>
        <w:ind w:left="2919" w:hanging="360"/>
      </w:pPr>
    </w:lvl>
    <w:lvl w:ilvl="4" w:tentative="1">
      <w:start w:val="1"/>
      <w:numFmt w:val="lowerLetter"/>
      <w:lvlText w:val="%5."/>
      <w:lvlJc w:val="left"/>
      <w:pPr>
        <w:tabs>
          <w:tab w:val="num" w:pos="3639"/>
        </w:tabs>
        <w:ind w:left="3639" w:hanging="360"/>
      </w:pPr>
    </w:lvl>
    <w:lvl w:ilvl="5" w:tentative="1">
      <w:start w:val="1"/>
      <w:numFmt w:val="lowerRoman"/>
      <w:lvlText w:val="%6."/>
      <w:lvlJc w:val="right"/>
      <w:pPr>
        <w:tabs>
          <w:tab w:val="num" w:pos="4359"/>
        </w:tabs>
        <w:ind w:left="4359" w:hanging="180"/>
      </w:pPr>
    </w:lvl>
    <w:lvl w:ilvl="6" w:tentative="1">
      <w:start w:val="1"/>
      <w:numFmt w:val="decimal"/>
      <w:lvlText w:val="%7."/>
      <w:lvlJc w:val="left"/>
      <w:pPr>
        <w:tabs>
          <w:tab w:val="num" w:pos="5079"/>
        </w:tabs>
        <w:ind w:left="5079" w:hanging="360"/>
      </w:pPr>
    </w:lvl>
    <w:lvl w:ilvl="7" w:tentative="1">
      <w:start w:val="1"/>
      <w:numFmt w:val="lowerLetter"/>
      <w:lvlText w:val="%8."/>
      <w:lvlJc w:val="left"/>
      <w:pPr>
        <w:tabs>
          <w:tab w:val="num" w:pos="5799"/>
        </w:tabs>
        <w:ind w:left="5799" w:hanging="360"/>
      </w:pPr>
    </w:lvl>
    <w:lvl w:ilvl="8" w:tentative="1">
      <w:start w:val="1"/>
      <w:numFmt w:val="lowerRoman"/>
      <w:lvlText w:val="%9."/>
      <w:lvlJc w:val="right"/>
      <w:pPr>
        <w:tabs>
          <w:tab w:val="num" w:pos="6519"/>
        </w:tabs>
        <w:ind w:left="6519" w:hanging="180"/>
      </w:pPr>
    </w:lvl>
  </w:abstractNum>
  <w:abstractNum w:abstractNumId="4">
    <w:nsid w:val="317A612D"/>
    <w:multiLevelType w:val="hybridMultilevel"/>
    <w:tmpl w:val="8922492A"/>
    <w:lvl w:ilvl="0">
      <w:start w:val="1"/>
      <w:numFmt w:val="bullet"/>
      <w:lvlText w:val=""/>
      <w:lvlJc w:val="left"/>
      <w:pPr>
        <w:tabs>
          <w:tab w:val="num" w:pos="795"/>
        </w:tabs>
        <w:ind w:left="795" w:hanging="360"/>
      </w:pPr>
      <w:rPr>
        <w:rFonts w:ascii="Symbol" w:hAnsi="Symbol" w:hint="default"/>
      </w:rPr>
    </w:lvl>
    <w:lvl w:ilvl="1" w:tentative="1">
      <w:start w:val="1"/>
      <w:numFmt w:val="bullet"/>
      <w:lvlText w:val="o"/>
      <w:lvlJc w:val="left"/>
      <w:pPr>
        <w:tabs>
          <w:tab w:val="num" w:pos="1515"/>
        </w:tabs>
        <w:ind w:left="1515" w:hanging="360"/>
      </w:pPr>
      <w:rPr>
        <w:rFonts w:ascii="Courier New" w:hAnsi="Courier New" w:hint="default"/>
      </w:rPr>
    </w:lvl>
    <w:lvl w:ilvl="2" w:tentative="1">
      <w:start w:val="1"/>
      <w:numFmt w:val="bullet"/>
      <w:lvlText w:val=""/>
      <w:lvlJc w:val="left"/>
      <w:pPr>
        <w:tabs>
          <w:tab w:val="num" w:pos="2235"/>
        </w:tabs>
        <w:ind w:left="2235" w:hanging="360"/>
      </w:pPr>
      <w:rPr>
        <w:rFonts w:ascii="Wingdings" w:hAnsi="Wingdings" w:hint="default"/>
      </w:rPr>
    </w:lvl>
    <w:lvl w:ilvl="3" w:tentative="1">
      <w:start w:val="1"/>
      <w:numFmt w:val="bullet"/>
      <w:lvlText w:val=""/>
      <w:lvlJc w:val="left"/>
      <w:pPr>
        <w:tabs>
          <w:tab w:val="num" w:pos="2955"/>
        </w:tabs>
        <w:ind w:left="2955" w:hanging="360"/>
      </w:pPr>
      <w:rPr>
        <w:rFonts w:ascii="Symbol" w:hAnsi="Symbol" w:hint="default"/>
      </w:rPr>
    </w:lvl>
    <w:lvl w:ilvl="4" w:tentative="1">
      <w:start w:val="1"/>
      <w:numFmt w:val="bullet"/>
      <w:lvlText w:val="o"/>
      <w:lvlJc w:val="left"/>
      <w:pPr>
        <w:tabs>
          <w:tab w:val="num" w:pos="3675"/>
        </w:tabs>
        <w:ind w:left="3675" w:hanging="360"/>
      </w:pPr>
      <w:rPr>
        <w:rFonts w:ascii="Courier New" w:hAnsi="Courier New" w:hint="default"/>
      </w:rPr>
    </w:lvl>
    <w:lvl w:ilvl="5" w:tentative="1">
      <w:start w:val="1"/>
      <w:numFmt w:val="bullet"/>
      <w:lvlText w:val=""/>
      <w:lvlJc w:val="left"/>
      <w:pPr>
        <w:tabs>
          <w:tab w:val="num" w:pos="4395"/>
        </w:tabs>
        <w:ind w:left="4395" w:hanging="360"/>
      </w:pPr>
      <w:rPr>
        <w:rFonts w:ascii="Wingdings" w:hAnsi="Wingdings" w:hint="default"/>
      </w:rPr>
    </w:lvl>
    <w:lvl w:ilvl="6" w:tentative="1">
      <w:start w:val="1"/>
      <w:numFmt w:val="bullet"/>
      <w:lvlText w:val=""/>
      <w:lvlJc w:val="left"/>
      <w:pPr>
        <w:tabs>
          <w:tab w:val="num" w:pos="5115"/>
        </w:tabs>
        <w:ind w:left="5115" w:hanging="360"/>
      </w:pPr>
      <w:rPr>
        <w:rFonts w:ascii="Symbol" w:hAnsi="Symbol" w:hint="default"/>
      </w:rPr>
    </w:lvl>
    <w:lvl w:ilvl="7" w:tentative="1">
      <w:start w:val="1"/>
      <w:numFmt w:val="bullet"/>
      <w:lvlText w:val="o"/>
      <w:lvlJc w:val="left"/>
      <w:pPr>
        <w:tabs>
          <w:tab w:val="num" w:pos="5835"/>
        </w:tabs>
        <w:ind w:left="5835" w:hanging="360"/>
      </w:pPr>
      <w:rPr>
        <w:rFonts w:ascii="Courier New" w:hAnsi="Courier New" w:hint="default"/>
      </w:rPr>
    </w:lvl>
    <w:lvl w:ilvl="8" w:tentative="1">
      <w:start w:val="1"/>
      <w:numFmt w:val="bullet"/>
      <w:lvlText w:val=""/>
      <w:lvlJc w:val="left"/>
      <w:pPr>
        <w:tabs>
          <w:tab w:val="num" w:pos="6555"/>
        </w:tabs>
        <w:ind w:left="6555" w:hanging="360"/>
      </w:pPr>
      <w:rPr>
        <w:rFonts w:ascii="Wingdings" w:hAnsi="Wingdings" w:hint="default"/>
      </w:rPr>
    </w:lvl>
  </w:abstractNum>
  <w:abstractNum w:abstractNumId="5">
    <w:nsid w:val="31C87E3C"/>
    <w:multiLevelType w:val="hybridMultilevel"/>
    <w:tmpl w:val="13AC00C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32104700"/>
    <w:multiLevelType w:val="hybridMultilevel"/>
    <w:tmpl w:val="11C8916E"/>
    <w:lvl w:ilvl="0">
      <w:start w:val="1"/>
      <w:numFmt w:val="decimal"/>
      <w:lvlText w:val="%1."/>
      <w:lvlJc w:val="left"/>
      <w:pPr>
        <w:tabs>
          <w:tab w:val="num" w:pos="2160"/>
        </w:tabs>
        <w:ind w:left="2160" w:hanging="360"/>
      </w:pPr>
    </w:lvl>
    <w:lvl w:ilvl="1">
      <w:start w:val="6"/>
      <w:numFmt w:val="decimal"/>
      <w:lvlText w:val="%2."/>
      <w:lvlJc w:val="left"/>
      <w:pPr>
        <w:tabs>
          <w:tab w:val="num" w:pos="2160"/>
        </w:tabs>
        <w:ind w:left="2160" w:hanging="360"/>
      </w:pPr>
      <w:rPr>
        <w:rFonts w:hint="default"/>
      </w:r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
    <w:nsid w:val="39EF522F"/>
    <w:multiLevelType w:val="hybridMultilevel"/>
    <w:tmpl w:val="3BA8FDAE"/>
    <w:lvl w:ilvl="0">
      <w:start w:val="1"/>
      <w:numFmt w:val="decimal"/>
      <w:lvlText w:val="%1."/>
      <w:lvlJc w:val="left"/>
      <w:pPr>
        <w:tabs>
          <w:tab w:val="num" w:pos="1440"/>
        </w:tabs>
        <w:ind w:left="144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3C3321A5"/>
    <w:multiLevelType w:val="hybridMultilevel"/>
    <w:tmpl w:val="BBC4CBAA"/>
    <w:lvl w:ilvl="0">
      <w:start w:val="1"/>
      <w:numFmt w:val="bullet"/>
      <w:lvlText w:val=""/>
      <w:lvlJc w:val="left"/>
      <w:pPr>
        <w:tabs>
          <w:tab w:val="num" w:pos="810"/>
        </w:tabs>
        <w:ind w:left="810" w:hanging="360"/>
      </w:pPr>
      <w:rPr>
        <w:rFonts w:ascii="Symbol" w:hAnsi="Symbol" w:hint="default"/>
      </w:rPr>
    </w:lvl>
    <w:lvl w:ilvl="1" w:tentative="1">
      <w:start w:val="1"/>
      <w:numFmt w:val="bullet"/>
      <w:lvlText w:val="o"/>
      <w:lvlJc w:val="left"/>
      <w:pPr>
        <w:tabs>
          <w:tab w:val="num" w:pos="1530"/>
        </w:tabs>
        <w:ind w:left="1530" w:hanging="360"/>
      </w:pPr>
      <w:rPr>
        <w:rFonts w:ascii="Courier New" w:hAnsi="Courier New" w:hint="default"/>
      </w:rPr>
    </w:lvl>
    <w:lvl w:ilvl="2" w:tentative="1">
      <w:start w:val="1"/>
      <w:numFmt w:val="bullet"/>
      <w:lvlText w:val=""/>
      <w:lvlJc w:val="left"/>
      <w:pPr>
        <w:tabs>
          <w:tab w:val="num" w:pos="2250"/>
        </w:tabs>
        <w:ind w:left="2250" w:hanging="360"/>
      </w:pPr>
      <w:rPr>
        <w:rFonts w:ascii="Wingdings" w:hAnsi="Wingdings" w:hint="default"/>
      </w:rPr>
    </w:lvl>
    <w:lvl w:ilvl="3" w:tentative="1">
      <w:start w:val="1"/>
      <w:numFmt w:val="bullet"/>
      <w:lvlText w:val=""/>
      <w:lvlJc w:val="left"/>
      <w:pPr>
        <w:tabs>
          <w:tab w:val="num" w:pos="2970"/>
        </w:tabs>
        <w:ind w:left="2970" w:hanging="360"/>
      </w:pPr>
      <w:rPr>
        <w:rFonts w:ascii="Symbol" w:hAnsi="Symbol" w:hint="default"/>
      </w:rPr>
    </w:lvl>
    <w:lvl w:ilvl="4" w:tentative="1">
      <w:start w:val="1"/>
      <w:numFmt w:val="bullet"/>
      <w:lvlText w:val="o"/>
      <w:lvlJc w:val="left"/>
      <w:pPr>
        <w:tabs>
          <w:tab w:val="num" w:pos="3690"/>
        </w:tabs>
        <w:ind w:left="3690" w:hanging="360"/>
      </w:pPr>
      <w:rPr>
        <w:rFonts w:ascii="Courier New" w:hAnsi="Courier New" w:hint="default"/>
      </w:rPr>
    </w:lvl>
    <w:lvl w:ilvl="5" w:tentative="1">
      <w:start w:val="1"/>
      <w:numFmt w:val="bullet"/>
      <w:lvlText w:val=""/>
      <w:lvlJc w:val="left"/>
      <w:pPr>
        <w:tabs>
          <w:tab w:val="num" w:pos="4410"/>
        </w:tabs>
        <w:ind w:left="4410" w:hanging="360"/>
      </w:pPr>
      <w:rPr>
        <w:rFonts w:ascii="Wingdings" w:hAnsi="Wingdings" w:hint="default"/>
      </w:rPr>
    </w:lvl>
    <w:lvl w:ilvl="6" w:tentative="1">
      <w:start w:val="1"/>
      <w:numFmt w:val="bullet"/>
      <w:lvlText w:val=""/>
      <w:lvlJc w:val="left"/>
      <w:pPr>
        <w:tabs>
          <w:tab w:val="num" w:pos="5130"/>
        </w:tabs>
        <w:ind w:left="5130" w:hanging="360"/>
      </w:pPr>
      <w:rPr>
        <w:rFonts w:ascii="Symbol" w:hAnsi="Symbol" w:hint="default"/>
      </w:rPr>
    </w:lvl>
    <w:lvl w:ilvl="7" w:tentative="1">
      <w:start w:val="1"/>
      <w:numFmt w:val="bullet"/>
      <w:lvlText w:val="o"/>
      <w:lvlJc w:val="left"/>
      <w:pPr>
        <w:tabs>
          <w:tab w:val="num" w:pos="5850"/>
        </w:tabs>
        <w:ind w:left="5850" w:hanging="360"/>
      </w:pPr>
      <w:rPr>
        <w:rFonts w:ascii="Courier New" w:hAnsi="Courier New" w:hint="default"/>
      </w:rPr>
    </w:lvl>
    <w:lvl w:ilvl="8" w:tentative="1">
      <w:start w:val="1"/>
      <w:numFmt w:val="bullet"/>
      <w:lvlText w:val=""/>
      <w:lvlJc w:val="left"/>
      <w:pPr>
        <w:tabs>
          <w:tab w:val="num" w:pos="6570"/>
        </w:tabs>
        <w:ind w:left="6570" w:hanging="360"/>
      </w:pPr>
      <w:rPr>
        <w:rFonts w:ascii="Wingdings" w:hAnsi="Wingdings" w:hint="default"/>
      </w:rPr>
    </w:lvl>
  </w:abstractNum>
  <w:abstractNum w:abstractNumId="9">
    <w:nsid w:val="3C76418C"/>
    <w:multiLevelType w:val="hybridMultilevel"/>
    <w:tmpl w:val="9934DE1E"/>
    <w:lvl w:ilvl="0">
      <w:start w:val="1"/>
      <w:numFmt w:val="decimal"/>
      <w:lvlText w:val="%1."/>
      <w:lvlJc w:val="left"/>
      <w:pPr>
        <w:tabs>
          <w:tab w:val="num" w:pos="1440"/>
        </w:tabs>
        <w:ind w:left="144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43EF6430"/>
    <w:multiLevelType w:val="hybridMultilevel"/>
    <w:tmpl w:val="59F45C6C"/>
    <w:lvl w:ilvl="0">
      <w:start w:val="1"/>
      <w:numFmt w:val="decimal"/>
      <w:lvlText w:val="%1."/>
      <w:lvlJc w:val="righ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4540732B"/>
    <w:multiLevelType w:val="multilevel"/>
    <w:tmpl w:val="99CCC9BC"/>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4C6D2B37"/>
    <w:multiLevelType w:val="multilevel"/>
    <w:tmpl w:val="00270409"/>
    <w:lvl w:ilvl="0">
      <w:start w:val="1"/>
      <w:numFmt w:val="upperRoman"/>
      <w:lvlText w:val="%1."/>
      <w:lvlJc w:val="left"/>
      <w:pPr>
        <w:tabs>
          <w:tab w:val="num" w:pos="360"/>
        </w:tabs>
        <w:ind w:left="0" w:firstLine="0"/>
      </w:pPr>
    </w:lvl>
    <w:lvl w:ilvl="1">
      <w:start w:val="1"/>
      <w:numFmt w:val="upperLetter"/>
      <w:lvlText w:val="%2."/>
      <w:lvlJc w:val="left"/>
      <w:pPr>
        <w:tabs>
          <w:tab w:val="num" w:pos="360"/>
        </w:tabs>
        <w:ind w:left="360" w:hanging="36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53EB33A1"/>
    <w:multiLevelType w:val="multilevel"/>
    <w:tmpl w:val="11C8916E"/>
    <w:lvl w:ilvl="0">
      <w:start w:val="1"/>
      <w:numFmt w:val="decimal"/>
      <w:lvlText w:val="%1."/>
      <w:lvlJc w:val="left"/>
      <w:pPr>
        <w:tabs>
          <w:tab w:val="num" w:pos="2160"/>
        </w:tabs>
        <w:ind w:left="2160" w:hanging="360"/>
      </w:pPr>
    </w:lvl>
    <w:lvl w:ilvl="1">
      <w:start w:val="6"/>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4">
    <w:nsid w:val="54A91348"/>
    <w:multiLevelType w:val="multilevel"/>
    <w:tmpl w:val="9CC243C6"/>
    <w:lvl w:ilvl="0">
      <w:start w:val="1"/>
      <w:numFmt w:val="decimal"/>
      <w:lvlText w:val="%1."/>
      <w:lvlJc w:val="righ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A983C97"/>
    <w:multiLevelType w:val="multilevel"/>
    <w:tmpl w:val="9CC243C6"/>
    <w:lvl w:ilvl="0">
      <w:start w:val="1"/>
      <w:numFmt w:val="decimal"/>
      <w:lvlText w:val="%1."/>
      <w:lvlJc w:val="righ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A9D77E8"/>
    <w:multiLevelType w:val="hybridMultilevel"/>
    <w:tmpl w:val="A5402896"/>
    <w:lvl w:ilvl="0">
      <w:start w:val="5"/>
      <w:numFmt w:val="decimal"/>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nsid w:val="5B702EB7"/>
    <w:multiLevelType w:val="hybridMultilevel"/>
    <w:tmpl w:val="DE8E801C"/>
    <w:lvl w:ilvl="0">
      <w:start w:val="5"/>
      <w:numFmt w:val="decimal"/>
      <w:lvlText w:val="%1."/>
      <w:lvlJc w:val="righ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4B36FE7"/>
    <w:multiLevelType w:val="multilevel"/>
    <w:tmpl w:val="5CEAD0B2"/>
    <w:lvl w:ilvl="0">
      <w:start w:val="12"/>
      <w:numFmt w:val="decimal"/>
      <w:lvlText w:val="%1."/>
      <w:legacy w:legacy="1" w:legacySpace="120" w:legacyIndent="540"/>
      <w:lvlJc w:val="left"/>
      <w:pPr>
        <w:ind w:left="540" w:hanging="540"/>
      </w:pPr>
    </w:lvl>
    <w:lvl w:ilvl="1">
      <w:start w:val="1"/>
      <w:numFmt w:val="lowerLetter"/>
      <w:lvlText w:val="%2."/>
      <w:legacy w:legacy="1" w:legacySpace="120" w:legacyIndent="360"/>
      <w:lvlJc w:val="left"/>
      <w:pPr>
        <w:ind w:left="900" w:hanging="360"/>
      </w:pPr>
    </w:lvl>
    <w:lvl w:ilvl="2">
      <w:start w:val="1"/>
      <w:numFmt w:val="lowerRoman"/>
      <w:lvlText w:val="%3."/>
      <w:legacy w:legacy="1" w:legacySpace="120" w:legacyIndent="180"/>
      <w:lvlJc w:val="left"/>
      <w:pPr>
        <w:ind w:left="1080" w:hanging="180"/>
      </w:pPr>
    </w:lvl>
    <w:lvl w:ilvl="3">
      <w:start w:val="1"/>
      <w:numFmt w:val="decimal"/>
      <w:lvlText w:val="%4."/>
      <w:legacy w:legacy="1" w:legacySpace="120" w:legacyIndent="360"/>
      <w:lvlJc w:val="left"/>
      <w:pPr>
        <w:ind w:left="1440" w:hanging="360"/>
      </w:p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19">
    <w:nsid w:val="69024EE1"/>
    <w:multiLevelType w:val="multilevel"/>
    <w:tmpl w:val="9CC243C6"/>
    <w:lvl w:ilvl="0">
      <w:start w:val="1"/>
      <w:numFmt w:val="decimal"/>
      <w:lvlText w:val="%1."/>
      <w:lvlJc w:val="righ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B224977"/>
    <w:multiLevelType w:val="hybridMultilevel"/>
    <w:tmpl w:val="189A1132"/>
    <w:lvl w:ilvl="0">
      <w:start w:val="1"/>
      <w:numFmt w:val="bullet"/>
      <w:lvlText w:val=""/>
      <w:lvlJc w:val="left"/>
      <w:pPr>
        <w:tabs>
          <w:tab w:val="num" w:pos="2880"/>
        </w:tabs>
        <w:ind w:left="2880" w:hanging="360"/>
      </w:pPr>
      <w:rPr>
        <w:rFonts w:ascii="Symbol" w:hAnsi="Symbol" w:hint="default"/>
      </w:rPr>
    </w:lvl>
    <w:lvl w:ilvl="1">
      <w:start w:val="1"/>
      <w:numFmt w:val="bullet"/>
      <w:lvlText w:val=""/>
      <w:lvlJc w:val="left"/>
      <w:pPr>
        <w:tabs>
          <w:tab w:val="num" w:pos="2520"/>
        </w:tabs>
        <w:ind w:left="2520" w:hanging="360"/>
      </w:pPr>
      <w:rPr>
        <w:rFonts w:ascii="Symbol" w:hAnsi="Symbol" w:hint="default"/>
      </w:rPr>
    </w:lvl>
    <w:lvl w:ilvl="2">
      <w:start w:val="1"/>
      <w:numFmt w:val="bullet"/>
      <w:lvlText w:val=""/>
      <w:lvlJc w:val="left"/>
      <w:pPr>
        <w:tabs>
          <w:tab w:val="num" w:pos="3240"/>
        </w:tabs>
        <w:ind w:left="3240" w:hanging="360"/>
      </w:pPr>
      <w:rPr>
        <w:rFonts w:ascii="Wingdings" w:hAnsi="Wingdings" w:hint="default"/>
      </w:rPr>
    </w:lvl>
    <w:lvl w:ilvl="3" w:tentative="1">
      <w:start w:val="1"/>
      <w:numFmt w:val="bullet"/>
      <w:lvlText w:val=""/>
      <w:lvlJc w:val="left"/>
      <w:pPr>
        <w:tabs>
          <w:tab w:val="num" w:pos="3960"/>
        </w:tabs>
        <w:ind w:left="3960" w:hanging="360"/>
      </w:pPr>
      <w:rPr>
        <w:rFonts w:ascii="Symbol" w:hAnsi="Symbol" w:hint="default"/>
      </w:rPr>
    </w:lvl>
    <w:lvl w:ilvl="4" w:tentative="1">
      <w:start w:val="1"/>
      <w:numFmt w:val="bullet"/>
      <w:lvlText w:val="o"/>
      <w:lvlJc w:val="left"/>
      <w:pPr>
        <w:tabs>
          <w:tab w:val="num" w:pos="4680"/>
        </w:tabs>
        <w:ind w:left="4680" w:hanging="360"/>
      </w:pPr>
      <w:rPr>
        <w:rFonts w:ascii="Courier New" w:hAnsi="Courier New" w:cs="Symbol" w:hint="default"/>
      </w:rPr>
    </w:lvl>
    <w:lvl w:ilvl="5" w:tentative="1">
      <w:start w:val="1"/>
      <w:numFmt w:val="bullet"/>
      <w:lvlText w:val=""/>
      <w:lvlJc w:val="left"/>
      <w:pPr>
        <w:tabs>
          <w:tab w:val="num" w:pos="5400"/>
        </w:tabs>
        <w:ind w:left="5400" w:hanging="360"/>
      </w:pPr>
      <w:rPr>
        <w:rFonts w:ascii="Wingdings" w:hAnsi="Wingdings" w:hint="default"/>
      </w:rPr>
    </w:lvl>
    <w:lvl w:ilvl="6" w:tentative="1">
      <w:start w:val="1"/>
      <w:numFmt w:val="bullet"/>
      <w:lvlText w:val=""/>
      <w:lvlJc w:val="left"/>
      <w:pPr>
        <w:tabs>
          <w:tab w:val="num" w:pos="6120"/>
        </w:tabs>
        <w:ind w:left="6120" w:hanging="360"/>
      </w:pPr>
      <w:rPr>
        <w:rFonts w:ascii="Symbol" w:hAnsi="Symbol" w:hint="default"/>
      </w:rPr>
    </w:lvl>
    <w:lvl w:ilvl="7" w:tentative="1">
      <w:start w:val="1"/>
      <w:numFmt w:val="bullet"/>
      <w:lvlText w:val="o"/>
      <w:lvlJc w:val="left"/>
      <w:pPr>
        <w:tabs>
          <w:tab w:val="num" w:pos="6840"/>
        </w:tabs>
        <w:ind w:left="6840" w:hanging="360"/>
      </w:pPr>
      <w:rPr>
        <w:rFonts w:ascii="Courier New" w:hAnsi="Courier New" w:cs="Symbol" w:hint="default"/>
      </w:rPr>
    </w:lvl>
    <w:lvl w:ilvl="8" w:tentative="1">
      <w:start w:val="1"/>
      <w:numFmt w:val="bullet"/>
      <w:lvlText w:val=""/>
      <w:lvlJc w:val="left"/>
      <w:pPr>
        <w:tabs>
          <w:tab w:val="num" w:pos="7560"/>
        </w:tabs>
        <w:ind w:left="7560" w:hanging="360"/>
      </w:pPr>
      <w:rPr>
        <w:rFonts w:ascii="Wingdings" w:hAnsi="Wingdings" w:hint="default"/>
      </w:rPr>
    </w:lvl>
  </w:abstractNum>
  <w:abstractNum w:abstractNumId="21">
    <w:nsid w:val="6D651B0A"/>
    <w:multiLevelType w:val="hybridMultilevel"/>
    <w:tmpl w:val="F54AE178"/>
    <w:lvl w:ilvl="0">
      <w:start w:val="1"/>
      <w:numFmt w:val="bullet"/>
      <w:lvlText w:val=""/>
      <w:lvlJc w:val="left"/>
      <w:pPr>
        <w:tabs>
          <w:tab w:val="num" w:pos="810"/>
        </w:tabs>
        <w:ind w:left="810" w:hanging="360"/>
      </w:pPr>
      <w:rPr>
        <w:rFonts w:ascii="Symbol" w:hAnsi="Symbol" w:hint="default"/>
      </w:rPr>
    </w:lvl>
    <w:lvl w:ilvl="1" w:tentative="1">
      <w:start w:val="1"/>
      <w:numFmt w:val="bullet"/>
      <w:lvlText w:val="o"/>
      <w:lvlJc w:val="left"/>
      <w:pPr>
        <w:tabs>
          <w:tab w:val="num" w:pos="1530"/>
        </w:tabs>
        <w:ind w:left="1530" w:hanging="360"/>
      </w:pPr>
      <w:rPr>
        <w:rFonts w:ascii="Courier New" w:hAnsi="Courier New" w:hint="default"/>
      </w:rPr>
    </w:lvl>
    <w:lvl w:ilvl="2" w:tentative="1">
      <w:start w:val="1"/>
      <w:numFmt w:val="bullet"/>
      <w:lvlText w:val=""/>
      <w:lvlJc w:val="left"/>
      <w:pPr>
        <w:tabs>
          <w:tab w:val="num" w:pos="2250"/>
        </w:tabs>
        <w:ind w:left="2250" w:hanging="360"/>
      </w:pPr>
      <w:rPr>
        <w:rFonts w:ascii="Wingdings" w:hAnsi="Wingdings" w:hint="default"/>
      </w:rPr>
    </w:lvl>
    <w:lvl w:ilvl="3" w:tentative="1">
      <w:start w:val="1"/>
      <w:numFmt w:val="bullet"/>
      <w:lvlText w:val=""/>
      <w:lvlJc w:val="left"/>
      <w:pPr>
        <w:tabs>
          <w:tab w:val="num" w:pos="2970"/>
        </w:tabs>
        <w:ind w:left="2970" w:hanging="360"/>
      </w:pPr>
      <w:rPr>
        <w:rFonts w:ascii="Symbol" w:hAnsi="Symbol" w:hint="default"/>
      </w:rPr>
    </w:lvl>
    <w:lvl w:ilvl="4" w:tentative="1">
      <w:start w:val="1"/>
      <w:numFmt w:val="bullet"/>
      <w:lvlText w:val="o"/>
      <w:lvlJc w:val="left"/>
      <w:pPr>
        <w:tabs>
          <w:tab w:val="num" w:pos="3690"/>
        </w:tabs>
        <w:ind w:left="3690" w:hanging="360"/>
      </w:pPr>
      <w:rPr>
        <w:rFonts w:ascii="Courier New" w:hAnsi="Courier New" w:hint="default"/>
      </w:rPr>
    </w:lvl>
    <w:lvl w:ilvl="5" w:tentative="1">
      <w:start w:val="1"/>
      <w:numFmt w:val="bullet"/>
      <w:lvlText w:val=""/>
      <w:lvlJc w:val="left"/>
      <w:pPr>
        <w:tabs>
          <w:tab w:val="num" w:pos="4410"/>
        </w:tabs>
        <w:ind w:left="4410" w:hanging="360"/>
      </w:pPr>
      <w:rPr>
        <w:rFonts w:ascii="Wingdings" w:hAnsi="Wingdings" w:hint="default"/>
      </w:rPr>
    </w:lvl>
    <w:lvl w:ilvl="6" w:tentative="1">
      <w:start w:val="1"/>
      <w:numFmt w:val="bullet"/>
      <w:lvlText w:val=""/>
      <w:lvlJc w:val="left"/>
      <w:pPr>
        <w:tabs>
          <w:tab w:val="num" w:pos="5130"/>
        </w:tabs>
        <w:ind w:left="5130" w:hanging="360"/>
      </w:pPr>
      <w:rPr>
        <w:rFonts w:ascii="Symbol" w:hAnsi="Symbol" w:hint="default"/>
      </w:rPr>
    </w:lvl>
    <w:lvl w:ilvl="7" w:tentative="1">
      <w:start w:val="1"/>
      <w:numFmt w:val="bullet"/>
      <w:lvlText w:val="o"/>
      <w:lvlJc w:val="left"/>
      <w:pPr>
        <w:tabs>
          <w:tab w:val="num" w:pos="5850"/>
        </w:tabs>
        <w:ind w:left="5850" w:hanging="360"/>
      </w:pPr>
      <w:rPr>
        <w:rFonts w:ascii="Courier New" w:hAnsi="Courier New" w:hint="default"/>
      </w:rPr>
    </w:lvl>
    <w:lvl w:ilvl="8" w:tentative="1">
      <w:start w:val="1"/>
      <w:numFmt w:val="bullet"/>
      <w:lvlText w:val=""/>
      <w:lvlJc w:val="left"/>
      <w:pPr>
        <w:tabs>
          <w:tab w:val="num" w:pos="6570"/>
        </w:tabs>
        <w:ind w:left="6570" w:hanging="360"/>
      </w:pPr>
      <w:rPr>
        <w:rFonts w:ascii="Wingdings" w:hAnsi="Wingdings" w:hint="default"/>
      </w:rPr>
    </w:lvl>
  </w:abstractNum>
  <w:abstractNum w:abstractNumId="22">
    <w:nsid w:val="72F56B67"/>
    <w:multiLevelType w:val="multilevel"/>
    <w:tmpl w:val="DE8E801C"/>
    <w:lvl w:ilvl="0">
      <w:start w:val="5"/>
      <w:numFmt w:val="decimal"/>
      <w:lvlText w:val="%1."/>
      <w:lvlJc w:val="righ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73892BA7"/>
    <w:multiLevelType w:val="hybridMultilevel"/>
    <w:tmpl w:val="C10C913C"/>
    <w:lvl w:ilvl="0">
      <w:start w:val="1"/>
      <w:numFmt w:val="bullet"/>
      <w:lvlText w:val=""/>
      <w:lvlJc w:val="left"/>
      <w:pPr>
        <w:tabs>
          <w:tab w:val="num" w:pos="2880"/>
        </w:tabs>
        <w:ind w:left="2880" w:hanging="360"/>
      </w:pPr>
      <w:rPr>
        <w:rFonts w:ascii="Symbol" w:hAnsi="Symbol" w:hint="default"/>
      </w:rPr>
    </w:lvl>
    <w:lvl w:ilvl="1">
      <w:start w:val="1"/>
      <w:numFmt w:val="bullet"/>
      <w:lvlText w:val=""/>
      <w:lvlJc w:val="left"/>
      <w:pPr>
        <w:tabs>
          <w:tab w:val="num" w:pos="2520"/>
        </w:tabs>
        <w:ind w:left="2520" w:hanging="360"/>
      </w:pPr>
      <w:rPr>
        <w:rFonts w:ascii="Symbol" w:hAnsi="Symbol" w:hint="default"/>
      </w:rPr>
    </w:lvl>
    <w:lvl w:ilvl="2" w:tentative="1">
      <w:start w:val="1"/>
      <w:numFmt w:val="bullet"/>
      <w:lvlText w:val=""/>
      <w:lvlJc w:val="left"/>
      <w:pPr>
        <w:tabs>
          <w:tab w:val="num" w:pos="3240"/>
        </w:tabs>
        <w:ind w:left="3240" w:hanging="360"/>
      </w:pPr>
      <w:rPr>
        <w:rFonts w:ascii="Wingdings" w:hAnsi="Wingdings" w:hint="default"/>
      </w:rPr>
    </w:lvl>
    <w:lvl w:ilvl="3" w:tentative="1">
      <w:start w:val="1"/>
      <w:numFmt w:val="bullet"/>
      <w:lvlText w:val=""/>
      <w:lvlJc w:val="left"/>
      <w:pPr>
        <w:tabs>
          <w:tab w:val="num" w:pos="3960"/>
        </w:tabs>
        <w:ind w:left="3960" w:hanging="360"/>
      </w:pPr>
      <w:rPr>
        <w:rFonts w:ascii="Symbol" w:hAnsi="Symbol" w:hint="default"/>
      </w:rPr>
    </w:lvl>
    <w:lvl w:ilvl="4" w:tentative="1">
      <w:start w:val="1"/>
      <w:numFmt w:val="bullet"/>
      <w:lvlText w:val="o"/>
      <w:lvlJc w:val="left"/>
      <w:pPr>
        <w:tabs>
          <w:tab w:val="num" w:pos="4680"/>
        </w:tabs>
        <w:ind w:left="4680" w:hanging="360"/>
      </w:pPr>
      <w:rPr>
        <w:rFonts w:ascii="Courier New" w:hAnsi="Courier New" w:cs="Symbol" w:hint="default"/>
      </w:rPr>
    </w:lvl>
    <w:lvl w:ilvl="5" w:tentative="1">
      <w:start w:val="1"/>
      <w:numFmt w:val="bullet"/>
      <w:lvlText w:val=""/>
      <w:lvlJc w:val="left"/>
      <w:pPr>
        <w:tabs>
          <w:tab w:val="num" w:pos="5400"/>
        </w:tabs>
        <w:ind w:left="5400" w:hanging="360"/>
      </w:pPr>
      <w:rPr>
        <w:rFonts w:ascii="Wingdings" w:hAnsi="Wingdings" w:hint="default"/>
      </w:rPr>
    </w:lvl>
    <w:lvl w:ilvl="6" w:tentative="1">
      <w:start w:val="1"/>
      <w:numFmt w:val="bullet"/>
      <w:lvlText w:val=""/>
      <w:lvlJc w:val="left"/>
      <w:pPr>
        <w:tabs>
          <w:tab w:val="num" w:pos="6120"/>
        </w:tabs>
        <w:ind w:left="6120" w:hanging="360"/>
      </w:pPr>
      <w:rPr>
        <w:rFonts w:ascii="Symbol" w:hAnsi="Symbol" w:hint="default"/>
      </w:rPr>
    </w:lvl>
    <w:lvl w:ilvl="7" w:tentative="1">
      <w:start w:val="1"/>
      <w:numFmt w:val="bullet"/>
      <w:lvlText w:val="o"/>
      <w:lvlJc w:val="left"/>
      <w:pPr>
        <w:tabs>
          <w:tab w:val="num" w:pos="6840"/>
        </w:tabs>
        <w:ind w:left="6840" w:hanging="360"/>
      </w:pPr>
      <w:rPr>
        <w:rFonts w:ascii="Courier New" w:hAnsi="Courier New" w:cs="Symbol" w:hint="default"/>
      </w:rPr>
    </w:lvl>
    <w:lvl w:ilvl="8" w:tentative="1">
      <w:start w:val="1"/>
      <w:numFmt w:val="bullet"/>
      <w:lvlText w:val=""/>
      <w:lvlJc w:val="left"/>
      <w:pPr>
        <w:tabs>
          <w:tab w:val="num" w:pos="7560"/>
        </w:tabs>
        <w:ind w:left="7560" w:hanging="360"/>
      </w:pPr>
      <w:rPr>
        <w:rFonts w:ascii="Wingdings" w:hAnsi="Wingdings" w:hint="default"/>
      </w:rPr>
    </w:lvl>
  </w:abstractNum>
  <w:abstractNum w:abstractNumId="24">
    <w:nsid w:val="78BE5974"/>
    <w:multiLevelType w:val="hybridMultilevel"/>
    <w:tmpl w:val="0874CAFC"/>
    <w:lvl w:ilvl="0">
      <w:start w:val="1"/>
      <w:numFmt w:val="bullet"/>
      <w:lvlText w:val=""/>
      <w:lvlJc w:val="left"/>
      <w:pPr>
        <w:tabs>
          <w:tab w:val="num" w:pos="810"/>
        </w:tabs>
        <w:ind w:left="810" w:hanging="360"/>
      </w:pPr>
      <w:rPr>
        <w:rFonts w:ascii="Symbol" w:hAnsi="Symbol" w:hint="default"/>
      </w:rPr>
    </w:lvl>
    <w:lvl w:ilvl="1" w:tentative="1">
      <w:start w:val="1"/>
      <w:numFmt w:val="bullet"/>
      <w:lvlText w:val="o"/>
      <w:lvlJc w:val="left"/>
      <w:pPr>
        <w:tabs>
          <w:tab w:val="num" w:pos="1530"/>
        </w:tabs>
        <w:ind w:left="1530" w:hanging="360"/>
      </w:pPr>
      <w:rPr>
        <w:rFonts w:ascii="Courier New" w:hAnsi="Courier New" w:hint="default"/>
      </w:rPr>
    </w:lvl>
    <w:lvl w:ilvl="2" w:tentative="1">
      <w:start w:val="1"/>
      <w:numFmt w:val="bullet"/>
      <w:lvlText w:val=""/>
      <w:lvlJc w:val="left"/>
      <w:pPr>
        <w:tabs>
          <w:tab w:val="num" w:pos="2250"/>
        </w:tabs>
        <w:ind w:left="2250" w:hanging="360"/>
      </w:pPr>
      <w:rPr>
        <w:rFonts w:ascii="Wingdings" w:hAnsi="Wingdings" w:hint="default"/>
      </w:rPr>
    </w:lvl>
    <w:lvl w:ilvl="3" w:tentative="1">
      <w:start w:val="1"/>
      <w:numFmt w:val="bullet"/>
      <w:lvlText w:val=""/>
      <w:lvlJc w:val="left"/>
      <w:pPr>
        <w:tabs>
          <w:tab w:val="num" w:pos="2970"/>
        </w:tabs>
        <w:ind w:left="2970" w:hanging="360"/>
      </w:pPr>
      <w:rPr>
        <w:rFonts w:ascii="Symbol" w:hAnsi="Symbol" w:hint="default"/>
      </w:rPr>
    </w:lvl>
    <w:lvl w:ilvl="4" w:tentative="1">
      <w:start w:val="1"/>
      <w:numFmt w:val="bullet"/>
      <w:lvlText w:val="o"/>
      <w:lvlJc w:val="left"/>
      <w:pPr>
        <w:tabs>
          <w:tab w:val="num" w:pos="3690"/>
        </w:tabs>
        <w:ind w:left="3690" w:hanging="360"/>
      </w:pPr>
      <w:rPr>
        <w:rFonts w:ascii="Courier New" w:hAnsi="Courier New" w:hint="default"/>
      </w:rPr>
    </w:lvl>
    <w:lvl w:ilvl="5" w:tentative="1">
      <w:start w:val="1"/>
      <w:numFmt w:val="bullet"/>
      <w:lvlText w:val=""/>
      <w:lvlJc w:val="left"/>
      <w:pPr>
        <w:tabs>
          <w:tab w:val="num" w:pos="4410"/>
        </w:tabs>
        <w:ind w:left="4410" w:hanging="360"/>
      </w:pPr>
      <w:rPr>
        <w:rFonts w:ascii="Wingdings" w:hAnsi="Wingdings" w:hint="default"/>
      </w:rPr>
    </w:lvl>
    <w:lvl w:ilvl="6" w:tentative="1">
      <w:start w:val="1"/>
      <w:numFmt w:val="bullet"/>
      <w:lvlText w:val=""/>
      <w:lvlJc w:val="left"/>
      <w:pPr>
        <w:tabs>
          <w:tab w:val="num" w:pos="5130"/>
        </w:tabs>
        <w:ind w:left="5130" w:hanging="360"/>
      </w:pPr>
      <w:rPr>
        <w:rFonts w:ascii="Symbol" w:hAnsi="Symbol" w:hint="default"/>
      </w:rPr>
    </w:lvl>
    <w:lvl w:ilvl="7" w:tentative="1">
      <w:start w:val="1"/>
      <w:numFmt w:val="bullet"/>
      <w:lvlText w:val="o"/>
      <w:lvlJc w:val="left"/>
      <w:pPr>
        <w:tabs>
          <w:tab w:val="num" w:pos="5850"/>
        </w:tabs>
        <w:ind w:left="5850" w:hanging="360"/>
      </w:pPr>
      <w:rPr>
        <w:rFonts w:ascii="Courier New" w:hAnsi="Courier New" w:hint="default"/>
      </w:rPr>
    </w:lvl>
    <w:lvl w:ilvl="8" w:tentative="1">
      <w:start w:val="1"/>
      <w:numFmt w:val="bullet"/>
      <w:lvlText w:val=""/>
      <w:lvlJc w:val="left"/>
      <w:pPr>
        <w:tabs>
          <w:tab w:val="num" w:pos="6570"/>
        </w:tabs>
        <w:ind w:left="6570" w:hanging="360"/>
      </w:pPr>
      <w:rPr>
        <w:rFonts w:ascii="Wingdings" w:hAnsi="Wingdings" w:hint="default"/>
      </w:rPr>
    </w:lvl>
  </w:abstractNum>
  <w:abstractNum w:abstractNumId="25">
    <w:nsid w:val="79630FA5"/>
    <w:multiLevelType w:val="hybridMultilevel"/>
    <w:tmpl w:val="D39CA0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7BE13F4D"/>
    <w:multiLevelType w:val="multilevel"/>
    <w:tmpl w:val="5CEAD0B2"/>
    <w:lvl w:ilvl="0">
      <w:start w:val="12"/>
      <w:numFmt w:val="decimal"/>
      <w:lvlText w:val="%1."/>
      <w:legacy w:legacy="1" w:legacySpace="120" w:legacyIndent="540"/>
      <w:lvlJc w:val="left"/>
      <w:pPr>
        <w:ind w:left="540" w:hanging="540"/>
      </w:pPr>
    </w:lvl>
    <w:lvl w:ilvl="1">
      <w:start w:val="1"/>
      <w:numFmt w:val="lowerLetter"/>
      <w:lvlText w:val="%2."/>
      <w:legacy w:legacy="1" w:legacySpace="120" w:legacyIndent="360"/>
      <w:lvlJc w:val="left"/>
      <w:pPr>
        <w:ind w:left="900" w:hanging="360"/>
      </w:pPr>
    </w:lvl>
    <w:lvl w:ilvl="2">
      <w:start w:val="1"/>
      <w:numFmt w:val="lowerRoman"/>
      <w:lvlText w:val="%3."/>
      <w:legacy w:legacy="1" w:legacySpace="120" w:legacyIndent="180"/>
      <w:lvlJc w:val="left"/>
      <w:pPr>
        <w:ind w:left="1080" w:hanging="180"/>
      </w:pPr>
    </w:lvl>
    <w:lvl w:ilvl="3">
      <w:start w:val="1"/>
      <w:numFmt w:val="decimal"/>
      <w:lvlText w:val="%4."/>
      <w:legacy w:legacy="1" w:legacySpace="120" w:legacyIndent="360"/>
      <w:lvlJc w:val="left"/>
      <w:pPr>
        <w:ind w:left="1440" w:hanging="360"/>
      </w:p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7">
    <w:nsid w:val="7F0A7F1E"/>
    <w:multiLevelType w:val="hybridMultilevel"/>
    <w:tmpl w:val="D112491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7"/>
  </w:num>
  <w:num w:numId="3">
    <w:abstractNumId w:val="25"/>
  </w:num>
  <w:num w:numId="4">
    <w:abstractNumId w:val="1"/>
  </w:num>
  <w:num w:numId="5">
    <w:abstractNumId w:val="7"/>
  </w:num>
  <w:num w:numId="6">
    <w:abstractNumId w:val="16"/>
  </w:num>
  <w:num w:numId="7">
    <w:abstractNumId w:val="3"/>
  </w:num>
  <w:num w:numId="8">
    <w:abstractNumId w:val="6"/>
  </w:num>
  <w:num w:numId="9">
    <w:abstractNumId w:val="9"/>
  </w:num>
  <w:num w:numId="10">
    <w:abstractNumId w:val="23"/>
  </w:num>
  <w:num w:numId="11">
    <w:abstractNumId w:val="20"/>
  </w:num>
  <w:num w:numId="12">
    <w:abstractNumId w:val="2"/>
  </w:num>
  <w:num w:numId="13">
    <w:abstractNumId w:val="0"/>
    <w:lvlOverride w:ilvl="0">
      <w:lvl w:ilvl="0">
        <w:start w:val="1"/>
        <w:numFmt w:val="bullet"/>
        <w:lvlText w:val=""/>
        <w:legacy w:legacy="1" w:legacySpace="120" w:legacyIndent="360"/>
        <w:lvlJc w:val="left"/>
        <w:pPr>
          <w:ind w:left="810" w:hanging="360"/>
        </w:pPr>
        <w:rPr>
          <w:rFonts w:ascii="Symbol" w:hAnsi="Symbol" w:hint="default"/>
        </w:rPr>
      </w:lvl>
    </w:lvlOverride>
  </w:num>
  <w:num w:numId="14">
    <w:abstractNumId w:val="26"/>
  </w:num>
  <w:num w:numId="15">
    <w:abstractNumId w:val="18"/>
  </w:num>
  <w:num w:numId="16">
    <w:abstractNumId w:val="8"/>
  </w:num>
  <w:num w:numId="17">
    <w:abstractNumId w:val="24"/>
  </w:num>
  <w:num w:numId="18">
    <w:abstractNumId w:val="21"/>
  </w:num>
  <w:num w:numId="19">
    <w:abstractNumId w:val="5"/>
  </w:num>
  <w:num w:numId="20">
    <w:abstractNumId w:val="11"/>
  </w:num>
  <w:num w:numId="21">
    <w:abstractNumId w:val="12"/>
  </w:num>
  <w:num w:numId="22">
    <w:abstractNumId w:val="27"/>
  </w:num>
  <w:num w:numId="23">
    <w:abstractNumId w:val="4"/>
  </w:num>
  <w:num w:numId="24">
    <w:abstractNumId w:val="15"/>
  </w:num>
  <w:num w:numId="25">
    <w:abstractNumId w:val="14"/>
  </w:num>
  <w:num w:numId="26">
    <w:abstractNumId w:val="19"/>
  </w:num>
  <w:num w:numId="27">
    <w:abstractNumId w:val="22"/>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trackRevisions/>
  <w:defaultTabStop w:val="720"/>
  <w:evenAndOddHeaders/>
  <w:drawingGridHorizontalSpacing w:val="57"/>
  <w:displayVerticalDrawingGridEvery w:val="2"/>
  <w:noPunctuationKerning/>
  <w:characterSpacingControl w:val="doNotCompress"/>
  <w:footnotePr>
    <w:footnote w:id="-1"/>
    <w:footnote w:id="0"/>
  </w:footnotePr>
  <w:endnotePr>
    <w:endnote w:id="-1"/>
    <w:endnote w:id="0"/>
  </w:endnotePr>
  <w:compat/>
  <w:rsids>
    <w:rsidRoot w:val="002E5C48"/>
    <w:rsid w:val="000679AE"/>
    <w:rsid w:val="000B6E5F"/>
    <w:rsid w:val="001508A9"/>
    <w:rsid w:val="001D130E"/>
    <w:rsid w:val="001F496F"/>
    <w:rsid w:val="00224CD9"/>
    <w:rsid w:val="002E5C48"/>
    <w:rsid w:val="0035139D"/>
    <w:rsid w:val="00565948"/>
    <w:rsid w:val="005844DD"/>
    <w:rsid w:val="00584842"/>
    <w:rsid w:val="00675492"/>
    <w:rsid w:val="006C138A"/>
    <w:rsid w:val="007611B7"/>
    <w:rsid w:val="008B1074"/>
    <w:rsid w:val="00AB4D3B"/>
    <w:rsid w:val="00B170CC"/>
    <w:rsid w:val="00B878C8"/>
    <w:rsid w:val="00B95C7B"/>
    <w:rsid w:val="00C81EFC"/>
    <w:rsid w:val="00EA3E2F"/>
    <w:rsid w:val="00FD30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4"/>
    </w:rPr>
  </w:style>
  <w:style w:type="paragraph" w:styleId="Heading1">
    <w:name w:val="heading 1"/>
    <w:basedOn w:val="Normal"/>
    <w:next w:val="Normal"/>
    <w:qFormat/>
    <w:pPr>
      <w:keepNext/>
      <w:tabs>
        <w:tab w:val="left" w:pos="1170"/>
      </w:tabs>
      <w:ind w:left="1170" w:hanging="1080"/>
      <w:outlineLvl w:val="0"/>
    </w:pPr>
    <w:rPr>
      <w:b/>
    </w:rPr>
  </w:style>
  <w:style w:type="paragraph" w:styleId="Heading4">
    <w:name w:val="heading 4"/>
    <w:basedOn w:val="Normal"/>
    <w:next w:val="Normal"/>
    <w:qFormat/>
    <w:pPr>
      <w:keepNext/>
      <w:tabs>
        <w:tab w:val="left" w:pos="5400"/>
      </w:tabs>
      <w:spacing w:line="480" w:lineRule="atLeast"/>
      <w:outlineLvl w:val="3"/>
    </w:pPr>
    <w:rPr>
      <w:b/>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Hyperlink">
    <w:name w:val="Hyperlink"/>
    <w:basedOn w:val="DefaultParagraphFont"/>
    <w:semiHidden/>
    <w:rPr>
      <w:color w:val="0000FF"/>
      <w:u w:val="single"/>
    </w:rPr>
  </w:style>
  <w:style w:type="paragraph" w:styleId="BalloonText">
    <w:name w:val="Balloon Text"/>
    <w:basedOn w:val="Normal"/>
    <w:semiHidden/>
    <w:rPr>
      <w:rFonts w:ascii="Tahoma" w:hAnsi="Tahoma" w:cs="Courier New"/>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customStyle="1" w:styleId="1QA">
    <w:name w:val="1.Q&amp;A"/>
    <w:basedOn w:val="1Question"/>
    <w:pPr>
      <w:ind w:left="1080" w:hanging="1080"/>
    </w:pPr>
  </w:style>
  <w:style w:type="paragraph" w:customStyle="1" w:styleId="1Question">
    <w:name w:val="1.Question"/>
    <w:basedOn w:val="Normal"/>
    <w:pPr>
      <w:tabs>
        <w:tab w:val="left" w:pos="720"/>
      </w:tabs>
      <w:spacing w:before="120"/>
      <w:ind w:left="720" w:hanging="720"/>
    </w:pPr>
  </w:style>
  <w:style w:type="paragraph" w:customStyle="1" w:styleId="2Responses">
    <w:name w:val="2.Responses"/>
    <w:basedOn w:val="Normal"/>
    <w:pPr>
      <w:tabs>
        <w:tab w:val="left" w:pos="1083"/>
      </w:tabs>
      <w:ind w:left="1080" w:hanging="360"/>
    </w:pPr>
  </w:style>
  <w:style w:type="paragraph" w:customStyle="1" w:styleId="3Answers">
    <w:name w:val="3.Answers"/>
    <w:basedOn w:val="Normal"/>
    <w:pPr>
      <w:tabs>
        <w:tab w:val="left" w:pos="720"/>
      </w:tabs>
      <w:spacing w:line="360" w:lineRule="auto"/>
    </w:pPr>
  </w:style>
  <w:style w:type="paragraph" w:customStyle="1" w:styleId="2RomanResponse">
    <w:name w:val="2.RomanResponse"/>
    <w:basedOn w:val="Normal"/>
    <w:pPr>
      <w:tabs>
        <w:tab w:val="left" w:pos="1800"/>
      </w:tabs>
      <w:ind w:left="14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8E0D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10754</TotalTime>
  <Pages>28</Pages>
  <Words>7793</Words>
  <Characters>44424</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True / False</vt:lpstr>
    </vt:vector>
  </TitlesOfParts>
  <Company/>
  <LinksUpToDate>false</LinksUpToDate>
  <CharactersWithSpaces>52113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True / False</dc:title>
  <dc:subject/>
  <dc:creator>Rob Hurt</dc:creator>
  <cp:keywords/>
  <cp:lastModifiedBy>mbs242</cp:lastModifiedBy>
  <cp:revision>20</cp:revision>
  <cp:lastPrinted>2010-07-12T18:24:00Z</cp:lastPrinted>
  <dcterms:created xsi:type="dcterms:W3CDTF">2010-07-12T17:48:00Z</dcterms:created>
  <dcterms:modified xsi:type="dcterms:W3CDTF">2010-07-22T18:09:00Z</dcterms:modified>
</cp:coreProperties>
</file>