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C87619" w14:textId="77777777" w:rsidR="00751FFD" w:rsidRPr="006D20C4" w:rsidRDefault="00751FFD" w:rsidP="00615803">
      <w:pPr>
        <w:pStyle w:val="NormalWeb"/>
        <w:widowControl w:val="0"/>
        <w:spacing w:before="0" w:beforeAutospacing="0" w:after="0" w:afterAutospacing="0" w:line="360" w:lineRule="auto"/>
        <w:jc w:val="center"/>
        <w:rPr>
          <w:b/>
          <w:sz w:val="28"/>
          <w:szCs w:val="28"/>
          <w:u w:val="single"/>
          <w:lang w:val="en-US"/>
        </w:rPr>
      </w:pPr>
      <w:r w:rsidRPr="006D20C4">
        <w:rPr>
          <w:b/>
          <w:sz w:val="28"/>
          <w:szCs w:val="28"/>
          <w:u w:val="single"/>
          <w:lang w:val="en-US"/>
        </w:rPr>
        <w:t>COPYRIGHT PAGE:</w:t>
      </w:r>
    </w:p>
    <w:p w14:paraId="7D675F9D" w14:textId="77777777" w:rsidR="00751FFD" w:rsidRPr="006D20C4" w:rsidRDefault="00751FFD" w:rsidP="00615803">
      <w:pPr>
        <w:pStyle w:val="NormalWeb"/>
        <w:widowControl w:val="0"/>
        <w:spacing w:before="0" w:beforeAutospacing="0" w:after="0" w:afterAutospacing="0" w:line="360" w:lineRule="auto"/>
        <w:rPr>
          <w:sz w:val="22"/>
          <w:szCs w:val="22"/>
          <w:lang w:val="en-US"/>
        </w:rPr>
      </w:pPr>
    </w:p>
    <w:p w14:paraId="01CC15A1" w14:textId="77777777" w:rsidR="00751FFD" w:rsidRPr="006D20C4" w:rsidRDefault="00751FFD" w:rsidP="00615803">
      <w:pPr>
        <w:pStyle w:val="NormalWeb"/>
        <w:widowControl w:val="0"/>
        <w:spacing w:before="0" w:beforeAutospacing="0" w:after="0" w:afterAutospacing="0" w:line="360" w:lineRule="auto"/>
        <w:rPr>
          <w:sz w:val="22"/>
          <w:szCs w:val="22"/>
          <w:lang w:val="en-US"/>
        </w:rPr>
      </w:pPr>
      <w:r w:rsidRPr="006D20C4">
        <w:rPr>
          <w:sz w:val="22"/>
          <w:szCs w:val="22"/>
          <w:lang w:val="en-US"/>
        </w:rPr>
        <w:t>Published by:</w:t>
      </w:r>
    </w:p>
    <w:p w14:paraId="0D668441" w14:textId="77777777" w:rsidR="00751FFD" w:rsidRPr="006D20C4" w:rsidRDefault="00751FFD" w:rsidP="00615803">
      <w:pPr>
        <w:pStyle w:val="NormalWeb"/>
        <w:widowControl w:val="0"/>
        <w:spacing w:before="0" w:beforeAutospacing="0" w:after="0" w:afterAutospacing="0" w:line="360" w:lineRule="auto"/>
        <w:rPr>
          <w:sz w:val="22"/>
          <w:szCs w:val="22"/>
          <w:lang w:val="en-US"/>
        </w:rPr>
      </w:pPr>
      <w:proofErr w:type="spellStart"/>
      <w:r w:rsidRPr="006D20C4">
        <w:rPr>
          <w:sz w:val="22"/>
          <w:szCs w:val="22"/>
          <w:lang w:val="en-US"/>
        </w:rPr>
        <w:t>Flat</w:t>
      </w:r>
      <w:del w:id="0" w:author="Sarah Blair" w:date="2017-06-16T16:03:00Z">
        <w:r w:rsidRPr="006D20C4" w:rsidDel="00013F9F">
          <w:rPr>
            <w:sz w:val="22"/>
            <w:szCs w:val="22"/>
            <w:lang w:val="en-US"/>
          </w:rPr>
          <w:delText xml:space="preserve"> </w:delText>
        </w:r>
      </w:del>
      <w:r w:rsidRPr="006D20C4">
        <w:rPr>
          <w:sz w:val="22"/>
          <w:szCs w:val="22"/>
          <w:lang w:val="en-US"/>
        </w:rPr>
        <w:t>World</w:t>
      </w:r>
      <w:proofErr w:type="spellEnd"/>
      <w:r w:rsidRPr="006D20C4">
        <w:rPr>
          <w:sz w:val="22"/>
          <w:szCs w:val="22"/>
          <w:lang w:val="en-US"/>
        </w:rPr>
        <w:t xml:space="preserve"> </w:t>
      </w:r>
      <w:del w:id="1" w:author="Sarah Blair" w:date="2017-06-16T16:03:00Z">
        <w:r w:rsidRPr="006D20C4" w:rsidDel="00013F9F">
          <w:rPr>
            <w:sz w:val="22"/>
            <w:szCs w:val="22"/>
            <w:lang w:val="en-US"/>
          </w:rPr>
          <w:delText>Knowledge, Inc.</w:delText>
        </w:r>
      </w:del>
    </w:p>
    <w:p w14:paraId="30EC5F06" w14:textId="77777777" w:rsidR="00751FFD" w:rsidRPr="006D20C4" w:rsidRDefault="00751FFD" w:rsidP="00615803">
      <w:pPr>
        <w:pStyle w:val="NormalWeb"/>
        <w:widowControl w:val="0"/>
        <w:spacing w:before="0" w:beforeAutospacing="0" w:after="0" w:afterAutospacing="0" w:line="360" w:lineRule="auto"/>
        <w:rPr>
          <w:sz w:val="22"/>
          <w:szCs w:val="22"/>
          <w:lang w:val="en-US"/>
        </w:rPr>
      </w:pPr>
      <w:del w:id="2" w:author="Sarah Blair" w:date="2017-06-16T16:04:00Z">
        <w:r w:rsidRPr="006D20C4" w:rsidDel="00013F9F">
          <w:rPr>
            <w:sz w:val="22"/>
            <w:szCs w:val="22"/>
            <w:lang w:val="en-US"/>
          </w:rPr>
          <w:delText>1133 15th St NW</w:delText>
        </w:r>
      </w:del>
      <w:ins w:id="3" w:author="Sarah Blair" w:date="2017-06-16T16:04:00Z">
        <w:r w:rsidR="00013F9F">
          <w:rPr>
            <w:sz w:val="22"/>
            <w:szCs w:val="22"/>
            <w:lang w:val="en-US"/>
          </w:rPr>
          <w:t>175 Portland Street</w:t>
        </w:r>
      </w:ins>
    </w:p>
    <w:p w14:paraId="77063681" w14:textId="77777777" w:rsidR="00751FFD" w:rsidRPr="006D20C4" w:rsidRDefault="00751FFD" w:rsidP="00615803">
      <w:pPr>
        <w:pStyle w:val="NormalWeb"/>
        <w:widowControl w:val="0"/>
        <w:spacing w:before="0" w:beforeAutospacing="0" w:after="0" w:afterAutospacing="0" w:line="360" w:lineRule="auto"/>
        <w:rPr>
          <w:sz w:val="22"/>
          <w:szCs w:val="22"/>
          <w:lang w:val="en-US"/>
        </w:rPr>
      </w:pPr>
      <w:del w:id="4" w:author="Sarah Blair" w:date="2017-06-16T16:04:00Z">
        <w:r w:rsidRPr="006D20C4" w:rsidDel="00013F9F">
          <w:rPr>
            <w:sz w:val="22"/>
            <w:szCs w:val="22"/>
            <w:lang w:val="en-US"/>
          </w:rPr>
          <w:delText>Washington, DC 20005</w:delText>
        </w:r>
      </w:del>
      <w:ins w:id="5" w:author="Sarah Blair" w:date="2017-06-16T16:04:00Z">
        <w:r w:rsidR="00013F9F">
          <w:rPr>
            <w:sz w:val="22"/>
            <w:szCs w:val="22"/>
            <w:lang w:val="en-US"/>
          </w:rPr>
          <w:t>Boston, MA 02114</w:t>
        </w:r>
      </w:ins>
    </w:p>
    <w:p w14:paraId="4465DE16" w14:textId="77777777" w:rsidR="00751FFD" w:rsidRPr="006D20C4" w:rsidRDefault="00751FFD" w:rsidP="00615803">
      <w:pPr>
        <w:pStyle w:val="NormalWeb"/>
        <w:widowControl w:val="0"/>
        <w:spacing w:before="0" w:beforeAutospacing="0" w:after="0" w:afterAutospacing="0" w:line="360" w:lineRule="auto"/>
        <w:rPr>
          <w:sz w:val="22"/>
          <w:szCs w:val="22"/>
          <w:lang w:val="en-US"/>
        </w:rPr>
      </w:pPr>
    </w:p>
    <w:p w14:paraId="1305C923" w14:textId="123A41BA" w:rsidR="00751FFD" w:rsidRPr="006D20C4" w:rsidRDefault="00751FFD" w:rsidP="00615803">
      <w:pPr>
        <w:pStyle w:val="NormalWeb"/>
        <w:widowControl w:val="0"/>
        <w:spacing w:before="0" w:beforeAutospacing="0" w:after="0" w:afterAutospacing="0" w:line="360" w:lineRule="auto"/>
        <w:rPr>
          <w:sz w:val="22"/>
          <w:szCs w:val="22"/>
          <w:lang w:val="en-US"/>
        </w:rPr>
      </w:pPr>
      <w:r w:rsidRPr="006D20C4">
        <w:rPr>
          <w:sz w:val="22"/>
          <w:szCs w:val="22"/>
          <w:lang w:val="en-US"/>
        </w:rPr>
        <w:t>© 201</w:t>
      </w:r>
      <w:ins w:id="6" w:author="Sarah Blair" w:date="2017-06-16T16:03:00Z">
        <w:r w:rsidR="00013F9F">
          <w:rPr>
            <w:sz w:val="22"/>
            <w:szCs w:val="22"/>
            <w:lang w:val="en-US"/>
          </w:rPr>
          <w:t>77</w:t>
        </w:r>
      </w:ins>
      <w:del w:id="7" w:author="Sarah Blair" w:date="2017-06-16T16:03:00Z">
        <w:r w:rsidRPr="006D20C4" w:rsidDel="00013F9F">
          <w:rPr>
            <w:sz w:val="22"/>
            <w:szCs w:val="22"/>
            <w:lang w:val="en-US"/>
          </w:rPr>
          <w:delText>4</w:delText>
        </w:r>
      </w:del>
      <w:r w:rsidRPr="006D20C4">
        <w:rPr>
          <w:sz w:val="22"/>
          <w:szCs w:val="22"/>
          <w:lang w:val="en-US"/>
        </w:rPr>
        <w:t xml:space="preserve"> by </w:t>
      </w:r>
      <w:proofErr w:type="spellStart"/>
      <w:r w:rsidRPr="006D20C4">
        <w:rPr>
          <w:sz w:val="22"/>
          <w:szCs w:val="22"/>
          <w:lang w:val="en-US"/>
        </w:rPr>
        <w:t>Flat</w:t>
      </w:r>
      <w:del w:id="8" w:author="Sarah Blair" w:date="2017-06-16T16:04:00Z">
        <w:r w:rsidRPr="006D20C4" w:rsidDel="00013F9F">
          <w:rPr>
            <w:sz w:val="22"/>
            <w:szCs w:val="22"/>
            <w:lang w:val="en-US"/>
          </w:rPr>
          <w:delText xml:space="preserve"> </w:delText>
        </w:r>
      </w:del>
      <w:r w:rsidRPr="006D20C4">
        <w:rPr>
          <w:sz w:val="22"/>
          <w:szCs w:val="22"/>
          <w:lang w:val="en-US"/>
        </w:rPr>
        <w:t>World</w:t>
      </w:r>
      <w:proofErr w:type="spellEnd"/>
      <w:del w:id="9" w:author="Sarah Blair" w:date="2017-06-16T16:03:00Z">
        <w:r w:rsidRPr="006D20C4" w:rsidDel="00013F9F">
          <w:rPr>
            <w:sz w:val="22"/>
            <w:szCs w:val="22"/>
            <w:lang w:val="en-US"/>
          </w:rPr>
          <w:delText xml:space="preserve"> Knowledge, Inc</w:delText>
        </w:r>
      </w:del>
      <w:r w:rsidRPr="006D20C4">
        <w:rPr>
          <w:sz w:val="22"/>
          <w:szCs w:val="22"/>
          <w:lang w:val="en-US"/>
        </w:rPr>
        <w:t xml:space="preserve">. All rights reserved. Your use of this work is subject to the License Agreement available here </w:t>
      </w:r>
      <w:hyperlink r:id="rId7" w:tgtFrame="_blank" w:history="1">
        <w:r w:rsidRPr="006D20C4">
          <w:rPr>
            <w:rStyle w:val="Hyperlink"/>
            <w:color w:val="auto"/>
            <w:sz w:val="22"/>
            <w:szCs w:val="22"/>
            <w:lang w:val="en-US"/>
          </w:rPr>
          <w:t>http://www.flatworldknowledge.com/legal</w:t>
        </w:r>
      </w:hyperlink>
      <w:r w:rsidRPr="006D20C4">
        <w:rPr>
          <w:sz w:val="22"/>
          <w:szCs w:val="22"/>
          <w:lang w:val="en-US"/>
        </w:rPr>
        <w:t>. No part of this work may be used, modified, or reproduced in any form or by any means except as expressly permitted under the License Agreement.</w:t>
      </w:r>
      <w:ins w:id="10" w:author="nikki.ross@flatworldknowledge.com" w:date="2017-08-09T15:27:00Z">
        <w:r w:rsidR="00B9032A">
          <w:rPr>
            <w:sz w:val="22"/>
            <w:szCs w:val="22"/>
            <w:lang w:val="en-US"/>
          </w:rPr>
          <w:t xml:space="preserve"> </w:t>
        </w:r>
      </w:ins>
      <w:bookmarkStart w:id="11" w:name="_GoBack"/>
      <w:bookmarkEnd w:id="11"/>
    </w:p>
    <w:p w14:paraId="600200B4" w14:textId="77777777" w:rsidR="003452D0" w:rsidRPr="000A06BB" w:rsidRDefault="00751FFD" w:rsidP="00615803">
      <w:pPr>
        <w:pStyle w:val="cn"/>
        <w:pageBreakBefore w:val="0"/>
        <w:spacing w:line="360" w:lineRule="auto"/>
      </w:pPr>
      <w:r w:rsidRPr="000A06BB">
        <w:br w:type="page"/>
      </w:r>
      <w:r w:rsidR="00C02DDF" w:rsidRPr="000A06BB">
        <w:lastRenderedPageBreak/>
        <w:t>Chapter 2</w:t>
      </w:r>
    </w:p>
    <w:p w14:paraId="47E1F40C" w14:textId="77777777" w:rsidR="0001429B" w:rsidRPr="000A06BB" w:rsidRDefault="00C02DDF" w:rsidP="00615803">
      <w:pPr>
        <w:pStyle w:val="ct"/>
        <w:spacing w:after="0" w:line="360" w:lineRule="auto"/>
        <w:rPr>
          <w:sz w:val="64"/>
          <w:szCs w:val="64"/>
        </w:rPr>
      </w:pPr>
      <w:r w:rsidRPr="000A06BB">
        <w:rPr>
          <w:sz w:val="64"/>
          <w:szCs w:val="64"/>
        </w:rPr>
        <w:t>The Court System</w:t>
      </w:r>
    </w:p>
    <w:p w14:paraId="425C5776" w14:textId="77777777" w:rsidR="007A0F72" w:rsidRPr="000A06BB" w:rsidRDefault="00200487" w:rsidP="00615803">
      <w:pPr>
        <w:pStyle w:val="ct"/>
        <w:spacing w:after="0" w:line="360" w:lineRule="auto"/>
        <w:rPr>
          <w:sz w:val="44"/>
          <w:szCs w:val="44"/>
        </w:rPr>
      </w:pPr>
      <w:r w:rsidRPr="000A06BB">
        <w:rPr>
          <w:b/>
          <w:sz w:val="44"/>
          <w:szCs w:val="44"/>
        </w:rPr>
        <mc:AlternateContent>
          <mc:Choice Requires="wps">
            <w:drawing>
              <wp:anchor distT="0" distB="0" distL="114300" distR="114300" simplePos="0" relativeHeight="251640832" behindDoc="0" locked="0" layoutInCell="1" allowOverlap="1" wp14:anchorId="27C1C364" wp14:editId="4F71A3CD">
                <wp:simplePos x="0" y="0"/>
                <wp:positionH relativeFrom="column">
                  <wp:posOffset>-85725</wp:posOffset>
                </wp:positionH>
                <wp:positionV relativeFrom="paragraph">
                  <wp:posOffset>419735</wp:posOffset>
                </wp:positionV>
                <wp:extent cx="5486400" cy="0"/>
                <wp:effectExtent l="9525" t="12065" r="9525" b="6985"/>
                <wp:wrapNone/>
                <wp:docPr id="3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54289A0" id="Line 3"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5pt,33.05pt" to="425.25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b0R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"/>
            </w:pict>
          </mc:Fallback>
        </mc:AlternateContent>
      </w:r>
    </w:p>
    <w:p w14:paraId="6B94214E" w14:textId="77777777" w:rsidR="003452D0" w:rsidRPr="000A06BB" w:rsidRDefault="00200487" w:rsidP="00615803">
      <w:pPr>
        <w:widowControl w:val="0"/>
        <w:spacing w:line="360" w:lineRule="auto"/>
        <w:jc w:val="center"/>
        <w:rPr>
          <w:b/>
          <w:sz w:val="28"/>
          <w:szCs w:val="28"/>
        </w:rPr>
      </w:pPr>
      <w:r w:rsidRPr="000A06BB">
        <w:rPr>
          <w:b/>
          <w:noProof/>
          <w:sz w:val="44"/>
          <w:szCs w:val="44"/>
        </w:rPr>
        <mc:AlternateContent>
          <mc:Choice Requires="wps">
            <w:drawing>
              <wp:anchor distT="0" distB="0" distL="114300" distR="114300" simplePos="0" relativeHeight="251639808" behindDoc="0" locked="0" layoutInCell="1" allowOverlap="1" wp14:anchorId="55A5CC75" wp14:editId="54A18E4D">
                <wp:simplePos x="0" y="0"/>
                <wp:positionH relativeFrom="column">
                  <wp:posOffset>-85725</wp:posOffset>
                </wp:positionH>
                <wp:positionV relativeFrom="paragraph">
                  <wp:posOffset>236220</wp:posOffset>
                </wp:positionV>
                <wp:extent cx="5486400" cy="0"/>
                <wp:effectExtent l="9525" t="5715" r="9525" b="13335"/>
                <wp:wrapNone/>
                <wp:docPr id="3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AD03C92" id="Line 2"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5pt,18.6pt" to="425.25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g/e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"/>
            </w:pict>
          </mc:Fallback>
        </mc:AlternateContent>
      </w:r>
      <w:r w:rsidR="003452D0" w:rsidRPr="000A06BB">
        <w:rPr>
          <w:b/>
          <w:sz w:val="28"/>
          <w:szCs w:val="28"/>
        </w:rPr>
        <w:t>Chapter Introduction</w:t>
      </w:r>
    </w:p>
    <w:p w14:paraId="2CCEAC91" w14:textId="77777777" w:rsidR="003452D0" w:rsidRPr="006D20C4" w:rsidRDefault="003452D0" w:rsidP="00615803">
      <w:pPr>
        <w:widowControl w:val="0"/>
        <w:spacing w:line="360" w:lineRule="auto"/>
        <w:jc w:val="both"/>
        <w:rPr>
          <w:sz w:val="22"/>
          <w:szCs w:val="22"/>
        </w:rPr>
      </w:pPr>
    </w:p>
    <w:p w14:paraId="0FBEFAA4" w14:textId="77777777" w:rsidR="00C81AD3" w:rsidRPr="006D20C4" w:rsidRDefault="00C81AD3" w:rsidP="00615803">
      <w:pPr>
        <w:widowControl w:val="0"/>
        <w:spacing w:line="360" w:lineRule="auto"/>
        <w:rPr>
          <w:sz w:val="22"/>
          <w:szCs w:val="22"/>
        </w:rPr>
      </w:pPr>
      <w:r w:rsidRPr="006D20C4">
        <w:rPr>
          <w:sz w:val="22"/>
          <w:szCs w:val="22"/>
        </w:rPr>
        <w:t>This chapter provides a comprehensive view of U.S. court system, and how it affects the conduct of businesses and individuals. It explains the roles played by the three branches of government, the ways in which the other two branches of government balance the judiciary, and the structures of state and federal courts. The primary difference between trial and appellate courts, as well as how the Supreme Court does its work will be highlighted in this chapter.</w:t>
      </w:r>
    </w:p>
    <w:p w14:paraId="2CA20F64" w14:textId="77777777" w:rsidR="003452D0" w:rsidRPr="006D20C4" w:rsidRDefault="00200487" w:rsidP="00615803">
      <w:pPr>
        <w:pStyle w:val="ct"/>
        <w:spacing w:after="0" w:line="360" w:lineRule="auto"/>
        <w:jc w:val="both"/>
        <w:rPr>
          <w:sz w:val="22"/>
          <w:szCs w:val="22"/>
        </w:rPr>
      </w:pPr>
      <w:r w:rsidRPr="006D20C4">
        <w:rPr>
          <w:sz w:val="22"/>
          <w:szCs w:val="22"/>
        </w:rPr>
        <mc:AlternateContent>
          <mc:Choice Requires="wps">
            <w:drawing>
              <wp:anchor distT="0" distB="0" distL="114300" distR="114300" simplePos="0" relativeHeight="251641856" behindDoc="0" locked="0" layoutInCell="1" allowOverlap="1" wp14:anchorId="61B2E179" wp14:editId="2680C7C9">
                <wp:simplePos x="0" y="0"/>
                <wp:positionH relativeFrom="column">
                  <wp:posOffset>-76200</wp:posOffset>
                </wp:positionH>
                <wp:positionV relativeFrom="paragraph">
                  <wp:posOffset>205105</wp:posOffset>
                </wp:positionV>
                <wp:extent cx="5486400" cy="0"/>
                <wp:effectExtent l="9525" t="12700" r="9525" b="6350"/>
                <wp:wrapNone/>
                <wp:docPr id="3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8261AFB" id="Line 4"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16.15pt" to="426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Aur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"/>
            </w:pict>
          </mc:Fallback>
        </mc:AlternateContent>
      </w:r>
    </w:p>
    <w:p w14:paraId="60353070" w14:textId="77777777" w:rsidR="003452D0" w:rsidRPr="000A06BB" w:rsidRDefault="00200487" w:rsidP="00615803">
      <w:pPr>
        <w:pStyle w:val="ct"/>
        <w:spacing w:after="0" w:line="360" w:lineRule="auto"/>
        <w:rPr>
          <w:b/>
          <w:sz w:val="28"/>
          <w:szCs w:val="28"/>
        </w:rPr>
      </w:pPr>
      <w:r w:rsidRPr="000A06BB">
        <w:rPr>
          <w:sz w:val="24"/>
          <w:szCs w:val="24"/>
        </w:rPr>
        <mc:AlternateContent>
          <mc:Choice Requires="wps">
            <w:drawing>
              <wp:anchor distT="0" distB="0" distL="114300" distR="114300" simplePos="0" relativeHeight="251642880" behindDoc="0" locked="0" layoutInCell="1" allowOverlap="1" wp14:anchorId="29102E83" wp14:editId="6CD50E23">
                <wp:simplePos x="0" y="0"/>
                <wp:positionH relativeFrom="column">
                  <wp:posOffset>-76200</wp:posOffset>
                </wp:positionH>
                <wp:positionV relativeFrom="paragraph">
                  <wp:posOffset>273050</wp:posOffset>
                </wp:positionV>
                <wp:extent cx="5486400" cy="0"/>
                <wp:effectExtent l="9525" t="6985" r="9525" b="12065"/>
                <wp:wrapNone/>
                <wp:docPr id="3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0F36F03" id="Line 5" o:spid="_x0000_s1026" style="position:absolute;flip:y;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1.5pt" to="426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"/>
            </w:pict>
          </mc:Fallback>
        </mc:AlternateContent>
      </w:r>
      <w:r w:rsidR="003452D0" w:rsidRPr="000A06BB">
        <w:rPr>
          <w:b/>
          <w:sz w:val="28"/>
          <w:szCs w:val="28"/>
        </w:rPr>
        <w:t>Introduction Outline</w:t>
      </w:r>
    </w:p>
    <w:p w14:paraId="739032F8" w14:textId="77777777" w:rsidR="003452D0" w:rsidRPr="006D20C4" w:rsidRDefault="003452D0" w:rsidP="00615803">
      <w:pPr>
        <w:pStyle w:val="ct"/>
        <w:spacing w:after="0" w:line="360" w:lineRule="auto"/>
        <w:jc w:val="both"/>
        <w:rPr>
          <w:sz w:val="22"/>
          <w:szCs w:val="22"/>
        </w:rPr>
      </w:pPr>
    </w:p>
    <w:p w14:paraId="7E003EB7" w14:textId="77777777" w:rsidR="00891E65" w:rsidRPr="006D20C4" w:rsidRDefault="00891E65" w:rsidP="00615803">
      <w:pPr>
        <w:widowControl w:val="0"/>
        <w:numPr>
          <w:ilvl w:val="0"/>
          <w:numId w:val="6"/>
        </w:numPr>
        <w:tabs>
          <w:tab w:val="clear" w:pos="720"/>
          <w:tab w:val="left" w:pos="567"/>
        </w:tabs>
        <w:spacing w:line="360" w:lineRule="auto"/>
        <w:ind w:left="567" w:hanging="425"/>
        <w:rPr>
          <w:sz w:val="22"/>
          <w:szCs w:val="22"/>
        </w:rPr>
      </w:pPr>
      <w:r w:rsidRPr="006D20C4">
        <w:rPr>
          <w:sz w:val="22"/>
          <w:szCs w:val="22"/>
        </w:rPr>
        <w:t xml:space="preserve">Companies have to make a barrage of decisions daily, from product development to marketing to strategies to maintain growth, but most of these are based on sound business acumen </w:t>
      </w:r>
      <w:r w:rsidR="0001429B" w:rsidRPr="006D20C4">
        <w:rPr>
          <w:sz w:val="22"/>
          <w:szCs w:val="22"/>
        </w:rPr>
        <w:t>rather than legal requirements.</w:t>
      </w:r>
    </w:p>
    <w:p w14:paraId="6A72DE9A" w14:textId="77777777" w:rsidR="00891E65" w:rsidRPr="006D20C4" w:rsidRDefault="00891E65" w:rsidP="00D80350">
      <w:pPr>
        <w:widowControl w:val="0"/>
        <w:numPr>
          <w:ilvl w:val="1"/>
          <w:numId w:val="2"/>
        </w:numPr>
        <w:tabs>
          <w:tab w:val="clear" w:pos="1440"/>
          <w:tab w:val="left" w:pos="1134"/>
        </w:tabs>
        <w:spacing w:line="360" w:lineRule="auto"/>
        <w:ind w:left="1134" w:hanging="425"/>
        <w:rPr>
          <w:sz w:val="22"/>
          <w:szCs w:val="22"/>
        </w:rPr>
      </w:pPr>
      <w:r w:rsidRPr="006D20C4">
        <w:rPr>
          <w:sz w:val="22"/>
          <w:szCs w:val="22"/>
        </w:rPr>
        <w:t>If a company does violate a law, however, it must be held accountable.</w:t>
      </w:r>
    </w:p>
    <w:p w14:paraId="53D297FB" w14:textId="77777777" w:rsidR="00891E65" w:rsidRPr="006D20C4" w:rsidRDefault="00891E65" w:rsidP="00615803">
      <w:pPr>
        <w:widowControl w:val="0"/>
        <w:numPr>
          <w:ilvl w:val="0"/>
          <w:numId w:val="6"/>
        </w:numPr>
        <w:tabs>
          <w:tab w:val="clear" w:pos="720"/>
          <w:tab w:val="left" w:pos="567"/>
        </w:tabs>
        <w:spacing w:line="360" w:lineRule="auto"/>
        <w:ind w:left="567" w:hanging="425"/>
        <w:rPr>
          <w:sz w:val="22"/>
          <w:szCs w:val="22"/>
        </w:rPr>
      </w:pPr>
      <w:r w:rsidRPr="006D20C4">
        <w:rPr>
          <w:sz w:val="22"/>
          <w:szCs w:val="22"/>
        </w:rPr>
        <w:t>Whether a suit is brought by a supplier, customer, employee, shareholder, or other stakeholder, litigation is a fact of life for companies.</w:t>
      </w:r>
    </w:p>
    <w:p w14:paraId="511D5073" w14:textId="77777777" w:rsidR="00A66D1F" w:rsidRPr="006D20C4" w:rsidRDefault="00A66D1F" w:rsidP="00615803">
      <w:pPr>
        <w:widowControl w:val="0"/>
        <w:numPr>
          <w:ilvl w:val="0"/>
          <w:numId w:val="6"/>
        </w:numPr>
        <w:tabs>
          <w:tab w:val="clear" w:pos="720"/>
          <w:tab w:val="left" w:pos="567"/>
        </w:tabs>
        <w:spacing w:line="360" w:lineRule="auto"/>
        <w:ind w:left="567" w:hanging="425"/>
        <w:rPr>
          <w:sz w:val="22"/>
          <w:szCs w:val="22"/>
        </w:rPr>
      </w:pPr>
      <w:r w:rsidRPr="006D20C4">
        <w:rPr>
          <w:sz w:val="22"/>
          <w:szCs w:val="22"/>
        </w:rPr>
        <w:t>Liability exposure can be minimized, but it cannot be entirely eliminated.</w:t>
      </w:r>
    </w:p>
    <w:p w14:paraId="6CA42491" w14:textId="77777777" w:rsidR="003452D0" w:rsidRPr="006D20C4" w:rsidRDefault="00200487" w:rsidP="00615803">
      <w:pPr>
        <w:widowControl w:val="0"/>
        <w:spacing w:line="360" w:lineRule="auto"/>
        <w:jc w:val="both"/>
        <w:rPr>
          <w:sz w:val="22"/>
          <w:szCs w:val="22"/>
        </w:rPr>
      </w:pPr>
      <w:r w:rsidRPr="006D20C4">
        <w:rPr>
          <w:noProof/>
          <w:sz w:val="22"/>
          <w:szCs w:val="22"/>
        </w:rPr>
        <mc:AlternateContent>
          <mc:Choice Requires="wps">
            <w:drawing>
              <wp:anchor distT="0" distB="0" distL="114300" distR="114300" simplePos="0" relativeHeight="251643904" behindDoc="0" locked="0" layoutInCell="1" allowOverlap="1" wp14:anchorId="448C378C" wp14:editId="523BBFD0">
                <wp:simplePos x="0" y="0"/>
                <wp:positionH relativeFrom="column">
                  <wp:posOffset>9525</wp:posOffset>
                </wp:positionH>
                <wp:positionV relativeFrom="paragraph">
                  <wp:posOffset>224790</wp:posOffset>
                </wp:positionV>
                <wp:extent cx="5486400" cy="0"/>
                <wp:effectExtent l="9525" t="13335" r="9525" b="5715"/>
                <wp:wrapNone/>
                <wp:docPr id="3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DC2D687" id="Line 6"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7.7pt" to="432.75pt,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B7v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"/>
            </w:pict>
          </mc:Fallback>
        </mc:AlternateContent>
      </w:r>
    </w:p>
    <w:p w14:paraId="701BB1E1" w14:textId="77777777" w:rsidR="003452D0" w:rsidRPr="000A06BB" w:rsidRDefault="00200487" w:rsidP="00615803">
      <w:pPr>
        <w:widowControl w:val="0"/>
        <w:spacing w:line="360" w:lineRule="auto"/>
        <w:jc w:val="center"/>
        <w:rPr>
          <w:b/>
          <w:sz w:val="28"/>
          <w:szCs w:val="28"/>
        </w:rPr>
      </w:pPr>
      <w:r w:rsidRPr="000A06BB">
        <w:rPr>
          <w:b/>
          <w:noProof/>
          <w:sz w:val="28"/>
          <w:szCs w:val="28"/>
        </w:rPr>
        <mc:AlternateContent>
          <mc:Choice Requires="wps">
            <w:drawing>
              <wp:anchor distT="0" distB="0" distL="114300" distR="114300" simplePos="0" relativeHeight="251657216" behindDoc="0" locked="0" layoutInCell="1" allowOverlap="1" wp14:anchorId="593A731D" wp14:editId="325F1699">
                <wp:simplePos x="0" y="0"/>
                <wp:positionH relativeFrom="column">
                  <wp:posOffset>19050</wp:posOffset>
                </wp:positionH>
                <wp:positionV relativeFrom="paragraph">
                  <wp:posOffset>257175</wp:posOffset>
                </wp:positionV>
                <wp:extent cx="5486400" cy="0"/>
                <wp:effectExtent l="9525" t="10795" r="9525" b="8255"/>
                <wp:wrapNone/>
                <wp:docPr id="31"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2FE6674" id="Line 3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25pt" to="433.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GqGFA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"/>
            </w:pict>
          </mc:Fallback>
        </mc:AlternateContent>
      </w:r>
      <w:r w:rsidR="00A00AA6" w:rsidRPr="000A06BB">
        <w:rPr>
          <w:b/>
          <w:sz w:val="28"/>
          <w:szCs w:val="28"/>
        </w:rPr>
        <w:t>1. The Third Branch</w:t>
      </w:r>
    </w:p>
    <w:p w14:paraId="7183F175" w14:textId="77777777" w:rsidR="0001429B" w:rsidRPr="006D20C4" w:rsidRDefault="0001429B" w:rsidP="00615803">
      <w:pPr>
        <w:widowControl w:val="0"/>
        <w:spacing w:line="360" w:lineRule="auto"/>
        <w:jc w:val="both"/>
        <w:rPr>
          <w:sz w:val="22"/>
          <w:szCs w:val="22"/>
        </w:rPr>
      </w:pPr>
    </w:p>
    <w:p w14:paraId="6DD304EB" w14:textId="77777777" w:rsidR="00A00AA6" w:rsidRPr="006D20C4" w:rsidRDefault="00A00AA6" w:rsidP="00615803">
      <w:pPr>
        <w:widowControl w:val="0"/>
        <w:numPr>
          <w:ilvl w:val="0"/>
          <w:numId w:val="1"/>
        </w:numPr>
        <w:tabs>
          <w:tab w:val="clear" w:pos="720"/>
          <w:tab w:val="left" w:pos="567"/>
        </w:tabs>
        <w:spacing w:line="360" w:lineRule="auto"/>
        <w:ind w:left="567" w:hanging="425"/>
        <w:jc w:val="both"/>
        <w:rPr>
          <w:sz w:val="22"/>
          <w:szCs w:val="22"/>
        </w:rPr>
      </w:pPr>
      <w:r w:rsidRPr="006D20C4">
        <w:rPr>
          <w:sz w:val="22"/>
          <w:szCs w:val="22"/>
        </w:rPr>
        <w:t>Understand the constitutional basis for the judicial branch.</w:t>
      </w:r>
    </w:p>
    <w:p w14:paraId="5370AF78" w14:textId="77777777" w:rsidR="00A00AA6" w:rsidRPr="006D20C4" w:rsidRDefault="00A00AA6" w:rsidP="00615803">
      <w:pPr>
        <w:widowControl w:val="0"/>
        <w:numPr>
          <w:ilvl w:val="0"/>
          <w:numId w:val="1"/>
        </w:numPr>
        <w:tabs>
          <w:tab w:val="clear" w:pos="720"/>
          <w:tab w:val="left" w:pos="567"/>
        </w:tabs>
        <w:spacing w:line="360" w:lineRule="auto"/>
        <w:ind w:left="567" w:hanging="425"/>
        <w:jc w:val="both"/>
        <w:rPr>
          <w:sz w:val="22"/>
          <w:szCs w:val="22"/>
        </w:rPr>
      </w:pPr>
      <w:r w:rsidRPr="006D20C4">
        <w:rPr>
          <w:sz w:val="22"/>
          <w:szCs w:val="22"/>
        </w:rPr>
        <w:t>Explore the differences among the three branches of government.</w:t>
      </w:r>
    </w:p>
    <w:p w14:paraId="2508716D" w14:textId="09E4443E" w:rsidR="00A00AA6" w:rsidRPr="006D20C4" w:rsidRDefault="00A00AA6" w:rsidP="00615803">
      <w:pPr>
        <w:widowControl w:val="0"/>
        <w:numPr>
          <w:ilvl w:val="0"/>
          <w:numId w:val="1"/>
        </w:numPr>
        <w:tabs>
          <w:tab w:val="clear" w:pos="720"/>
          <w:tab w:val="left" w:pos="567"/>
        </w:tabs>
        <w:spacing w:line="360" w:lineRule="auto"/>
        <w:ind w:left="567" w:hanging="425"/>
        <w:jc w:val="both"/>
        <w:rPr>
          <w:sz w:val="22"/>
          <w:szCs w:val="22"/>
        </w:rPr>
      </w:pPr>
      <w:r w:rsidRPr="006D20C4">
        <w:rPr>
          <w:sz w:val="22"/>
          <w:szCs w:val="22"/>
        </w:rPr>
        <w:t xml:space="preserve">Learn about the </w:t>
      </w:r>
      <w:ins w:id="12" w:author="nikki.ross@flatworldknowledge.com" w:date="2017-08-09T12:31:00Z">
        <w:r w:rsidR="00791774">
          <w:rPr>
            <w:sz w:val="22"/>
            <w:szCs w:val="22"/>
          </w:rPr>
          <w:t>C</w:t>
        </w:r>
      </w:ins>
      <w:del w:id="13" w:author="nikki.ross@flatworldknowledge.com" w:date="2017-08-09T12:31:00Z">
        <w:r w:rsidRPr="006D20C4" w:rsidDel="00791774">
          <w:rPr>
            <w:sz w:val="22"/>
            <w:szCs w:val="22"/>
          </w:rPr>
          <w:delText>c</w:delText>
        </w:r>
      </w:del>
      <w:r w:rsidRPr="006D20C4">
        <w:rPr>
          <w:sz w:val="22"/>
          <w:szCs w:val="22"/>
        </w:rPr>
        <w:t xml:space="preserve">hief </w:t>
      </w:r>
      <w:ins w:id="14" w:author="nikki.ross@flatworldknowledge.com" w:date="2017-08-09T12:31:00Z">
        <w:r w:rsidR="00791774">
          <w:rPr>
            <w:sz w:val="22"/>
            <w:szCs w:val="22"/>
          </w:rPr>
          <w:t>J</w:t>
        </w:r>
      </w:ins>
      <w:del w:id="15" w:author="nikki.ross@flatworldknowledge.com" w:date="2017-08-09T12:31:00Z">
        <w:r w:rsidRPr="006D20C4" w:rsidDel="00791774">
          <w:rPr>
            <w:sz w:val="22"/>
            <w:szCs w:val="22"/>
          </w:rPr>
          <w:delText>j</w:delText>
        </w:r>
      </w:del>
      <w:r w:rsidRPr="006D20C4">
        <w:rPr>
          <w:sz w:val="22"/>
          <w:szCs w:val="22"/>
        </w:rPr>
        <w:t>ustice’s role in judicial administration.</w:t>
      </w:r>
    </w:p>
    <w:p w14:paraId="4FF42C7A" w14:textId="77777777" w:rsidR="00A00AA6" w:rsidRPr="006D20C4" w:rsidRDefault="00A00AA6" w:rsidP="00615803">
      <w:pPr>
        <w:widowControl w:val="0"/>
        <w:numPr>
          <w:ilvl w:val="0"/>
          <w:numId w:val="1"/>
        </w:numPr>
        <w:tabs>
          <w:tab w:val="clear" w:pos="720"/>
          <w:tab w:val="left" w:pos="567"/>
        </w:tabs>
        <w:spacing w:line="360" w:lineRule="auto"/>
        <w:ind w:left="567" w:hanging="425"/>
        <w:jc w:val="both"/>
        <w:rPr>
          <w:sz w:val="22"/>
          <w:szCs w:val="22"/>
        </w:rPr>
      </w:pPr>
      <w:r w:rsidRPr="006D20C4">
        <w:rPr>
          <w:sz w:val="22"/>
          <w:szCs w:val="22"/>
        </w:rPr>
        <w:t>Explore the concept of judicial review.</w:t>
      </w:r>
    </w:p>
    <w:p w14:paraId="655B21E7" w14:textId="77777777" w:rsidR="00A00AA6" w:rsidRPr="006D20C4" w:rsidRDefault="00A00AA6" w:rsidP="00615803">
      <w:pPr>
        <w:widowControl w:val="0"/>
        <w:numPr>
          <w:ilvl w:val="0"/>
          <w:numId w:val="1"/>
        </w:numPr>
        <w:tabs>
          <w:tab w:val="clear" w:pos="720"/>
          <w:tab w:val="left" w:pos="567"/>
        </w:tabs>
        <w:spacing w:line="360" w:lineRule="auto"/>
        <w:ind w:left="567" w:hanging="425"/>
        <w:jc w:val="both"/>
        <w:rPr>
          <w:sz w:val="22"/>
          <w:szCs w:val="22"/>
        </w:rPr>
      </w:pPr>
      <w:r w:rsidRPr="006D20C4">
        <w:rPr>
          <w:sz w:val="22"/>
          <w:szCs w:val="22"/>
        </w:rPr>
        <w:t>Become familiar with how the other two branches check and control the judiciary.</w:t>
      </w:r>
    </w:p>
    <w:p w14:paraId="74309619" w14:textId="77777777" w:rsidR="003452D0" w:rsidRPr="006D20C4" w:rsidRDefault="00200487" w:rsidP="00615803">
      <w:pPr>
        <w:widowControl w:val="0"/>
        <w:spacing w:line="360" w:lineRule="auto"/>
        <w:jc w:val="both"/>
        <w:rPr>
          <w:noProof/>
          <w:sz w:val="22"/>
          <w:szCs w:val="22"/>
        </w:rPr>
      </w:pPr>
      <w:r w:rsidRPr="006D20C4">
        <w:rPr>
          <w:noProof/>
          <w:sz w:val="22"/>
          <w:szCs w:val="22"/>
        </w:rPr>
        <mc:AlternateContent>
          <mc:Choice Requires="wps">
            <w:drawing>
              <wp:anchor distT="0" distB="0" distL="114300" distR="114300" simplePos="0" relativeHeight="251645952" behindDoc="0" locked="0" layoutInCell="1" allowOverlap="1" wp14:anchorId="04F2B71D" wp14:editId="6E678A9B">
                <wp:simplePos x="0" y="0"/>
                <wp:positionH relativeFrom="column">
                  <wp:posOffset>-57150</wp:posOffset>
                </wp:positionH>
                <wp:positionV relativeFrom="paragraph">
                  <wp:posOffset>220980</wp:posOffset>
                </wp:positionV>
                <wp:extent cx="5486400" cy="0"/>
                <wp:effectExtent l="9525" t="5080" r="9525" b="13970"/>
                <wp:wrapNone/>
                <wp:docPr id="30"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483F49B" id="Line 9"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7.4pt" to="427.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oHa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"/>
            </w:pict>
          </mc:Fallback>
        </mc:AlternateContent>
      </w:r>
    </w:p>
    <w:p w14:paraId="06FB2E9A" w14:textId="77777777" w:rsidR="003452D0" w:rsidRPr="000A06BB" w:rsidRDefault="00200487" w:rsidP="00615803">
      <w:pPr>
        <w:widowControl w:val="0"/>
        <w:spacing w:line="360" w:lineRule="auto"/>
        <w:jc w:val="center"/>
        <w:rPr>
          <w:b/>
          <w:sz w:val="28"/>
          <w:szCs w:val="28"/>
        </w:rPr>
      </w:pPr>
      <w:r w:rsidRPr="000A06BB">
        <w:rPr>
          <w:b/>
          <w:noProof/>
        </w:rPr>
        <w:lastRenderedPageBreak/>
        <mc:AlternateContent>
          <mc:Choice Requires="wps">
            <w:drawing>
              <wp:anchor distT="0" distB="0" distL="114300" distR="114300" simplePos="0" relativeHeight="251644928" behindDoc="0" locked="0" layoutInCell="1" allowOverlap="1" wp14:anchorId="153D498F" wp14:editId="6B3BA021">
                <wp:simplePos x="0" y="0"/>
                <wp:positionH relativeFrom="column">
                  <wp:posOffset>-57150</wp:posOffset>
                </wp:positionH>
                <wp:positionV relativeFrom="paragraph">
                  <wp:posOffset>276225</wp:posOffset>
                </wp:positionV>
                <wp:extent cx="5486400" cy="0"/>
                <wp:effectExtent l="9525" t="9525" r="9525" b="9525"/>
                <wp:wrapNone/>
                <wp:docPr id="2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DD43DAE" id="Line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1.75pt" to="427.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U97Ew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"/>
            </w:pict>
          </mc:Fallback>
        </mc:AlternateContent>
      </w:r>
      <w:r w:rsidR="003452D0" w:rsidRPr="000A06BB">
        <w:rPr>
          <w:b/>
          <w:sz w:val="28"/>
          <w:szCs w:val="28"/>
        </w:rPr>
        <w:t>Section Outline</w:t>
      </w:r>
    </w:p>
    <w:p w14:paraId="6D37849D" w14:textId="77777777" w:rsidR="003452D0" w:rsidRPr="006D20C4" w:rsidRDefault="003452D0" w:rsidP="00615803">
      <w:pPr>
        <w:widowControl w:val="0"/>
        <w:spacing w:line="360" w:lineRule="auto"/>
        <w:jc w:val="both"/>
        <w:rPr>
          <w:sz w:val="22"/>
          <w:szCs w:val="22"/>
        </w:rPr>
      </w:pPr>
    </w:p>
    <w:p w14:paraId="05E75D7F" w14:textId="77777777" w:rsidR="00891E65" w:rsidRPr="006D20C4" w:rsidRDefault="00891E65" w:rsidP="00615803">
      <w:pPr>
        <w:widowControl w:val="0"/>
        <w:numPr>
          <w:ilvl w:val="0"/>
          <w:numId w:val="2"/>
        </w:numPr>
        <w:tabs>
          <w:tab w:val="clear" w:pos="720"/>
          <w:tab w:val="left" w:pos="567"/>
        </w:tabs>
        <w:spacing w:line="360" w:lineRule="auto"/>
        <w:ind w:left="567" w:hanging="425"/>
        <w:rPr>
          <w:sz w:val="22"/>
          <w:szCs w:val="22"/>
        </w:rPr>
      </w:pPr>
      <w:r w:rsidRPr="006D20C4">
        <w:rPr>
          <w:sz w:val="22"/>
          <w:szCs w:val="22"/>
        </w:rPr>
        <w:t xml:space="preserve">Article I of the Constitution allocates the </w:t>
      </w:r>
      <w:r w:rsidRPr="006D20C4">
        <w:rPr>
          <w:b/>
          <w:sz w:val="22"/>
          <w:szCs w:val="22"/>
        </w:rPr>
        <w:t>legislative</w:t>
      </w:r>
      <w:r w:rsidR="00632F85" w:rsidRPr="006D20C4">
        <w:rPr>
          <w:sz w:val="22"/>
          <w:szCs w:val="22"/>
        </w:rPr>
        <w:t xml:space="preserve"> </w:t>
      </w:r>
      <w:r w:rsidRPr="006D20C4">
        <w:rPr>
          <w:sz w:val="22"/>
          <w:szCs w:val="22"/>
        </w:rPr>
        <w:t xml:space="preserve">power to Congress, which is </w:t>
      </w:r>
      <w:r w:rsidR="0094132B" w:rsidRPr="006D20C4">
        <w:rPr>
          <w:sz w:val="22"/>
          <w:szCs w:val="22"/>
        </w:rPr>
        <w:t xml:space="preserve">a bicameral body </w:t>
      </w:r>
      <w:r w:rsidRPr="006D20C4">
        <w:rPr>
          <w:sz w:val="22"/>
          <w:szCs w:val="22"/>
        </w:rPr>
        <w:t>composed of the House of Representatives and the Senate. Congress makes laws and represents the will of the people in doing so.</w:t>
      </w:r>
    </w:p>
    <w:p w14:paraId="17FA7854" w14:textId="77777777" w:rsidR="00891E65" w:rsidRPr="006D20C4" w:rsidRDefault="00891E65" w:rsidP="00615803">
      <w:pPr>
        <w:widowControl w:val="0"/>
        <w:numPr>
          <w:ilvl w:val="0"/>
          <w:numId w:val="2"/>
        </w:numPr>
        <w:tabs>
          <w:tab w:val="clear" w:pos="720"/>
          <w:tab w:val="left" w:pos="567"/>
        </w:tabs>
        <w:spacing w:line="360" w:lineRule="auto"/>
        <w:ind w:left="567" w:hanging="425"/>
        <w:rPr>
          <w:sz w:val="22"/>
          <w:szCs w:val="22"/>
        </w:rPr>
      </w:pPr>
      <w:r w:rsidRPr="006D20C4">
        <w:rPr>
          <w:sz w:val="22"/>
          <w:szCs w:val="22"/>
        </w:rPr>
        <w:t xml:space="preserve">Article II of the Constitution creates the </w:t>
      </w:r>
      <w:r w:rsidRPr="006D20C4">
        <w:rPr>
          <w:b/>
          <w:sz w:val="22"/>
          <w:szCs w:val="22"/>
        </w:rPr>
        <w:t>executive</w:t>
      </w:r>
      <w:r w:rsidRPr="006D20C4">
        <w:rPr>
          <w:sz w:val="22"/>
          <w:szCs w:val="22"/>
        </w:rPr>
        <w:t xml:space="preserve"> power in the president and makes the president responsible for enforcing the laws passed by Congress.</w:t>
      </w:r>
    </w:p>
    <w:p w14:paraId="7EE6E1EA" w14:textId="77777777" w:rsidR="003452D0" w:rsidRPr="006D20C4" w:rsidRDefault="00891E65" w:rsidP="00615803">
      <w:pPr>
        <w:widowControl w:val="0"/>
        <w:numPr>
          <w:ilvl w:val="0"/>
          <w:numId w:val="2"/>
        </w:numPr>
        <w:tabs>
          <w:tab w:val="clear" w:pos="720"/>
          <w:tab w:val="left" w:pos="567"/>
        </w:tabs>
        <w:spacing w:line="360" w:lineRule="auto"/>
        <w:ind w:left="567" w:hanging="425"/>
        <w:rPr>
          <w:sz w:val="22"/>
          <w:szCs w:val="22"/>
        </w:rPr>
      </w:pPr>
      <w:r w:rsidRPr="006D20C4">
        <w:rPr>
          <w:sz w:val="22"/>
          <w:szCs w:val="22"/>
        </w:rPr>
        <w:t xml:space="preserve">Article III of the Constitution establishes a separate and independent </w:t>
      </w:r>
      <w:r w:rsidRPr="006D20C4">
        <w:rPr>
          <w:b/>
          <w:sz w:val="22"/>
          <w:szCs w:val="22"/>
        </w:rPr>
        <w:t>judiciary</w:t>
      </w:r>
      <w:r w:rsidRPr="006D20C4">
        <w:rPr>
          <w:sz w:val="22"/>
          <w:szCs w:val="22"/>
        </w:rPr>
        <w:t>, which is in charge of applying and interpreting the meaning of the law.</w:t>
      </w:r>
    </w:p>
    <w:p w14:paraId="7A75BF12" w14:textId="77777777" w:rsidR="00891E65" w:rsidRPr="006D20C4" w:rsidRDefault="00891E65" w:rsidP="00615803">
      <w:pPr>
        <w:widowControl w:val="0"/>
        <w:numPr>
          <w:ilvl w:val="0"/>
          <w:numId w:val="2"/>
        </w:numPr>
        <w:tabs>
          <w:tab w:val="clear" w:pos="720"/>
          <w:tab w:val="left" w:pos="567"/>
        </w:tabs>
        <w:spacing w:line="360" w:lineRule="auto"/>
        <w:ind w:left="567" w:hanging="425"/>
        <w:rPr>
          <w:sz w:val="22"/>
          <w:szCs w:val="22"/>
        </w:rPr>
      </w:pPr>
      <w:r w:rsidRPr="006D20C4">
        <w:rPr>
          <w:sz w:val="22"/>
          <w:szCs w:val="22"/>
        </w:rPr>
        <w:t>The U.S. Supreme Court sits at the top of the federal judiciary as the supreme court of the land.</w:t>
      </w:r>
    </w:p>
    <w:p w14:paraId="1230197E" w14:textId="77777777" w:rsidR="00506E5C" w:rsidRPr="006D20C4" w:rsidRDefault="00506E5C" w:rsidP="00615803">
      <w:pPr>
        <w:widowControl w:val="0"/>
        <w:numPr>
          <w:ilvl w:val="0"/>
          <w:numId w:val="2"/>
        </w:numPr>
        <w:tabs>
          <w:tab w:val="clear" w:pos="720"/>
          <w:tab w:val="left" w:pos="567"/>
        </w:tabs>
        <w:spacing w:line="360" w:lineRule="auto"/>
        <w:ind w:left="567" w:hanging="425"/>
        <w:rPr>
          <w:sz w:val="22"/>
          <w:szCs w:val="22"/>
        </w:rPr>
      </w:pPr>
      <w:r w:rsidRPr="006D20C4">
        <w:rPr>
          <w:sz w:val="22"/>
          <w:szCs w:val="22"/>
        </w:rPr>
        <w:t>The Constitution is remarkably short in describing the judicial branch.</w:t>
      </w:r>
    </w:p>
    <w:p w14:paraId="5A4EA54D" w14:textId="77777777" w:rsidR="00506E5C" w:rsidRPr="006D20C4" w:rsidRDefault="00506E5C" w:rsidP="00615803">
      <w:pPr>
        <w:widowControl w:val="0"/>
        <w:numPr>
          <w:ilvl w:val="1"/>
          <w:numId w:val="2"/>
        </w:numPr>
        <w:tabs>
          <w:tab w:val="clear" w:pos="1440"/>
          <w:tab w:val="left" w:pos="1134"/>
        </w:tabs>
        <w:spacing w:line="360" w:lineRule="auto"/>
        <w:ind w:left="1134" w:hanging="425"/>
        <w:rPr>
          <w:sz w:val="22"/>
          <w:szCs w:val="22"/>
        </w:rPr>
      </w:pPr>
      <w:r w:rsidRPr="006D20C4">
        <w:rPr>
          <w:sz w:val="22"/>
          <w:szCs w:val="22"/>
        </w:rPr>
        <w:t>Under the Constitution, there are only two requirements to becoming a federal judge: nomination by the president and confirmation by the Senate.</w:t>
      </w:r>
    </w:p>
    <w:p w14:paraId="16287376" w14:textId="77777777" w:rsidR="00506E5C" w:rsidRPr="006D20C4" w:rsidRDefault="00506E5C" w:rsidP="00615803">
      <w:pPr>
        <w:widowControl w:val="0"/>
        <w:numPr>
          <w:ilvl w:val="1"/>
          <w:numId w:val="2"/>
        </w:numPr>
        <w:tabs>
          <w:tab w:val="clear" w:pos="1440"/>
          <w:tab w:val="left" w:pos="1134"/>
        </w:tabs>
        <w:spacing w:line="360" w:lineRule="auto"/>
        <w:ind w:left="1134" w:hanging="425"/>
        <w:rPr>
          <w:sz w:val="22"/>
          <w:szCs w:val="22"/>
        </w:rPr>
      </w:pPr>
      <w:r w:rsidRPr="006D20C4">
        <w:rPr>
          <w:sz w:val="22"/>
          <w:szCs w:val="22"/>
        </w:rPr>
        <w:t>There are no age, citizenship, or qualification requirements.</w:t>
      </w:r>
    </w:p>
    <w:p w14:paraId="28E22C57" w14:textId="77777777" w:rsidR="00506E5C" w:rsidRPr="006D20C4" w:rsidRDefault="00506E5C" w:rsidP="00615803">
      <w:pPr>
        <w:widowControl w:val="0"/>
        <w:numPr>
          <w:ilvl w:val="0"/>
          <w:numId w:val="2"/>
        </w:numPr>
        <w:tabs>
          <w:tab w:val="clear" w:pos="720"/>
          <w:tab w:val="left" w:pos="567"/>
        </w:tabs>
        <w:spacing w:line="360" w:lineRule="auto"/>
        <w:ind w:left="567" w:hanging="425"/>
        <w:rPr>
          <w:sz w:val="22"/>
          <w:szCs w:val="22"/>
        </w:rPr>
      </w:pPr>
      <w:r w:rsidRPr="006D20C4">
        <w:rPr>
          <w:sz w:val="22"/>
          <w:szCs w:val="22"/>
        </w:rPr>
        <w:t xml:space="preserve">It is commonly accepted that the three branches of government are coequal, but in </w:t>
      </w:r>
      <w:proofErr w:type="gramStart"/>
      <w:r w:rsidRPr="006D20C4">
        <w:rPr>
          <w:sz w:val="22"/>
          <w:szCs w:val="22"/>
        </w:rPr>
        <w:t>reality</w:t>
      </w:r>
      <w:proofErr w:type="gramEnd"/>
      <w:r w:rsidRPr="006D20C4">
        <w:rPr>
          <w:sz w:val="22"/>
          <w:szCs w:val="22"/>
        </w:rPr>
        <w:t xml:space="preserve"> they are very different.</w:t>
      </w:r>
    </w:p>
    <w:p w14:paraId="07CBE179" w14:textId="77777777" w:rsidR="00506E5C" w:rsidRPr="006D20C4" w:rsidRDefault="00506E5C" w:rsidP="00615803">
      <w:pPr>
        <w:widowControl w:val="0"/>
        <w:numPr>
          <w:ilvl w:val="1"/>
          <w:numId w:val="2"/>
        </w:numPr>
        <w:tabs>
          <w:tab w:val="clear" w:pos="1440"/>
          <w:tab w:val="left" w:pos="1134"/>
        </w:tabs>
        <w:spacing w:line="360" w:lineRule="auto"/>
        <w:ind w:left="1134" w:hanging="425"/>
        <w:rPr>
          <w:sz w:val="22"/>
          <w:szCs w:val="22"/>
        </w:rPr>
      </w:pPr>
      <w:r w:rsidRPr="006D20C4">
        <w:rPr>
          <w:sz w:val="22"/>
          <w:szCs w:val="22"/>
        </w:rPr>
        <w:t>The three branches consume vastly different resources in serving the public, with the entire federal court system consuming less than two-tenths of 1 percent of the federal budget.</w:t>
      </w:r>
    </w:p>
    <w:p w14:paraId="33958698" w14:textId="77777777" w:rsidR="00506E5C" w:rsidRPr="006D20C4" w:rsidRDefault="00506E5C" w:rsidP="00615803">
      <w:pPr>
        <w:widowControl w:val="0"/>
        <w:numPr>
          <w:ilvl w:val="1"/>
          <w:numId w:val="2"/>
        </w:numPr>
        <w:tabs>
          <w:tab w:val="clear" w:pos="1440"/>
          <w:tab w:val="left" w:pos="1134"/>
        </w:tabs>
        <w:spacing w:line="360" w:lineRule="auto"/>
        <w:ind w:left="1134" w:hanging="425"/>
        <w:rPr>
          <w:sz w:val="22"/>
          <w:szCs w:val="22"/>
        </w:rPr>
      </w:pPr>
      <w:r w:rsidRPr="006D20C4">
        <w:rPr>
          <w:sz w:val="22"/>
          <w:szCs w:val="22"/>
        </w:rPr>
        <w:t>The judiciary is designed to be the most remote branch from the people.</w:t>
      </w:r>
    </w:p>
    <w:p w14:paraId="0A59526F" w14:textId="77777777" w:rsidR="00506E5C" w:rsidRPr="006D20C4" w:rsidRDefault="00506E5C" w:rsidP="00615803">
      <w:pPr>
        <w:widowControl w:val="0"/>
        <w:numPr>
          <w:ilvl w:val="1"/>
          <w:numId w:val="2"/>
        </w:numPr>
        <w:tabs>
          <w:tab w:val="clear" w:pos="1440"/>
          <w:tab w:val="left" w:pos="1134"/>
        </w:tabs>
        <w:spacing w:line="360" w:lineRule="auto"/>
        <w:ind w:left="1134" w:hanging="425"/>
        <w:rPr>
          <w:sz w:val="22"/>
          <w:szCs w:val="22"/>
        </w:rPr>
      </w:pPr>
      <w:r w:rsidRPr="006D20C4">
        <w:rPr>
          <w:sz w:val="22"/>
          <w:szCs w:val="22"/>
        </w:rPr>
        <w:t>In addition to being unelected, federal judges have life tenure and can be removed from office only through impeachment.</w:t>
      </w:r>
    </w:p>
    <w:p w14:paraId="1FBC1E4E" w14:textId="77777777" w:rsidR="00DC61C1" w:rsidRPr="006D20C4" w:rsidRDefault="00DC61C1" w:rsidP="00615803">
      <w:pPr>
        <w:widowControl w:val="0"/>
        <w:numPr>
          <w:ilvl w:val="0"/>
          <w:numId w:val="2"/>
        </w:numPr>
        <w:tabs>
          <w:tab w:val="clear" w:pos="720"/>
          <w:tab w:val="left" w:pos="567"/>
        </w:tabs>
        <w:spacing w:line="360" w:lineRule="auto"/>
        <w:ind w:left="567" w:hanging="425"/>
        <w:rPr>
          <w:sz w:val="22"/>
          <w:szCs w:val="22"/>
        </w:rPr>
      </w:pPr>
      <w:r w:rsidRPr="006D20C4">
        <w:rPr>
          <w:sz w:val="22"/>
          <w:szCs w:val="22"/>
        </w:rPr>
        <w:t xml:space="preserve">Federal judiciary is a small entity as compared to </w:t>
      </w:r>
      <w:r w:rsidR="00710BC5" w:rsidRPr="006D20C4">
        <w:rPr>
          <w:sz w:val="22"/>
          <w:szCs w:val="22"/>
        </w:rPr>
        <w:t xml:space="preserve">other </w:t>
      </w:r>
      <w:r w:rsidRPr="006D20C4">
        <w:rPr>
          <w:sz w:val="22"/>
          <w:szCs w:val="22"/>
        </w:rPr>
        <w:t>federal bureaucracies.</w:t>
      </w:r>
    </w:p>
    <w:p w14:paraId="0EE34FBC" w14:textId="77777777" w:rsidR="00DC61C1" w:rsidRPr="006D20C4" w:rsidRDefault="00DC61C1" w:rsidP="00615803">
      <w:pPr>
        <w:widowControl w:val="0"/>
        <w:numPr>
          <w:ilvl w:val="1"/>
          <w:numId w:val="2"/>
        </w:numPr>
        <w:tabs>
          <w:tab w:val="clear" w:pos="1440"/>
          <w:tab w:val="left" w:pos="1134"/>
        </w:tabs>
        <w:spacing w:line="360" w:lineRule="auto"/>
        <w:ind w:left="1134" w:hanging="425"/>
        <w:rPr>
          <w:sz w:val="22"/>
          <w:szCs w:val="22"/>
        </w:rPr>
      </w:pPr>
      <w:r w:rsidRPr="006D20C4">
        <w:rPr>
          <w:sz w:val="22"/>
          <w:szCs w:val="22"/>
        </w:rPr>
        <w:t xml:space="preserve">The Supreme Court </w:t>
      </w:r>
      <w:r w:rsidR="00293557" w:rsidRPr="006D20C4">
        <w:rPr>
          <w:sz w:val="22"/>
          <w:szCs w:val="22"/>
        </w:rPr>
        <w:t>and the district and appellate courts are</w:t>
      </w:r>
      <w:r w:rsidR="00F8272A" w:rsidRPr="006D20C4">
        <w:rPr>
          <w:sz w:val="22"/>
          <w:szCs w:val="22"/>
        </w:rPr>
        <w:t xml:space="preserve"> part of the federal judiciary.</w:t>
      </w:r>
    </w:p>
    <w:p w14:paraId="41769805" w14:textId="77777777" w:rsidR="00346017" w:rsidRPr="006D20C4" w:rsidRDefault="00346017" w:rsidP="00615803">
      <w:pPr>
        <w:widowControl w:val="0"/>
        <w:numPr>
          <w:ilvl w:val="0"/>
          <w:numId w:val="2"/>
        </w:numPr>
        <w:tabs>
          <w:tab w:val="clear" w:pos="720"/>
          <w:tab w:val="left" w:pos="567"/>
        </w:tabs>
        <w:spacing w:line="360" w:lineRule="auto"/>
        <w:ind w:left="567" w:hanging="425"/>
        <w:rPr>
          <w:sz w:val="22"/>
          <w:szCs w:val="22"/>
        </w:rPr>
      </w:pPr>
      <w:r w:rsidRPr="006D20C4">
        <w:rPr>
          <w:sz w:val="22"/>
          <w:szCs w:val="22"/>
        </w:rPr>
        <w:t xml:space="preserve">The </w:t>
      </w:r>
      <w:r w:rsidRPr="006D20C4">
        <w:rPr>
          <w:b/>
          <w:sz w:val="22"/>
          <w:szCs w:val="22"/>
        </w:rPr>
        <w:t>Administrative Office</w:t>
      </w:r>
      <w:r w:rsidRPr="006D20C4">
        <w:rPr>
          <w:sz w:val="22"/>
          <w:szCs w:val="22"/>
        </w:rPr>
        <w:t xml:space="preserve"> of the United States Courts runs the day-to-day issues for all the co</w:t>
      </w:r>
      <w:r w:rsidR="00F8272A" w:rsidRPr="006D20C4">
        <w:rPr>
          <w:sz w:val="22"/>
          <w:szCs w:val="22"/>
        </w:rPr>
        <w:t>urts, such as payroll and rent.</w:t>
      </w:r>
    </w:p>
    <w:p w14:paraId="7DB2BE8C" w14:textId="77777777" w:rsidR="00346017" w:rsidRPr="006D20C4" w:rsidRDefault="008F4195" w:rsidP="008F4195">
      <w:pPr>
        <w:widowControl w:val="0"/>
        <w:numPr>
          <w:ilvl w:val="1"/>
          <w:numId w:val="2"/>
        </w:numPr>
        <w:tabs>
          <w:tab w:val="clear" w:pos="1440"/>
          <w:tab w:val="left" w:pos="1134"/>
        </w:tabs>
        <w:spacing w:line="360" w:lineRule="auto"/>
        <w:ind w:left="1134" w:hanging="425"/>
        <w:rPr>
          <w:sz w:val="22"/>
          <w:szCs w:val="22"/>
        </w:rPr>
      </w:pPr>
      <w:r w:rsidRPr="006D20C4">
        <w:rPr>
          <w:sz w:val="22"/>
          <w:szCs w:val="22"/>
        </w:rPr>
        <w:t>A</w:t>
      </w:r>
      <w:r w:rsidR="00F84D55" w:rsidRPr="006D20C4">
        <w:rPr>
          <w:sz w:val="22"/>
          <w:szCs w:val="22"/>
        </w:rPr>
        <w:t xml:space="preserve"> </w:t>
      </w:r>
      <w:r w:rsidR="00341A7F" w:rsidRPr="006D20C4">
        <w:rPr>
          <w:sz w:val="22"/>
          <w:szCs w:val="22"/>
        </w:rPr>
        <w:t>second component</w:t>
      </w:r>
      <w:r w:rsidRPr="006D20C4">
        <w:rPr>
          <w:sz w:val="22"/>
          <w:szCs w:val="22"/>
        </w:rPr>
        <w:t xml:space="preserve"> of the judiciary</w:t>
      </w:r>
      <w:r w:rsidR="00341A7F" w:rsidRPr="006D20C4">
        <w:rPr>
          <w:sz w:val="22"/>
          <w:szCs w:val="22"/>
        </w:rPr>
        <w:t xml:space="preserve"> is</w:t>
      </w:r>
      <w:r w:rsidR="00F84D55" w:rsidRPr="006D20C4">
        <w:rPr>
          <w:sz w:val="22"/>
          <w:szCs w:val="22"/>
        </w:rPr>
        <w:t xml:space="preserve"> t</w:t>
      </w:r>
      <w:r w:rsidR="00346017" w:rsidRPr="006D20C4">
        <w:rPr>
          <w:sz w:val="22"/>
          <w:szCs w:val="22"/>
        </w:rPr>
        <w:t xml:space="preserve">he </w:t>
      </w:r>
      <w:r w:rsidR="00346017" w:rsidRPr="006D20C4">
        <w:rPr>
          <w:b/>
          <w:sz w:val="22"/>
          <w:szCs w:val="22"/>
        </w:rPr>
        <w:t>Federal Judicial Center</w:t>
      </w:r>
      <w:r w:rsidR="00032392" w:rsidRPr="006D20C4">
        <w:rPr>
          <w:sz w:val="22"/>
          <w:szCs w:val="22"/>
        </w:rPr>
        <w:t xml:space="preserve">, </w:t>
      </w:r>
      <w:r w:rsidR="00346017" w:rsidRPr="006D20C4">
        <w:rPr>
          <w:sz w:val="22"/>
          <w:szCs w:val="22"/>
        </w:rPr>
        <w:t>an agency dedicated to conducting research on judicial administration and providing judicial education.</w:t>
      </w:r>
    </w:p>
    <w:p w14:paraId="4D44ECAE" w14:textId="77777777" w:rsidR="00346017" w:rsidRPr="006D20C4" w:rsidRDefault="00346017" w:rsidP="008F4195">
      <w:pPr>
        <w:widowControl w:val="0"/>
        <w:numPr>
          <w:ilvl w:val="1"/>
          <w:numId w:val="2"/>
        </w:numPr>
        <w:tabs>
          <w:tab w:val="clear" w:pos="1440"/>
          <w:tab w:val="left" w:pos="1134"/>
        </w:tabs>
        <w:spacing w:line="360" w:lineRule="auto"/>
        <w:ind w:left="1134" w:hanging="425"/>
        <w:rPr>
          <w:sz w:val="22"/>
          <w:szCs w:val="22"/>
        </w:rPr>
      </w:pPr>
      <w:r w:rsidRPr="006D20C4">
        <w:rPr>
          <w:sz w:val="22"/>
          <w:szCs w:val="22"/>
        </w:rPr>
        <w:t xml:space="preserve">A third component is the </w:t>
      </w:r>
      <w:r w:rsidRPr="006D20C4">
        <w:rPr>
          <w:b/>
          <w:sz w:val="22"/>
          <w:szCs w:val="22"/>
        </w:rPr>
        <w:t>United States Sentencing Commission (USSC)</w:t>
      </w:r>
      <w:r w:rsidRPr="006D20C4">
        <w:rPr>
          <w:sz w:val="22"/>
          <w:szCs w:val="22"/>
        </w:rPr>
        <w:t xml:space="preserve">, </w:t>
      </w:r>
      <w:r w:rsidR="008F4195" w:rsidRPr="006D20C4">
        <w:rPr>
          <w:sz w:val="22"/>
          <w:szCs w:val="22"/>
        </w:rPr>
        <w:t xml:space="preserve">established by Congress to </w:t>
      </w:r>
      <w:r w:rsidRPr="006D20C4">
        <w:rPr>
          <w:sz w:val="22"/>
          <w:szCs w:val="22"/>
        </w:rPr>
        <w:t xml:space="preserve">make recommendations on how to establish uniformity </w:t>
      </w:r>
      <w:r w:rsidR="00730118" w:rsidRPr="006D20C4">
        <w:rPr>
          <w:sz w:val="22"/>
          <w:szCs w:val="22"/>
        </w:rPr>
        <w:t xml:space="preserve">in </w:t>
      </w:r>
      <w:r w:rsidR="00730118" w:rsidRPr="006D20C4">
        <w:rPr>
          <w:sz w:val="22"/>
          <w:szCs w:val="22"/>
        </w:rPr>
        <w:lastRenderedPageBreak/>
        <w:t>federal criminal sentencing.</w:t>
      </w:r>
    </w:p>
    <w:p w14:paraId="6838B7BC" w14:textId="77777777" w:rsidR="00346017" w:rsidRPr="006D20C4" w:rsidRDefault="00346017" w:rsidP="00615803">
      <w:pPr>
        <w:widowControl w:val="0"/>
        <w:numPr>
          <w:ilvl w:val="0"/>
          <w:numId w:val="2"/>
        </w:numPr>
        <w:tabs>
          <w:tab w:val="clear" w:pos="720"/>
          <w:tab w:val="left" w:pos="567"/>
        </w:tabs>
        <w:spacing w:line="360" w:lineRule="auto"/>
        <w:ind w:left="567" w:hanging="425"/>
        <w:rPr>
          <w:sz w:val="22"/>
          <w:szCs w:val="22"/>
        </w:rPr>
      </w:pPr>
      <w:r w:rsidRPr="006D20C4">
        <w:rPr>
          <w:sz w:val="22"/>
          <w:szCs w:val="22"/>
        </w:rPr>
        <w:t xml:space="preserve">The </w:t>
      </w:r>
      <w:r w:rsidRPr="006D20C4">
        <w:rPr>
          <w:b/>
          <w:sz w:val="22"/>
          <w:szCs w:val="22"/>
        </w:rPr>
        <w:t>chief justice</w:t>
      </w:r>
      <w:r w:rsidRPr="006D20C4">
        <w:rPr>
          <w:sz w:val="22"/>
          <w:szCs w:val="22"/>
        </w:rPr>
        <w:t xml:space="preserve"> oversees the overall operation of the federal courts and represents the courts to th</w:t>
      </w:r>
      <w:r w:rsidR="00730118" w:rsidRPr="006D20C4">
        <w:rPr>
          <w:sz w:val="22"/>
          <w:szCs w:val="22"/>
        </w:rPr>
        <w:t>e other branches of government.</w:t>
      </w:r>
    </w:p>
    <w:p w14:paraId="62ED900B" w14:textId="77777777" w:rsidR="00346017" w:rsidRPr="006D20C4" w:rsidRDefault="00346017" w:rsidP="00615803">
      <w:pPr>
        <w:widowControl w:val="0"/>
        <w:numPr>
          <w:ilvl w:val="1"/>
          <w:numId w:val="2"/>
        </w:numPr>
        <w:tabs>
          <w:tab w:val="clear" w:pos="1440"/>
          <w:tab w:val="left" w:pos="1134"/>
        </w:tabs>
        <w:spacing w:line="360" w:lineRule="auto"/>
        <w:ind w:left="1134" w:hanging="425"/>
        <w:rPr>
          <w:sz w:val="22"/>
          <w:szCs w:val="22"/>
        </w:rPr>
      </w:pPr>
      <w:r w:rsidRPr="006D20C4">
        <w:rPr>
          <w:sz w:val="22"/>
          <w:szCs w:val="22"/>
        </w:rPr>
        <w:t xml:space="preserve">When it comes to hearing and deciding cases, the chief justice is “first among equals”: he has no more power than any of the other justices, known as </w:t>
      </w:r>
      <w:r w:rsidRPr="006D20C4">
        <w:rPr>
          <w:b/>
          <w:sz w:val="22"/>
          <w:szCs w:val="22"/>
        </w:rPr>
        <w:t>associate justices</w:t>
      </w:r>
      <w:r w:rsidRPr="006D20C4">
        <w:rPr>
          <w:sz w:val="22"/>
          <w:szCs w:val="22"/>
        </w:rPr>
        <w:t>.</w:t>
      </w:r>
    </w:p>
    <w:p w14:paraId="4EBBF3A6" w14:textId="77777777" w:rsidR="00C86423" w:rsidRPr="006D20C4" w:rsidRDefault="00F92FF7" w:rsidP="00615803">
      <w:pPr>
        <w:widowControl w:val="0"/>
        <w:numPr>
          <w:ilvl w:val="0"/>
          <w:numId w:val="2"/>
        </w:numPr>
        <w:tabs>
          <w:tab w:val="clear" w:pos="720"/>
          <w:tab w:val="left" w:pos="567"/>
        </w:tabs>
        <w:spacing w:line="360" w:lineRule="auto"/>
        <w:ind w:left="567" w:hanging="425"/>
        <w:rPr>
          <w:sz w:val="22"/>
          <w:szCs w:val="22"/>
        </w:rPr>
      </w:pPr>
      <w:r w:rsidRPr="006D20C4">
        <w:rPr>
          <w:sz w:val="22"/>
          <w:szCs w:val="22"/>
        </w:rPr>
        <w:t>The Supreme Court is a well-known institution today, but it wasn’t always that way.</w:t>
      </w:r>
    </w:p>
    <w:p w14:paraId="1B7F1899" w14:textId="77777777" w:rsidR="00F92FF7" w:rsidRPr="006D20C4" w:rsidRDefault="00F92FF7" w:rsidP="00615803">
      <w:pPr>
        <w:widowControl w:val="0"/>
        <w:numPr>
          <w:ilvl w:val="1"/>
          <w:numId w:val="2"/>
        </w:numPr>
        <w:tabs>
          <w:tab w:val="clear" w:pos="1440"/>
          <w:tab w:val="left" w:pos="1134"/>
        </w:tabs>
        <w:spacing w:line="360" w:lineRule="auto"/>
        <w:ind w:left="1134" w:hanging="425"/>
        <w:rPr>
          <w:sz w:val="22"/>
          <w:szCs w:val="22"/>
        </w:rPr>
      </w:pPr>
      <w:r w:rsidRPr="006D20C4">
        <w:rPr>
          <w:sz w:val="22"/>
          <w:szCs w:val="22"/>
        </w:rPr>
        <w:t>The Supreme Court did not even get its own building until 1932, years after the nation’s capital was established in Washington, DC</w:t>
      </w:r>
      <w:r w:rsidR="00C86423" w:rsidRPr="006D20C4">
        <w:rPr>
          <w:sz w:val="22"/>
          <w:szCs w:val="22"/>
        </w:rPr>
        <w:t>.</w:t>
      </w:r>
    </w:p>
    <w:p w14:paraId="75DF71A2" w14:textId="77777777" w:rsidR="00F92FF7" w:rsidRPr="006D20C4" w:rsidRDefault="00F92FF7" w:rsidP="00615803">
      <w:pPr>
        <w:widowControl w:val="0"/>
        <w:numPr>
          <w:ilvl w:val="0"/>
          <w:numId w:val="2"/>
        </w:numPr>
        <w:tabs>
          <w:tab w:val="clear" w:pos="720"/>
          <w:tab w:val="left" w:pos="567"/>
        </w:tabs>
        <w:spacing w:line="360" w:lineRule="auto"/>
        <w:ind w:left="567" w:hanging="425"/>
        <w:rPr>
          <w:sz w:val="22"/>
          <w:szCs w:val="22"/>
        </w:rPr>
      </w:pPr>
      <w:r w:rsidRPr="006D20C4">
        <w:rPr>
          <w:b/>
          <w:sz w:val="22"/>
          <w:szCs w:val="22"/>
        </w:rPr>
        <w:t>Judicial review</w:t>
      </w:r>
      <w:r w:rsidR="008F0A87" w:rsidRPr="006D20C4">
        <w:rPr>
          <w:sz w:val="22"/>
          <w:szCs w:val="22"/>
        </w:rPr>
        <w:t xml:space="preserve"> is </w:t>
      </w:r>
      <w:r w:rsidR="00681354" w:rsidRPr="006D20C4">
        <w:rPr>
          <w:sz w:val="22"/>
          <w:szCs w:val="22"/>
        </w:rPr>
        <w:t>t</w:t>
      </w:r>
      <w:r w:rsidRPr="006D20C4">
        <w:rPr>
          <w:sz w:val="22"/>
          <w:szCs w:val="22"/>
        </w:rPr>
        <w:t>he power of courts to declare legislative or executive acts unlawful.</w:t>
      </w:r>
    </w:p>
    <w:p w14:paraId="18173BB4" w14:textId="77777777" w:rsidR="00F92FF7" w:rsidRPr="006D20C4" w:rsidRDefault="00F92FF7" w:rsidP="00615803">
      <w:pPr>
        <w:widowControl w:val="0"/>
        <w:numPr>
          <w:ilvl w:val="1"/>
          <w:numId w:val="2"/>
        </w:numPr>
        <w:tabs>
          <w:tab w:val="clear" w:pos="1440"/>
          <w:tab w:val="left" w:pos="1134"/>
        </w:tabs>
        <w:spacing w:line="360" w:lineRule="auto"/>
        <w:ind w:left="1134" w:hanging="425"/>
        <w:rPr>
          <w:sz w:val="22"/>
          <w:szCs w:val="22"/>
        </w:rPr>
      </w:pPr>
      <w:r w:rsidRPr="006D20C4">
        <w:rPr>
          <w:sz w:val="22"/>
          <w:szCs w:val="22"/>
        </w:rPr>
        <w:t>Judicial review means that any federal court can hold any act of the president or the C</w:t>
      </w:r>
      <w:r w:rsidR="00232B10" w:rsidRPr="006D20C4">
        <w:rPr>
          <w:sz w:val="22"/>
          <w:szCs w:val="22"/>
        </w:rPr>
        <w:t>ongress to be unconstitutional.</w:t>
      </w:r>
    </w:p>
    <w:p w14:paraId="4E5A38F0" w14:textId="77777777" w:rsidR="00F92FF7" w:rsidRPr="006D20C4" w:rsidRDefault="00F92FF7" w:rsidP="00615803">
      <w:pPr>
        <w:widowControl w:val="0"/>
        <w:numPr>
          <w:ilvl w:val="1"/>
          <w:numId w:val="2"/>
        </w:numPr>
        <w:tabs>
          <w:tab w:val="clear" w:pos="1440"/>
          <w:tab w:val="left" w:pos="1134"/>
        </w:tabs>
        <w:spacing w:line="360" w:lineRule="auto"/>
        <w:ind w:left="1134" w:hanging="425"/>
        <w:rPr>
          <w:sz w:val="22"/>
          <w:szCs w:val="22"/>
        </w:rPr>
      </w:pPr>
      <w:r w:rsidRPr="006D20C4">
        <w:rPr>
          <w:sz w:val="22"/>
          <w:szCs w:val="22"/>
        </w:rPr>
        <w:t>It is an extraordinary power in a democracy, as an unelected life-tenured person or group of persons overturns the acts of a popularly elected branch of government.</w:t>
      </w:r>
    </w:p>
    <w:p w14:paraId="76473324" w14:textId="77777777" w:rsidR="00BE0338" w:rsidRPr="006D20C4" w:rsidRDefault="00D77423" w:rsidP="00615803">
      <w:pPr>
        <w:widowControl w:val="0"/>
        <w:numPr>
          <w:ilvl w:val="0"/>
          <w:numId w:val="2"/>
        </w:numPr>
        <w:tabs>
          <w:tab w:val="clear" w:pos="720"/>
          <w:tab w:val="left" w:pos="567"/>
        </w:tabs>
        <w:spacing w:line="360" w:lineRule="auto"/>
        <w:ind w:left="567" w:hanging="425"/>
        <w:rPr>
          <w:sz w:val="22"/>
          <w:szCs w:val="22"/>
        </w:rPr>
      </w:pPr>
      <w:r w:rsidRPr="006D20C4">
        <w:rPr>
          <w:sz w:val="22"/>
          <w:szCs w:val="22"/>
        </w:rPr>
        <w:t>The e</w:t>
      </w:r>
      <w:r w:rsidR="00BE0338" w:rsidRPr="006D20C4">
        <w:rPr>
          <w:sz w:val="22"/>
          <w:szCs w:val="22"/>
        </w:rPr>
        <w:t>xecutive branch plays a critical role in “checking” the judiciary.</w:t>
      </w:r>
    </w:p>
    <w:p w14:paraId="2481D1C2" w14:textId="77777777" w:rsidR="00BE0338" w:rsidRPr="006D20C4" w:rsidRDefault="00BE0338" w:rsidP="00615803">
      <w:pPr>
        <w:widowControl w:val="0"/>
        <w:numPr>
          <w:ilvl w:val="1"/>
          <w:numId w:val="2"/>
        </w:numPr>
        <w:tabs>
          <w:tab w:val="clear" w:pos="1440"/>
          <w:tab w:val="left" w:pos="1134"/>
        </w:tabs>
        <w:spacing w:line="360" w:lineRule="auto"/>
        <w:ind w:left="1134" w:hanging="425"/>
        <w:rPr>
          <w:sz w:val="22"/>
          <w:szCs w:val="22"/>
        </w:rPr>
      </w:pPr>
      <w:r w:rsidRPr="006D20C4">
        <w:rPr>
          <w:sz w:val="22"/>
          <w:szCs w:val="22"/>
        </w:rPr>
        <w:t>The president can control the judiciary by maki</w:t>
      </w:r>
      <w:r w:rsidR="00232B10" w:rsidRPr="006D20C4">
        <w:rPr>
          <w:sz w:val="22"/>
          <w:szCs w:val="22"/>
        </w:rPr>
        <w:t>ng careful judicial selections.</w:t>
      </w:r>
    </w:p>
    <w:p w14:paraId="2358C5B0" w14:textId="77777777" w:rsidR="00BE0338" w:rsidRPr="006D20C4" w:rsidRDefault="00BE0338" w:rsidP="00615803">
      <w:pPr>
        <w:widowControl w:val="0"/>
        <w:numPr>
          <w:ilvl w:val="1"/>
          <w:numId w:val="2"/>
        </w:numPr>
        <w:tabs>
          <w:tab w:val="clear" w:pos="1440"/>
          <w:tab w:val="left" w:pos="1134"/>
        </w:tabs>
        <w:spacing w:line="360" w:lineRule="auto"/>
        <w:ind w:left="1134" w:hanging="425"/>
        <w:rPr>
          <w:sz w:val="22"/>
          <w:szCs w:val="22"/>
        </w:rPr>
      </w:pPr>
      <w:r w:rsidRPr="006D20C4">
        <w:rPr>
          <w:sz w:val="22"/>
          <w:szCs w:val="22"/>
        </w:rPr>
        <w:t>The power of the president to name federal judges is absolute—he is not required to consult with any other individual in making his choice.</w:t>
      </w:r>
    </w:p>
    <w:p w14:paraId="1FA4ABFC" w14:textId="77777777" w:rsidR="00BE0338" w:rsidRPr="006D20C4" w:rsidRDefault="00BE0338" w:rsidP="00615803">
      <w:pPr>
        <w:widowControl w:val="0"/>
        <w:numPr>
          <w:ilvl w:val="1"/>
          <w:numId w:val="2"/>
        </w:numPr>
        <w:tabs>
          <w:tab w:val="clear" w:pos="1440"/>
          <w:tab w:val="left" w:pos="1134"/>
        </w:tabs>
        <w:spacing w:line="360" w:lineRule="auto"/>
        <w:ind w:left="1134" w:hanging="425"/>
        <w:rPr>
          <w:sz w:val="22"/>
          <w:szCs w:val="22"/>
        </w:rPr>
      </w:pPr>
      <w:r w:rsidRPr="006D20C4">
        <w:rPr>
          <w:sz w:val="22"/>
          <w:szCs w:val="22"/>
        </w:rPr>
        <w:t>Judicial nominees, especially to the Supreme Court, are under so much scrutiny now that sometimes even the president’s own party will turn against a nominee.</w:t>
      </w:r>
    </w:p>
    <w:p w14:paraId="0B669B1F" w14:textId="77777777" w:rsidR="00BE0338" w:rsidRPr="006D20C4" w:rsidRDefault="00BE0338" w:rsidP="00615803">
      <w:pPr>
        <w:widowControl w:val="0"/>
        <w:numPr>
          <w:ilvl w:val="1"/>
          <w:numId w:val="2"/>
        </w:numPr>
        <w:tabs>
          <w:tab w:val="clear" w:pos="1440"/>
          <w:tab w:val="left" w:pos="1134"/>
        </w:tabs>
        <w:spacing w:line="360" w:lineRule="auto"/>
        <w:ind w:left="1134" w:hanging="425"/>
        <w:rPr>
          <w:sz w:val="22"/>
          <w:szCs w:val="22"/>
        </w:rPr>
      </w:pPr>
      <w:r w:rsidRPr="006D20C4">
        <w:rPr>
          <w:sz w:val="22"/>
          <w:szCs w:val="22"/>
        </w:rPr>
        <w:t>Presidents hope, and believe, that their selections reflect th</w:t>
      </w:r>
      <w:r w:rsidR="00232B10" w:rsidRPr="006D20C4">
        <w:rPr>
          <w:sz w:val="22"/>
          <w:szCs w:val="22"/>
        </w:rPr>
        <w:t>eir own ideologies and beliefs.</w:t>
      </w:r>
    </w:p>
    <w:p w14:paraId="7A59AD0E" w14:textId="77777777" w:rsidR="00BE0338" w:rsidRPr="006D20C4" w:rsidRDefault="00BE0338" w:rsidP="00706D0D">
      <w:pPr>
        <w:widowControl w:val="0"/>
        <w:numPr>
          <w:ilvl w:val="1"/>
          <w:numId w:val="32"/>
        </w:numPr>
        <w:tabs>
          <w:tab w:val="clear" w:pos="1440"/>
          <w:tab w:val="left" w:pos="1701"/>
        </w:tabs>
        <w:spacing w:line="360" w:lineRule="auto"/>
        <w:ind w:left="1701" w:hanging="425"/>
        <w:rPr>
          <w:sz w:val="22"/>
          <w:szCs w:val="22"/>
        </w:rPr>
      </w:pPr>
      <w:r w:rsidRPr="006D20C4">
        <w:rPr>
          <w:sz w:val="22"/>
          <w:szCs w:val="22"/>
        </w:rPr>
        <w:t>Federal judges are notoriously independent, however, and many demonstrate little hesitance to overrule their nominating president if they believe it necessary to do so</w:t>
      </w:r>
      <w:r w:rsidR="000F7A22" w:rsidRPr="006D20C4">
        <w:rPr>
          <w:sz w:val="22"/>
          <w:szCs w:val="22"/>
        </w:rPr>
        <w:t>.</w:t>
      </w:r>
    </w:p>
    <w:p w14:paraId="5D50E626" w14:textId="77777777" w:rsidR="000F7A22" w:rsidRPr="006D20C4" w:rsidRDefault="000F7A22" w:rsidP="007C2807">
      <w:pPr>
        <w:widowControl w:val="0"/>
        <w:numPr>
          <w:ilvl w:val="1"/>
          <w:numId w:val="32"/>
        </w:numPr>
        <w:tabs>
          <w:tab w:val="clear" w:pos="1440"/>
          <w:tab w:val="left" w:pos="1701"/>
        </w:tabs>
        <w:spacing w:line="360" w:lineRule="auto"/>
        <w:ind w:left="1701" w:hanging="425"/>
        <w:rPr>
          <w:sz w:val="22"/>
          <w:szCs w:val="22"/>
        </w:rPr>
      </w:pPr>
      <w:r w:rsidRPr="006D20C4">
        <w:rPr>
          <w:sz w:val="22"/>
          <w:szCs w:val="22"/>
        </w:rPr>
        <w:t>The president</w:t>
      </w:r>
      <w:r w:rsidR="007C2807" w:rsidRPr="006D20C4">
        <w:rPr>
          <w:sz w:val="22"/>
          <w:szCs w:val="22"/>
        </w:rPr>
        <w:t xml:space="preserve"> also</w:t>
      </w:r>
      <w:r w:rsidRPr="006D20C4">
        <w:rPr>
          <w:sz w:val="22"/>
          <w:szCs w:val="22"/>
        </w:rPr>
        <w:t xml:space="preserve"> serves as a check on the judiciary by being the primary means of enforcing judicial decisions.</w:t>
      </w:r>
    </w:p>
    <w:p w14:paraId="039A2796" w14:textId="77777777" w:rsidR="00566EBE" w:rsidRPr="006D20C4" w:rsidRDefault="000F7A22" w:rsidP="00615803">
      <w:pPr>
        <w:widowControl w:val="0"/>
        <w:numPr>
          <w:ilvl w:val="0"/>
          <w:numId w:val="2"/>
        </w:numPr>
        <w:tabs>
          <w:tab w:val="clear" w:pos="720"/>
          <w:tab w:val="left" w:pos="567"/>
        </w:tabs>
        <w:spacing w:line="360" w:lineRule="auto"/>
        <w:ind w:left="567" w:hanging="425"/>
        <w:rPr>
          <w:sz w:val="22"/>
          <w:szCs w:val="22"/>
        </w:rPr>
      </w:pPr>
      <w:r w:rsidRPr="006D20C4">
        <w:rPr>
          <w:sz w:val="22"/>
          <w:szCs w:val="22"/>
        </w:rPr>
        <w:t>No matter how much a president may disagree with a judicial decision, it is a testament to the republican form of government, and the rule of law, that the president faithfully executes a federal court’s decision.</w:t>
      </w:r>
    </w:p>
    <w:p w14:paraId="4BED488F" w14:textId="77777777" w:rsidR="006E4756" w:rsidRPr="006D20C4" w:rsidRDefault="006E4756" w:rsidP="00615803">
      <w:pPr>
        <w:widowControl w:val="0"/>
        <w:numPr>
          <w:ilvl w:val="0"/>
          <w:numId w:val="2"/>
        </w:numPr>
        <w:tabs>
          <w:tab w:val="clear" w:pos="720"/>
          <w:tab w:val="left" w:pos="567"/>
        </w:tabs>
        <w:spacing w:line="360" w:lineRule="auto"/>
        <w:ind w:left="567" w:hanging="425"/>
        <w:rPr>
          <w:sz w:val="22"/>
          <w:szCs w:val="22"/>
        </w:rPr>
      </w:pPr>
      <w:r w:rsidRPr="006D20C4">
        <w:rPr>
          <w:sz w:val="22"/>
          <w:szCs w:val="22"/>
        </w:rPr>
        <w:t>The Congress can also play an important ro</w:t>
      </w:r>
      <w:r w:rsidR="00232B10" w:rsidRPr="006D20C4">
        <w:rPr>
          <w:sz w:val="22"/>
          <w:szCs w:val="22"/>
        </w:rPr>
        <w:t>le in “checking” the judiciary.</w:t>
      </w:r>
    </w:p>
    <w:p w14:paraId="69057016" w14:textId="77777777" w:rsidR="00566EBE" w:rsidRPr="006D20C4" w:rsidRDefault="006E4756" w:rsidP="00615803">
      <w:pPr>
        <w:widowControl w:val="0"/>
        <w:numPr>
          <w:ilvl w:val="1"/>
          <w:numId w:val="2"/>
        </w:numPr>
        <w:tabs>
          <w:tab w:val="clear" w:pos="1440"/>
          <w:tab w:val="left" w:pos="1134"/>
        </w:tabs>
        <w:spacing w:line="360" w:lineRule="auto"/>
        <w:ind w:left="1134" w:hanging="425"/>
        <w:rPr>
          <w:sz w:val="22"/>
          <w:szCs w:val="22"/>
        </w:rPr>
      </w:pPr>
      <w:r w:rsidRPr="006D20C4">
        <w:rPr>
          <w:sz w:val="22"/>
          <w:szCs w:val="22"/>
        </w:rPr>
        <w:t>The most obvious role is in confirming judicial selections.</w:t>
      </w:r>
    </w:p>
    <w:p w14:paraId="10A9E98A" w14:textId="77777777" w:rsidR="006E4756" w:rsidRPr="006D20C4" w:rsidRDefault="008936DF" w:rsidP="00615803">
      <w:pPr>
        <w:widowControl w:val="0"/>
        <w:numPr>
          <w:ilvl w:val="1"/>
          <w:numId w:val="2"/>
        </w:numPr>
        <w:tabs>
          <w:tab w:val="clear" w:pos="1440"/>
          <w:tab w:val="left" w:pos="1134"/>
        </w:tabs>
        <w:spacing w:line="360" w:lineRule="auto"/>
        <w:ind w:left="1134" w:hanging="425"/>
        <w:rPr>
          <w:sz w:val="22"/>
          <w:szCs w:val="22"/>
        </w:rPr>
      </w:pPr>
      <w:r w:rsidRPr="006D20C4">
        <w:rPr>
          <w:sz w:val="22"/>
          <w:szCs w:val="22"/>
        </w:rPr>
        <w:t>I</w:t>
      </w:r>
      <w:r w:rsidR="006E4756" w:rsidRPr="006D20C4">
        <w:rPr>
          <w:sz w:val="22"/>
          <w:szCs w:val="22"/>
        </w:rPr>
        <w:t>t also controls the judiciary through its annual budgetary process.</w:t>
      </w:r>
    </w:p>
    <w:p w14:paraId="61711C09" w14:textId="77777777" w:rsidR="006E4756" w:rsidRPr="006D20C4" w:rsidRDefault="006E4756" w:rsidP="00615803">
      <w:pPr>
        <w:widowControl w:val="0"/>
        <w:numPr>
          <w:ilvl w:val="1"/>
          <w:numId w:val="2"/>
        </w:numPr>
        <w:tabs>
          <w:tab w:val="clear" w:pos="1440"/>
          <w:tab w:val="left" w:pos="1134"/>
        </w:tabs>
        <w:spacing w:line="360" w:lineRule="auto"/>
        <w:ind w:left="1134" w:hanging="425"/>
        <w:rPr>
          <w:sz w:val="22"/>
          <w:szCs w:val="22"/>
        </w:rPr>
      </w:pPr>
      <w:r w:rsidRPr="006D20C4">
        <w:rPr>
          <w:sz w:val="22"/>
          <w:szCs w:val="22"/>
        </w:rPr>
        <w:t xml:space="preserve">Congress can control the judiciary by determining how the courts are organized and </w:t>
      </w:r>
      <w:r w:rsidRPr="006D20C4">
        <w:rPr>
          <w:sz w:val="22"/>
          <w:szCs w:val="22"/>
        </w:rPr>
        <w:lastRenderedPageBreak/>
        <w:t>what kind of cases the courts can hear.</w:t>
      </w:r>
    </w:p>
    <w:p w14:paraId="4B4D7B5B" w14:textId="77777777" w:rsidR="006E4756" w:rsidRPr="006D20C4" w:rsidRDefault="00633B06" w:rsidP="006F5D07">
      <w:pPr>
        <w:widowControl w:val="0"/>
        <w:numPr>
          <w:ilvl w:val="0"/>
          <w:numId w:val="2"/>
        </w:numPr>
        <w:tabs>
          <w:tab w:val="clear" w:pos="720"/>
          <w:tab w:val="left" w:pos="567"/>
        </w:tabs>
        <w:spacing w:line="360" w:lineRule="auto"/>
        <w:ind w:left="567" w:hanging="425"/>
        <w:rPr>
          <w:sz w:val="22"/>
          <w:szCs w:val="22"/>
        </w:rPr>
      </w:pPr>
      <w:r w:rsidRPr="006D20C4">
        <w:rPr>
          <w:sz w:val="22"/>
          <w:szCs w:val="22"/>
        </w:rPr>
        <w:t xml:space="preserve">The Constitution </w:t>
      </w:r>
      <w:r w:rsidR="006E4756" w:rsidRPr="006D20C4">
        <w:rPr>
          <w:sz w:val="22"/>
          <w:szCs w:val="22"/>
        </w:rPr>
        <w:t>gives Congress the authority to dete</w:t>
      </w:r>
      <w:r w:rsidR="00232B10" w:rsidRPr="006D20C4">
        <w:rPr>
          <w:sz w:val="22"/>
          <w:szCs w:val="22"/>
        </w:rPr>
        <w:t>rmine the courts’ jurisdiction</w:t>
      </w:r>
      <w:r w:rsidR="003A7B95" w:rsidRPr="006D20C4">
        <w:rPr>
          <w:sz w:val="22"/>
          <w:szCs w:val="22"/>
        </w:rPr>
        <w:t>s</w:t>
      </w:r>
      <w:r w:rsidR="00232B10" w:rsidRPr="006D20C4">
        <w:rPr>
          <w:sz w:val="22"/>
          <w:szCs w:val="22"/>
        </w:rPr>
        <w:t>.</w:t>
      </w:r>
    </w:p>
    <w:p w14:paraId="76823616" w14:textId="77777777" w:rsidR="006E4756" w:rsidRPr="006D20C4" w:rsidRDefault="006E4756" w:rsidP="00615803">
      <w:pPr>
        <w:widowControl w:val="0"/>
        <w:numPr>
          <w:ilvl w:val="1"/>
          <w:numId w:val="2"/>
        </w:numPr>
        <w:tabs>
          <w:tab w:val="clear" w:pos="1440"/>
          <w:tab w:val="left" w:pos="1134"/>
        </w:tabs>
        <w:spacing w:line="360" w:lineRule="auto"/>
        <w:ind w:left="1134" w:hanging="425"/>
        <w:rPr>
          <w:sz w:val="22"/>
          <w:szCs w:val="22"/>
        </w:rPr>
      </w:pPr>
      <w:r w:rsidRPr="006D20C4">
        <w:rPr>
          <w:sz w:val="22"/>
          <w:szCs w:val="22"/>
        </w:rPr>
        <w:t>Congress has used this authority in the past to take away controversial cases from judicial consideration.</w:t>
      </w:r>
    </w:p>
    <w:p w14:paraId="7C61D6A3" w14:textId="77777777" w:rsidR="001415F0" w:rsidRPr="006D20C4" w:rsidRDefault="001415F0" w:rsidP="00615803">
      <w:pPr>
        <w:widowControl w:val="0"/>
        <w:tabs>
          <w:tab w:val="left" w:pos="1134"/>
        </w:tabs>
        <w:spacing w:line="360" w:lineRule="auto"/>
        <w:rPr>
          <w:sz w:val="22"/>
          <w:szCs w:val="22"/>
        </w:rPr>
      </w:pPr>
    </w:p>
    <w:p w14:paraId="507413BD" w14:textId="77777777" w:rsidR="00031B23" w:rsidRPr="000A06BB" w:rsidRDefault="00C90E47" w:rsidP="00615803">
      <w:pPr>
        <w:pStyle w:val="sbt"/>
        <w:widowControl w:val="0"/>
        <w:spacing w:before="0" w:line="360" w:lineRule="auto"/>
        <w:jc w:val="left"/>
        <w:rPr>
          <w:rFonts w:ascii="Times New Roman" w:hAnsi="Times New Roman"/>
          <w:b/>
          <w:color w:val="auto"/>
          <w:sz w:val="28"/>
        </w:rPr>
      </w:pPr>
      <w:ins w:id="16" w:author="Sarah Blair" w:date="2017-06-19T13:29:00Z">
        <w:r>
          <w:rPr>
            <w:rFonts w:ascii="Times New Roman" w:hAnsi="Times New Roman"/>
            <w:b/>
            <w:color w:val="auto"/>
            <w:sz w:val="28"/>
          </w:rPr>
          <w:t>The Chief’s Report to Congress</w:t>
        </w:r>
      </w:ins>
      <w:del w:id="17" w:author="Sarah Blair" w:date="2017-06-19T13:29:00Z">
        <w:r w:rsidR="00031B23" w:rsidRPr="000A06BB" w:rsidDel="00C90E47">
          <w:rPr>
            <w:rFonts w:ascii="Times New Roman" w:hAnsi="Times New Roman"/>
            <w:b/>
            <w:color w:val="auto"/>
            <w:sz w:val="28"/>
          </w:rPr>
          <w:delText>Hyperlink: The Judiciary: A Bargain for Taxpayers</w:delText>
        </w:r>
      </w:del>
    </w:p>
    <w:p w14:paraId="1026227D" w14:textId="77777777" w:rsidR="00C90E47" w:rsidRDefault="00C90E47" w:rsidP="00615803">
      <w:pPr>
        <w:widowControl w:val="0"/>
        <w:spacing w:line="360" w:lineRule="auto"/>
        <w:rPr>
          <w:ins w:id="18" w:author="Sarah Blair" w:date="2017-06-19T13:30:00Z"/>
        </w:rPr>
      </w:pPr>
      <w:ins w:id="19" w:author="Sarah Blair" w:date="2017-06-19T13:30:00Z">
        <w:r>
          <w:fldChar w:fldCharType="begin"/>
        </w:r>
        <w:r>
          <w:instrText xml:space="preserve"> HYPERLINK "</w:instrText>
        </w:r>
        <w:r w:rsidRPr="00C90E47">
          <w:instrText>https://www.supremecourt.gov/publicinfo/year-end/2015year-endreport.pdf</w:instrText>
        </w:r>
        <w:r>
          <w:instrText xml:space="preserve">" </w:instrText>
        </w:r>
        <w:r>
          <w:fldChar w:fldCharType="separate"/>
        </w:r>
      </w:ins>
      <w:r w:rsidRPr="00C42697">
        <w:rPr>
          <w:rStyle w:val="Hyperlink"/>
        </w:rPr>
        <w:t>https://www.supremecourt.gov/publicinfo/year-end/2015year-endreport.pdf</w:t>
      </w:r>
      <w:ins w:id="20" w:author="Sarah Blair" w:date="2017-06-19T13:30:00Z">
        <w:r>
          <w:fldChar w:fldCharType="end"/>
        </w:r>
      </w:ins>
    </w:p>
    <w:p w14:paraId="2205CD4F" w14:textId="77777777" w:rsidR="00BF7B2E" w:rsidRPr="006D20C4" w:rsidDel="00C90E47" w:rsidRDefault="00604621" w:rsidP="00615803">
      <w:pPr>
        <w:pStyle w:val="sbf"/>
        <w:spacing w:before="0" w:line="360" w:lineRule="auto"/>
        <w:ind w:left="0"/>
        <w:rPr>
          <w:del w:id="21" w:author="Sarah Blair" w:date="2017-06-19T13:30:00Z"/>
          <w:sz w:val="22"/>
          <w:szCs w:val="22"/>
        </w:rPr>
      </w:pPr>
      <w:del w:id="22" w:author="Sarah Blair" w:date="2017-06-19T13:30:00Z">
        <w:r w:rsidDel="00C90E47">
          <w:fldChar w:fldCharType="begin"/>
        </w:r>
        <w:r w:rsidDel="00C90E47">
          <w:delInstrText xml:space="preserve"> HYPERLINK "http://www.supremecourt.gov/publicinfo/year-end/2012year-endreport.pdf" </w:delInstrText>
        </w:r>
        <w:r w:rsidDel="00C90E47">
          <w:fldChar w:fldCharType="separate"/>
        </w:r>
        <w:r w:rsidR="00BF7B2E" w:rsidRPr="006D20C4" w:rsidDel="00C90E47">
          <w:rPr>
            <w:rStyle w:val="Hyperlink"/>
            <w:color w:val="auto"/>
            <w:sz w:val="22"/>
            <w:szCs w:val="22"/>
          </w:rPr>
          <w:delText>http://www.supremecourt.gov/publicinfo/year-end/2012year-endreport.pdf</w:delText>
        </w:r>
        <w:r w:rsidDel="00C90E47">
          <w:rPr>
            <w:rStyle w:val="Hyperlink"/>
            <w:color w:val="auto"/>
            <w:sz w:val="22"/>
            <w:szCs w:val="22"/>
          </w:rPr>
          <w:fldChar w:fldCharType="end"/>
        </w:r>
      </w:del>
    </w:p>
    <w:p w14:paraId="53A21681" w14:textId="77777777" w:rsidR="0001429B" w:rsidRPr="006D20C4" w:rsidRDefault="0001429B" w:rsidP="00615803">
      <w:pPr>
        <w:widowControl w:val="0"/>
        <w:spacing w:line="360" w:lineRule="auto"/>
        <w:rPr>
          <w:bCs/>
          <w:sz w:val="22"/>
          <w:szCs w:val="22"/>
        </w:rPr>
      </w:pPr>
    </w:p>
    <w:p w14:paraId="0C4645A8" w14:textId="77777777" w:rsidR="0001429B" w:rsidRPr="000A06BB" w:rsidRDefault="0001429B" w:rsidP="00615803">
      <w:pPr>
        <w:widowControl w:val="0"/>
        <w:spacing w:line="360" w:lineRule="auto"/>
        <w:rPr>
          <w:b/>
          <w:sz w:val="28"/>
        </w:rPr>
      </w:pPr>
      <w:del w:id="23" w:author="Sarah Blair" w:date="2017-06-19T13:27:00Z">
        <w:r w:rsidRPr="000A06BB" w:rsidDel="00305FE2">
          <w:rPr>
            <w:b/>
            <w:sz w:val="28"/>
          </w:rPr>
          <w:delText xml:space="preserve">Hyperlink: </w:delText>
        </w:r>
      </w:del>
      <w:r w:rsidRPr="000A06BB">
        <w:rPr>
          <w:b/>
          <w:sz w:val="28"/>
        </w:rPr>
        <w:t>Supreme Court Virtual Tour</w:t>
      </w:r>
    </w:p>
    <w:p w14:paraId="7EEAFBFE" w14:textId="77777777" w:rsidR="0001429B" w:rsidRPr="006D20C4" w:rsidRDefault="00602331" w:rsidP="00615803">
      <w:pPr>
        <w:widowControl w:val="0"/>
        <w:spacing w:line="360" w:lineRule="auto"/>
        <w:rPr>
          <w:sz w:val="22"/>
          <w:szCs w:val="22"/>
        </w:rPr>
      </w:pPr>
      <w:hyperlink r:id="rId8" w:history="1">
        <w:r w:rsidR="0001429B" w:rsidRPr="006D20C4">
          <w:rPr>
            <w:rStyle w:val="Hyperlink"/>
            <w:color w:val="auto"/>
            <w:sz w:val="22"/>
            <w:szCs w:val="22"/>
          </w:rPr>
          <w:t>http://supremecourt.c-span.org/VirtualTour.aspx</w:t>
        </w:r>
      </w:hyperlink>
    </w:p>
    <w:p w14:paraId="17D247CC" w14:textId="77777777" w:rsidR="0001429B" w:rsidRPr="006D20C4" w:rsidRDefault="0001429B" w:rsidP="00615803">
      <w:pPr>
        <w:widowControl w:val="0"/>
        <w:spacing w:line="360" w:lineRule="auto"/>
        <w:rPr>
          <w:bCs/>
          <w:sz w:val="22"/>
          <w:szCs w:val="22"/>
        </w:rPr>
      </w:pPr>
    </w:p>
    <w:p w14:paraId="79190EC9" w14:textId="77777777" w:rsidR="0001429B" w:rsidRPr="000A06BB" w:rsidRDefault="0001429B" w:rsidP="00615803">
      <w:pPr>
        <w:widowControl w:val="0"/>
        <w:spacing w:line="360" w:lineRule="auto"/>
        <w:rPr>
          <w:b/>
          <w:bCs/>
          <w:sz w:val="28"/>
        </w:rPr>
      </w:pPr>
      <w:del w:id="24" w:author="Sarah Blair" w:date="2017-06-19T13:28:00Z">
        <w:r w:rsidRPr="000A06BB" w:rsidDel="00C90E47">
          <w:rPr>
            <w:b/>
            <w:bCs/>
            <w:sz w:val="28"/>
          </w:rPr>
          <w:delText xml:space="preserve">Hyperlink: </w:delText>
        </w:r>
      </w:del>
      <w:r w:rsidRPr="000A06BB">
        <w:rPr>
          <w:b/>
          <w:bCs/>
          <w:sz w:val="28"/>
        </w:rPr>
        <w:t>The Little Rock Nine</w:t>
      </w:r>
    </w:p>
    <w:p w14:paraId="51591F44" w14:textId="77777777" w:rsidR="0001429B" w:rsidRPr="006D20C4" w:rsidRDefault="00602331" w:rsidP="00615803">
      <w:pPr>
        <w:widowControl w:val="0"/>
        <w:spacing w:line="360" w:lineRule="auto"/>
        <w:rPr>
          <w:sz w:val="22"/>
          <w:szCs w:val="22"/>
        </w:rPr>
      </w:pPr>
      <w:hyperlink r:id="rId9" w:history="1">
        <w:r w:rsidR="0001429B" w:rsidRPr="006D20C4">
          <w:rPr>
            <w:rStyle w:val="Hyperlink"/>
            <w:color w:val="auto"/>
            <w:sz w:val="22"/>
            <w:szCs w:val="22"/>
          </w:rPr>
          <w:t>http://www.npr.org/templates/story/story.php?storyId=14091050</w:t>
        </w:r>
      </w:hyperlink>
    </w:p>
    <w:p w14:paraId="6311636B" w14:textId="77777777" w:rsidR="00F92FF7" w:rsidRPr="006D20C4" w:rsidRDefault="00200487" w:rsidP="00615803">
      <w:pPr>
        <w:widowControl w:val="0"/>
        <w:spacing w:line="360" w:lineRule="auto"/>
        <w:jc w:val="both"/>
        <w:rPr>
          <w:sz w:val="22"/>
          <w:szCs w:val="22"/>
        </w:rPr>
      </w:pPr>
      <w:r w:rsidRPr="006D20C4">
        <w:rPr>
          <w:b/>
          <w:noProof/>
          <w:sz w:val="22"/>
          <w:szCs w:val="22"/>
        </w:rPr>
        <mc:AlternateContent>
          <mc:Choice Requires="wps">
            <w:drawing>
              <wp:anchor distT="0" distB="0" distL="114300" distR="114300" simplePos="0" relativeHeight="251658240" behindDoc="0" locked="0" layoutInCell="1" allowOverlap="1" wp14:anchorId="697B0021" wp14:editId="2EC0F2CB">
                <wp:simplePos x="0" y="0"/>
                <wp:positionH relativeFrom="column">
                  <wp:posOffset>-38100</wp:posOffset>
                </wp:positionH>
                <wp:positionV relativeFrom="paragraph">
                  <wp:posOffset>208280</wp:posOffset>
                </wp:positionV>
                <wp:extent cx="5486400" cy="0"/>
                <wp:effectExtent l="9525" t="13970" r="9525" b="5080"/>
                <wp:wrapNone/>
                <wp:docPr id="28"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5F7C5EC" id="Line 3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6.4pt" to="429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8Kh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"/>
            </w:pict>
          </mc:Fallback>
        </mc:AlternateContent>
      </w:r>
    </w:p>
    <w:p w14:paraId="2D1FF968" w14:textId="77777777" w:rsidR="003452D0" w:rsidRPr="000A06BB" w:rsidRDefault="00C8014E" w:rsidP="00615803">
      <w:pPr>
        <w:widowControl w:val="0"/>
        <w:spacing w:line="360" w:lineRule="auto"/>
        <w:jc w:val="center"/>
        <w:rPr>
          <w:b/>
          <w:sz w:val="28"/>
          <w:szCs w:val="28"/>
        </w:rPr>
      </w:pPr>
      <w:r w:rsidRPr="000A06BB">
        <w:rPr>
          <w:b/>
          <w:sz w:val="28"/>
          <w:szCs w:val="28"/>
        </w:rPr>
        <w:t>Exercises</w:t>
      </w:r>
    </w:p>
    <w:p w14:paraId="3EAFD616" w14:textId="77777777" w:rsidR="00FD06AD" w:rsidRPr="000A06BB" w:rsidRDefault="00200487" w:rsidP="00615803">
      <w:pPr>
        <w:widowControl w:val="0"/>
        <w:spacing w:line="360" w:lineRule="auto"/>
        <w:jc w:val="center"/>
        <w:rPr>
          <w:b/>
          <w:sz w:val="28"/>
          <w:szCs w:val="28"/>
        </w:rPr>
      </w:pPr>
      <w:r w:rsidRPr="000A06BB">
        <w:rPr>
          <w:b/>
          <w:noProof/>
          <w:sz w:val="28"/>
          <w:szCs w:val="28"/>
        </w:rPr>
        <mc:AlternateContent>
          <mc:Choice Requires="wps">
            <w:drawing>
              <wp:anchor distT="0" distB="0" distL="114300" distR="114300" simplePos="0" relativeHeight="251659264" behindDoc="0" locked="0" layoutInCell="1" allowOverlap="1" wp14:anchorId="3B2F1270" wp14:editId="17E33179">
                <wp:simplePos x="0" y="0"/>
                <wp:positionH relativeFrom="column">
                  <wp:posOffset>9525</wp:posOffset>
                </wp:positionH>
                <wp:positionV relativeFrom="paragraph">
                  <wp:posOffset>244475</wp:posOffset>
                </wp:positionV>
                <wp:extent cx="5486400" cy="0"/>
                <wp:effectExtent l="9525" t="7620" r="9525" b="11430"/>
                <wp:wrapNone/>
                <wp:docPr id="27"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5EB2198" id="Line 3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9.25pt" to="432.75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gXkFAIAACo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"/>
            </w:pict>
          </mc:Fallback>
        </mc:AlternateContent>
      </w:r>
      <w:r w:rsidR="00FD06AD" w:rsidRPr="000A06BB">
        <w:rPr>
          <w:b/>
          <w:sz w:val="28"/>
          <w:szCs w:val="28"/>
        </w:rPr>
        <w:t>Section 1 – The Third Branch</w:t>
      </w:r>
    </w:p>
    <w:p w14:paraId="7AB4D285" w14:textId="77777777" w:rsidR="00F71971" w:rsidRPr="006D20C4" w:rsidRDefault="00F71971" w:rsidP="00615803">
      <w:pPr>
        <w:widowControl w:val="0"/>
        <w:spacing w:line="360" w:lineRule="auto"/>
        <w:rPr>
          <w:sz w:val="22"/>
          <w:szCs w:val="22"/>
        </w:rPr>
      </w:pPr>
    </w:p>
    <w:p w14:paraId="05FD31EE" w14:textId="77777777" w:rsidR="00FD06AD" w:rsidRPr="006D20C4" w:rsidRDefault="00FD06AD" w:rsidP="00615803">
      <w:pPr>
        <w:widowControl w:val="0"/>
        <w:numPr>
          <w:ilvl w:val="0"/>
          <w:numId w:val="22"/>
        </w:numPr>
        <w:tabs>
          <w:tab w:val="clear" w:pos="360"/>
          <w:tab w:val="left" w:pos="426"/>
        </w:tabs>
        <w:spacing w:line="360" w:lineRule="auto"/>
        <w:ind w:left="426" w:hanging="426"/>
        <w:rPr>
          <w:sz w:val="22"/>
          <w:szCs w:val="22"/>
        </w:rPr>
      </w:pPr>
      <w:r w:rsidRPr="006D20C4">
        <w:rPr>
          <w:sz w:val="22"/>
          <w:szCs w:val="22"/>
        </w:rPr>
        <w:t>Do you believe that judicial review is a good thing for American democracy?</w:t>
      </w:r>
      <w:r w:rsidR="00F71971" w:rsidRPr="006D20C4">
        <w:rPr>
          <w:sz w:val="22"/>
          <w:szCs w:val="22"/>
        </w:rPr>
        <w:t xml:space="preserve"> </w:t>
      </w:r>
      <w:r w:rsidRPr="006D20C4">
        <w:rPr>
          <w:sz w:val="22"/>
          <w:szCs w:val="22"/>
        </w:rPr>
        <w:t>Why or why not?</w:t>
      </w:r>
    </w:p>
    <w:p w14:paraId="5D712371" w14:textId="77777777" w:rsidR="00232B10" w:rsidRPr="006D20C4" w:rsidRDefault="00232B10" w:rsidP="00615803">
      <w:pPr>
        <w:widowControl w:val="0"/>
        <w:spacing w:line="360" w:lineRule="auto"/>
        <w:ind w:left="426"/>
        <w:rPr>
          <w:sz w:val="22"/>
          <w:szCs w:val="22"/>
        </w:rPr>
      </w:pPr>
    </w:p>
    <w:p w14:paraId="586997CA" w14:textId="77777777" w:rsidR="00FD06AD" w:rsidRPr="006D20C4" w:rsidRDefault="00633B06" w:rsidP="00615803">
      <w:pPr>
        <w:widowControl w:val="0"/>
        <w:spacing w:line="360" w:lineRule="auto"/>
        <w:ind w:left="426"/>
        <w:rPr>
          <w:sz w:val="22"/>
          <w:szCs w:val="22"/>
        </w:rPr>
      </w:pPr>
      <w:r w:rsidRPr="006D20C4">
        <w:rPr>
          <w:sz w:val="22"/>
          <w:szCs w:val="22"/>
        </w:rPr>
        <w:t xml:space="preserve">Answer: </w:t>
      </w:r>
      <w:r w:rsidR="00FD06AD" w:rsidRPr="006D20C4">
        <w:rPr>
          <w:sz w:val="22"/>
          <w:szCs w:val="22"/>
        </w:rPr>
        <w:t>There is no right or wrong answer for this question, as scholars, lawyers and judges themselves are often split on the answer.</w:t>
      </w:r>
      <w:r w:rsidR="00F71971" w:rsidRPr="006D20C4">
        <w:rPr>
          <w:sz w:val="22"/>
          <w:szCs w:val="22"/>
        </w:rPr>
        <w:t xml:space="preserve"> </w:t>
      </w:r>
      <w:r w:rsidR="00FD06AD" w:rsidRPr="006D20C4">
        <w:rPr>
          <w:sz w:val="22"/>
          <w:szCs w:val="22"/>
        </w:rPr>
        <w:t xml:space="preserve">Either way </w:t>
      </w:r>
      <w:proofErr w:type="gramStart"/>
      <w:r w:rsidR="00FD06AD" w:rsidRPr="006D20C4">
        <w:rPr>
          <w:sz w:val="22"/>
          <w:szCs w:val="22"/>
        </w:rPr>
        <w:t>a student answers</w:t>
      </w:r>
      <w:proofErr w:type="gramEnd"/>
      <w:r w:rsidR="00FD06AD" w:rsidRPr="006D20C4">
        <w:rPr>
          <w:sz w:val="22"/>
          <w:szCs w:val="22"/>
        </w:rPr>
        <w:t xml:space="preserve">, it’s important to ask the student to explain why </w:t>
      </w:r>
      <w:r w:rsidR="0091592C" w:rsidRPr="006D20C4">
        <w:rPr>
          <w:sz w:val="22"/>
          <w:szCs w:val="22"/>
        </w:rPr>
        <w:t>he or she</w:t>
      </w:r>
      <w:r w:rsidR="00FD06AD" w:rsidRPr="006D20C4">
        <w:rPr>
          <w:sz w:val="22"/>
          <w:szCs w:val="22"/>
        </w:rPr>
        <w:t xml:space="preserve"> chose a particular answer.</w:t>
      </w:r>
    </w:p>
    <w:p w14:paraId="65F1163E" w14:textId="77777777" w:rsidR="008D31D4" w:rsidRPr="006D20C4" w:rsidRDefault="008D31D4" w:rsidP="00615803">
      <w:pPr>
        <w:widowControl w:val="0"/>
        <w:spacing w:line="360" w:lineRule="auto"/>
        <w:ind w:left="426"/>
        <w:rPr>
          <w:sz w:val="22"/>
          <w:szCs w:val="22"/>
        </w:rPr>
      </w:pPr>
    </w:p>
    <w:p w14:paraId="6CEF3E02" w14:textId="77777777" w:rsidR="00FD06AD" w:rsidRPr="006D20C4" w:rsidRDefault="00FD06AD" w:rsidP="00615803">
      <w:pPr>
        <w:widowControl w:val="0"/>
        <w:spacing w:line="360" w:lineRule="auto"/>
        <w:ind w:left="426"/>
        <w:rPr>
          <w:sz w:val="22"/>
          <w:szCs w:val="22"/>
        </w:rPr>
      </w:pPr>
      <w:r w:rsidRPr="006D20C4">
        <w:rPr>
          <w:sz w:val="22"/>
          <w:szCs w:val="22"/>
        </w:rPr>
        <w:t>This question is designed to challenge students to think about the role of judges in American democracy, or indeed, any judicial system with judicial review.</w:t>
      </w:r>
      <w:r w:rsidR="00F71971" w:rsidRPr="006D20C4">
        <w:rPr>
          <w:sz w:val="22"/>
          <w:szCs w:val="22"/>
        </w:rPr>
        <w:t xml:space="preserve"> </w:t>
      </w:r>
      <w:r w:rsidRPr="006D20C4">
        <w:rPr>
          <w:sz w:val="22"/>
          <w:szCs w:val="22"/>
        </w:rPr>
        <w:t>Point out to students that “majority rule,” while it may work in their school club or social network when deciding a date for a formal event or where to eat dinner, is not really the way democracy works at the governmental level.</w:t>
      </w:r>
      <w:r w:rsidR="00F71971" w:rsidRPr="006D20C4">
        <w:rPr>
          <w:sz w:val="22"/>
          <w:szCs w:val="22"/>
        </w:rPr>
        <w:t xml:space="preserve"> </w:t>
      </w:r>
      <w:r w:rsidRPr="006D20C4">
        <w:rPr>
          <w:sz w:val="22"/>
          <w:szCs w:val="22"/>
        </w:rPr>
        <w:t>The majority rule is reflected in the legislative and executive branches, which undergo regular elections.</w:t>
      </w:r>
      <w:r w:rsidR="00F71971" w:rsidRPr="006D20C4">
        <w:rPr>
          <w:sz w:val="22"/>
          <w:szCs w:val="22"/>
        </w:rPr>
        <w:t xml:space="preserve"> </w:t>
      </w:r>
      <w:r w:rsidRPr="006D20C4">
        <w:rPr>
          <w:sz w:val="22"/>
          <w:szCs w:val="22"/>
        </w:rPr>
        <w:t>The majority rule is subverted, however, each time a court exercises judicial review to overturn an executive or a legislature.</w:t>
      </w:r>
    </w:p>
    <w:p w14:paraId="312ACBBD" w14:textId="77777777" w:rsidR="00232B10" w:rsidRPr="006D20C4" w:rsidRDefault="00232B10" w:rsidP="00615803">
      <w:pPr>
        <w:widowControl w:val="0"/>
        <w:spacing w:line="360" w:lineRule="auto"/>
        <w:ind w:left="426"/>
        <w:rPr>
          <w:sz w:val="22"/>
          <w:szCs w:val="22"/>
        </w:rPr>
      </w:pPr>
    </w:p>
    <w:p w14:paraId="51D6D29F" w14:textId="77777777" w:rsidR="00FD06AD" w:rsidRPr="006D20C4" w:rsidRDefault="00FD06AD" w:rsidP="00615803">
      <w:pPr>
        <w:widowControl w:val="0"/>
        <w:spacing w:line="360" w:lineRule="auto"/>
        <w:ind w:left="426"/>
        <w:rPr>
          <w:sz w:val="22"/>
          <w:szCs w:val="22"/>
        </w:rPr>
      </w:pPr>
      <w:r w:rsidRPr="006D20C4">
        <w:rPr>
          <w:sz w:val="22"/>
          <w:szCs w:val="22"/>
        </w:rPr>
        <w:lastRenderedPageBreak/>
        <w:t>Students should be aware that the purpose of judicial review isn’t to create tyranny or violence against democracy, but to protect the Constitution.</w:t>
      </w:r>
      <w:r w:rsidR="00F71971" w:rsidRPr="006D20C4">
        <w:rPr>
          <w:sz w:val="22"/>
          <w:szCs w:val="22"/>
        </w:rPr>
        <w:t xml:space="preserve"> </w:t>
      </w:r>
      <w:r w:rsidR="008D31D4" w:rsidRPr="006D20C4">
        <w:rPr>
          <w:sz w:val="22"/>
          <w:szCs w:val="22"/>
        </w:rPr>
        <w:t xml:space="preserve">Chief Justice </w:t>
      </w:r>
      <w:r w:rsidRPr="006D20C4">
        <w:rPr>
          <w:sz w:val="22"/>
          <w:szCs w:val="22"/>
        </w:rPr>
        <w:t xml:space="preserve">Marshall himself said in </w:t>
      </w:r>
      <w:r w:rsidRPr="006D20C4">
        <w:rPr>
          <w:i/>
          <w:sz w:val="22"/>
          <w:szCs w:val="22"/>
        </w:rPr>
        <w:t xml:space="preserve">Marbury </w:t>
      </w:r>
      <w:r w:rsidR="009521EB" w:rsidRPr="006D20C4">
        <w:rPr>
          <w:i/>
          <w:sz w:val="22"/>
          <w:szCs w:val="22"/>
        </w:rPr>
        <w:t>v. Madison</w:t>
      </w:r>
      <w:r w:rsidR="008D31D4" w:rsidRPr="006D20C4">
        <w:rPr>
          <w:sz w:val="22"/>
          <w:szCs w:val="22"/>
        </w:rPr>
        <w:t xml:space="preserve"> </w:t>
      </w:r>
      <w:r w:rsidRPr="006D20C4">
        <w:rPr>
          <w:sz w:val="22"/>
          <w:szCs w:val="22"/>
        </w:rPr>
        <w:t>that “the powers of the legislature are defined and limited; and that those limits may not be mistaken, or forgotten, the constitution is written… It is a proposition too plain to be contested, that the constitution controls any legislative act repugnant to it; or, that the legislature may alter the constitution by an ordinary act.</w:t>
      </w:r>
      <w:r w:rsidR="00F71971" w:rsidRPr="006D20C4">
        <w:rPr>
          <w:sz w:val="22"/>
          <w:szCs w:val="22"/>
        </w:rPr>
        <w:t xml:space="preserve"> </w:t>
      </w:r>
      <w:r w:rsidRPr="006D20C4">
        <w:rPr>
          <w:sz w:val="22"/>
          <w:szCs w:val="22"/>
        </w:rPr>
        <w:t>Between these two alternatives there is no middle ground.”</w:t>
      </w:r>
      <w:r w:rsidR="00F71971" w:rsidRPr="006D20C4">
        <w:rPr>
          <w:sz w:val="22"/>
          <w:szCs w:val="22"/>
        </w:rPr>
        <w:t xml:space="preserve"> </w:t>
      </w:r>
      <w:r w:rsidRPr="006D20C4">
        <w:rPr>
          <w:sz w:val="22"/>
          <w:szCs w:val="22"/>
        </w:rPr>
        <w:t>Marshall’s primary concern was that without judicial review, Congress may simply ignore the Constitution or change it to suit its purposes.</w:t>
      </w:r>
      <w:r w:rsidR="00F71971" w:rsidRPr="006D20C4">
        <w:rPr>
          <w:sz w:val="22"/>
          <w:szCs w:val="22"/>
        </w:rPr>
        <w:t xml:space="preserve"> </w:t>
      </w:r>
      <w:r w:rsidRPr="006D20C4">
        <w:rPr>
          <w:sz w:val="22"/>
          <w:szCs w:val="22"/>
        </w:rPr>
        <w:t xml:space="preserve">Judicial review, then, is the power that gives the courts to ensure Congress and the </w:t>
      </w:r>
      <w:r w:rsidR="009C3863" w:rsidRPr="006D20C4">
        <w:rPr>
          <w:sz w:val="22"/>
          <w:szCs w:val="22"/>
        </w:rPr>
        <w:t xml:space="preserve">president </w:t>
      </w:r>
      <w:r w:rsidRPr="006D20C4">
        <w:rPr>
          <w:sz w:val="22"/>
          <w:szCs w:val="22"/>
        </w:rPr>
        <w:t>obey the principles of limited power set forth by the Constitution.</w:t>
      </w:r>
    </w:p>
    <w:p w14:paraId="395B0A1C" w14:textId="77777777" w:rsidR="00232B10" w:rsidRPr="006D20C4" w:rsidRDefault="00232B10" w:rsidP="00615803">
      <w:pPr>
        <w:widowControl w:val="0"/>
        <w:spacing w:line="360" w:lineRule="auto"/>
        <w:ind w:left="426"/>
        <w:rPr>
          <w:sz w:val="22"/>
          <w:szCs w:val="22"/>
        </w:rPr>
      </w:pPr>
    </w:p>
    <w:p w14:paraId="749FA0AC" w14:textId="77777777" w:rsidR="00FD06AD" w:rsidRPr="006D20C4" w:rsidRDefault="00FD06AD" w:rsidP="00615803">
      <w:pPr>
        <w:widowControl w:val="0"/>
        <w:spacing w:line="360" w:lineRule="auto"/>
        <w:ind w:left="426"/>
        <w:rPr>
          <w:sz w:val="22"/>
          <w:szCs w:val="22"/>
        </w:rPr>
      </w:pPr>
      <w:r w:rsidRPr="006D20C4">
        <w:rPr>
          <w:sz w:val="22"/>
          <w:szCs w:val="22"/>
        </w:rPr>
        <w:t>Point out to students that although judicial review means courts can direct the other two branches of government, in modern day society there have been relatively few challenges to this exercise of power, which is never accompanied by force.</w:t>
      </w:r>
      <w:r w:rsidR="00F71971" w:rsidRPr="006D20C4">
        <w:rPr>
          <w:sz w:val="22"/>
          <w:szCs w:val="22"/>
        </w:rPr>
        <w:t xml:space="preserve"> </w:t>
      </w:r>
      <w:r w:rsidRPr="006D20C4">
        <w:rPr>
          <w:sz w:val="22"/>
          <w:szCs w:val="22"/>
        </w:rPr>
        <w:t xml:space="preserve">Early American history records instances where Presidents or Congresses tried to ignore judicial rulings, but even highly controversial cases such as </w:t>
      </w:r>
      <w:r w:rsidRPr="006D20C4">
        <w:rPr>
          <w:i/>
          <w:sz w:val="22"/>
          <w:szCs w:val="22"/>
        </w:rPr>
        <w:t>Bush v. Gore</w:t>
      </w:r>
      <w:r w:rsidRPr="006D20C4">
        <w:rPr>
          <w:sz w:val="22"/>
          <w:szCs w:val="22"/>
        </w:rPr>
        <w:t xml:space="preserve"> in 2000 d</w:t>
      </w:r>
      <w:r w:rsidR="0097709C" w:rsidRPr="006D20C4">
        <w:rPr>
          <w:sz w:val="22"/>
          <w:szCs w:val="22"/>
        </w:rPr>
        <w:t>id</w:t>
      </w:r>
      <w:r w:rsidRPr="006D20C4">
        <w:rPr>
          <w:sz w:val="22"/>
          <w:szCs w:val="22"/>
        </w:rPr>
        <w:t xml:space="preserve"> not result in massive social unrest, as the American public has learned to accept judicial supremacy in Constitutional matters through judicial review.</w:t>
      </w:r>
    </w:p>
    <w:p w14:paraId="2AE3D1C9" w14:textId="77777777" w:rsidR="00232B10" w:rsidRPr="006D20C4" w:rsidRDefault="00232B10" w:rsidP="00615803">
      <w:pPr>
        <w:widowControl w:val="0"/>
        <w:spacing w:line="360" w:lineRule="auto"/>
        <w:ind w:left="426"/>
        <w:rPr>
          <w:sz w:val="22"/>
          <w:szCs w:val="22"/>
        </w:rPr>
      </w:pPr>
    </w:p>
    <w:p w14:paraId="00F3C3B2" w14:textId="77777777" w:rsidR="00FD06AD" w:rsidRPr="006D20C4" w:rsidRDefault="00FD06AD" w:rsidP="00615803">
      <w:pPr>
        <w:widowControl w:val="0"/>
        <w:spacing w:line="360" w:lineRule="auto"/>
        <w:ind w:left="426"/>
        <w:rPr>
          <w:sz w:val="22"/>
          <w:szCs w:val="22"/>
        </w:rPr>
      </w:pPr>
      <w:r w:rsidRPr="006D20C4">
        <w:rPr>
          <w:sz w:val="22"/>
          <w:szCs w:val="22"/>
        </w:rPr>
        <w:t>Some students may feel more strongly about how judicial review can result in unpopular decisions, particularly on “hot button” social issues such as public displays of religion, gay rights, suicide rights, use of stem cells, or abortion rights.</w:t>
      </w:r>
    </w:p>
    <w:p w14:paraId="22A73592" w14:textId="77777777" w:rsidR="0097709C" w:rsidRPr="006D20C4" w:rsidRDefault="0097709C" w:rsidP="00615803">
      <w:pPr>
        <w:widowControl w:val="0"/>
        <w:spacing w:line="360" w:lineRule="auto"/>
        <w:ind w:left="426"/>
        <w:rPr>
          <w:sz w:val="22"/>
          <w:szCs w:val="22"/>
        </w:rPr>
      </w:pPr>
    </w:p>
    <w:p w14:paraId="03BED479" w14:textId="77777777" w:rsidR="00FD06AD" w:rsidRPr="006D20C4" w:rsidRDefault="00FD06AD" w:rsidP="00615803">
      <w:pPr>
        <w:widowControl w:val="0"/>
        <w:spacing w:line="360" w:lineRule="auto"/>
        <w:ind w:left="426"/>
        <w:rPr>
          <w:sz w:val="22"/>
          <w:szCs w:val="22"/>
        </w:rPr>
      </w:pPr>
      <w:r w:rsidRPr="006D20C4">
        <w:rPr>
          <w:sz w:val="22"/>
          <w:szCs w:val="22"/>
        </w:rPr>
        <w:t>This question can also raise issues of comparative international law.</w:t>
      </w:r>
      <w:r w:rsidR="00F71971" w:rsidRPr="006D20C4">
        <w:rPr>
          <w:sz w:val="22"/>
          <w:szCs w:val="22"/>
        </w:rPr>
        <w:t xml:space="preserve"> </w:t>
      </w:r>
      <w:r w:rsidRPr="006D20C4">
        <w:rPr>
          <w:sz w:val="22"/>
          <w:szCs w:val="22"/>
        </w:rPr>
        <w:t>Many foreign jurisdictions, including nascent ones, look to the United States Supreme Court as a case study on how courts exercise judicial review while maintaining moral authority and broad support.</w:t>
      </w:r>
      <w:r w:rsidR="00F71971" w:rsidRPr="006D20C4">
        <w:rPr>
          <w:sz w:val="22"/>
          <w:szCs w:val="22"/>
        </w:rPr>
        <w:t xml:space="preserve"> </w:t>
      </w:r>
      <w:r w:rsidRPr="006D20C4">
        <w:rPr>
          <w:sz w:val="22"/>
          <w:szCs w:val="22"/>
        </w:rPr>
        <w:t>Many of these jurisdictions, such as Russia, China</w:t>
      </w:r>
      <w:r w:rsidR="000C74D3" w:rsidRPr="006D20C4">
        <w:rPr>
          <w:sz w:val="22"/>
          <w:szCs w:val="22"/>
        </w:rPr>
        <w:t>,</w:t>
      </w:r>
      <w:r w:rsidRPr="006D20C4">
        <w:rPr>
          <w:sz w:val="22"/>
          <w:szCs w:val="22"/>
        </w:rPr>
        <w:t xml:space="preserve"> and Pakistan, are struggling to establish judiciaries with powers of judicial review, which many in those countries see as essential </w:t>
      </w:r>
      <w:r w:rsidR="007B5CA8" w:rsidRPr="006D20C4">
        <w:rPr>
          <w:sz w:val="22"/>
          <w:szCs w:val="22"/>
        </w:rPr>
        <w:t>toward</w:t>
      </w:r>
      <w:r w:rsidRPr="006D20C4">
        <w:rPr>
          <w:sz w:val="22"/>
          <w:szCs w:val="22"/>
        </w:rPr>
        <w:t xml:space="preserve"> establishing modern democratic institutions.</w:t>
      </w:r>
    </w:p>
    <w:p w14:paraId="4AE9C7F0" w14:textId="77777777" w:rsidR="00F71971" w:rsidRPr="006D20C4" w:rsidRDefault="00F71971" w:rsidP="00615803">
      <w:pPr>
        <w:widowControl w:val="0"/>
        <w:spacing w:line="360" w:lineRule="auto"/>
        <w:ind w:left="426"/>
        <w:rPr>
          <w:sz w:val="22"/>
          <w:szCs w:val="22"/>
        </w:rPr>
      </w:pPr>
    </w:p>
    <w:p w14:paraId="05A81733" w14:textId="77777777" w:rsidR="00FD06AD" w:rsidRPr="006D20C4" w:rsidRDefault="00FD06AD" w:rsidP="00615803">
      <w:pPr>
        <w:widowControl w:val="0"/>
        <w:numPr>
          <w:ilvl w:val="0"/>
          <w:numId w:val="22"/>
        </w:numPr>
        <w:tabs>
          <w:tab w:val="clear" w:pos="360"/>
          <w:tab w:val="left" w:pos="426"/>
        </w:tabs>
        <w:spacing w:line="360" w:lineRule="auto"/>
        <w:ind w:left="426" w:hanging="426"/>
        <w:rPr>
          <w:sz w:val="22"/>
          <w:szCs w:val="22"/>
        </w:rPr>
      </w:pPr>
      <w:r w:rsidRPr="006D20C4">
        <w:rPr>
          <w:sz w:val="22"/>
          <w:szCs w:val="22"/>
        </w:rPr>
        <w:t>How does the Constitution guarantee judicial independence?</w:t>
      </w:r>
      <w:r w:rsidR="00F71971" w:rsidRPr="006D20C4">
        <w:rPr>
          <w:sz w:val="22"/>
          <w:szCs w:val="22"/>
        </w:rPr>
        <w:t xml:space="preserve"> </w:t>
      </w:r>
      <w:r w:rsidRPr="006D20C4">
        <w:rPr>
          <w:sz w:val="22"/>
          <w:szCs w:val="22"/>
        </w:rPr>
        <w:t>Do you think judges have enough independence?</w:t>
      </w:r>
      <w:r w:rsidR="00F71971" w:rsidRPr="006D20C4">
        <w:rPr>
          <w:sz w:val="22"/>
          <w:szCs w:val="22"/>
        </w:rPr>
        <w:t xml:space="preserve"> </w:t>
      </w:r>
      <w:r w:rsidRPr="006D20C4">
        <w:rPr>
          <w:sz w:val="22"/>
          <w:szCs w:val="22"/>
        </w:rPr>
        <w:t>Too much?</w:t>
      </w:r>
    </w:p>
    <w:p w14:paraId="1C8EA299" w14:textId="77777777" w:rsidR="00F71971" w:rsidRPr="006D20C4" w:rsidRDefault="00F71971" w:rsidP="00615803">
      <w:pPr>
        <w:widowControl w:val="0"/>
        <w:spacing w:line="360" w:lineRule="auto"/>
        <w:ind w:left="426"/>
        <w:rPr>
          <w:sz w:val="22"/>
          <w:szCs w:val="22"/>
        </w:rPr>
      </w:pPr>
    </w:p>
    <w:p w14:paraId="27007B5C" w14:textId="77777777" w:rsidR="00FD06AD" w:rsidRPr="006D20C4" w:rsidRDefault="00633B06" w:rsidP="00615803">
      <w:pPr>
        <w:widowControl w:val="0"/>
        <w:spacing w:line="360" w:lineRule="auto"/>
        <w:ind w:left="426"/>
        <w:rPr>
          <w:sz w:val="22"/>
          <w:szCs w:val="22"/>
        </w:rPr>
      </w:pPr>
      <w:r w:rsidRPr="006D20C4">
        <w:rPr>
          <w:sz w:val="22"/>
          <w:szCs w:val="22"/>
        </w:rPr>
        <w:t xml:space="preserve">Answer: </w:t>
      </w:r>
      <w:r w:rsidR="00FD06AD" w:rsidRPr="006D20C4">
        <w:rPr>
          <w:sz w:val="22"/>
          <w:szCs w:val="22"/>
        </w:rPr>
        <w:t xml:space="preserve">The Constitution guarantees judicial independence by providing that judicial </w:t>
      </w:r>
      <w:r w:rsidR="00FD06AD" w:rsidRPr="006D20C4">
        <w:rPr>
          <w:sz w:val="22"/>
          <w:szCs w:val="22"/>
        </w:rPr>
        <w:lastRenderedPageBreak/>
        <w:t>salaries can never be reduced, and by allowing Article III judges to serve lifetime appointments, subject only to impeachment for removal.</w:t>
      </w:r>
      <w:r w:rsidR="00F71971" w:rsidRPr="006D20C4">
        <w:rPr>
          <w:sz w:val="22"/>
          <w:szCs w:val="22"/>
        </w:rPr>
        <w:t xml:space="preserve"> </w:t>
      </w:r>
      <w:r w:rsidR="00FD06AD" w:rsidRPr="006D20C4">
        <w:rPr>
          <w:sz w:val="22"/>
          <w:szCs w:val="22"/>
        </w:rPr>
        <w:t>After an early initial attempt to impeach Justice Samuel Chase for partisan activities failed, impeachment proceedings against federal judges have centered on serious allegations of misconduct or harassment.</w:t>
      </w:r>
    </w:p>
    <w:p w14:paraId="58893F9A" w14:textId="77777777" w:rsidR="0097709C" w:rsidRPr="006D20C4" w:rsidRDefault="0097709C" w:rsidP="00615803">
      <w:pPr>
        <w:widowControl w:val="0"/>
        <w:spacing w:line="360" w:lineRule="auto"/>
        <w:ind w:left="426"/>
        <w:rPr>
          <w:sz w:val="22"/>
          <w:szCs w:val="22"/>
        </w:rPr>
      </w:pPr>
    </w:p>
    <w:p w14:paraId="2459E637" w14:textId="77777777" w:rsidR="00FD06AD" w:rsidRPr="006D20C4" w:rsidRDefault="00FD06AD" w:rsidP="00615803">
      <w:pPr>
        <w:widowControl w:val="0"/>
        <w:spacing w:line="360" w:lineRule="auto"/>
        <w:ind w:left="426"/>
        <w:rPr>
          <w:sz w:val="22"/>
          <w:szCs w:val="22"/>
        </w:rPr>
      </w:pPr>
      <w:r w:rsidRPr="006D20C4">
        <w:rPr>
          <w:sz w:val="22"/>
          <w:szCs w:val="22"/>
        </w:rPr>
        <w:t xml:space="preserve">There is </w:t>
      </w:r>
      <w:r w:rsidR="0035681F" w:rsidRPr="006D20C4">
        <w:rPr>
          <w:sz w:val="22"/>
          <w:szCs w:val="22"/>
        </w:rPr>
        <w:t xml:space="preserve">an </w:t>
      </w:r>
      <w:r w:rsidRPr="006D20C4">
        <w:rPr>
          <w:sz w:val="22"/>
          <w:szCs w:val="22"/>
        </w:rPr>
        <w:t>ongoing debate about whether judicial independence is under attack.</w:t>
      </w:r>
      <w:r w:rsidR="00F71971" w:rsidRPr="006D20C4">
        <w:rPr>
          <w:sz w:val="22"/>
          <w:szCs w:val="22"/>
        </w:rPr>
        <w:t xml:space="preserve"> </w:t>
      </w:r>
      <w:r w:rsidRPr="006D20C4">
        <w:rPr>
          <w:sz w:val="22"/>
          <w:szCs w:val="22"/>
        </w:rPr>
        <w:t>Retired Justice Sandra Day O’Connor has used much of her time post-retirement to mount a steady defense of judicial independence.</w:t>
      </w:r>
      <w:r w:rsidR="00F71971" w:rsidRPr="006D20C4">
        <w:rPr>
          <w:sz w:val="22"/>
          <w:szCs w:val="22"/>
        </w:rPr>
        <w:t xml:space="preserve"> </w:t>
      </w:r>
      <w:r w:rsidRPr="006D20C4">
        <w:rPr>
          <w:sz w:val="22"/>
          <w:szCs w:val="22"/>
        </w:rPr>
        <w:t>Judges, having no natural constituency, rely on members of the bar and academe to protect against these attacks.</w:t>
      </w:r>
      <w:r w:rsidR="00F71971" w:rsidRPr="006D20C4">
        <w:rPr>
          <w:sz w:val="22"/>
          <w:szCs w:val="22"/>
        </w:rPr>
        <w:t xml:space="preserve"> </w:t>
      </w:r>
      <w:r w:rsidRPr="006D20C4">
        <w:rPr>
          <w:sz w:val="22"/>
          <w:szCs w:val="22"/>
        </w:rPr>
        <w:t>The attacks can come in many forms, such as heated political rhetoric (Pat Robertson once called judges no better than Al Qaeda), attempts to strip jurisdiction (many proposed federal and state laws would prohibit judges from hearing controversial cases), attempts to direct jurisprudence (Congress once considered a federal law prohibiting any federal judge from citing foreign law as persuasive authority), or outright attempts to intimidate judges (South Dakota considered, but thankfully rejected, legislation that would strip judges of judicial immunity and subject them to possible incarceration for judicial actions and decisions).</w:t>
      </w:r>
    </w:p>
    <w:p w14:paraId="27E19BB5" w14:textId="77777777" w:rsidR="0097709C" w:rsidRPr="006D20C4" w:rsidRDefault="0097709C" w:rsidP="00615803">
      <w:pPr>
        <w:widowControl w:val="0"/>
        <w:spacing w:line="360" w:lineRule="auto"/>
        <w:ind w:left="426"/>
        <w:rPr>
          <w:sz w:val="22"/>
          <w:szCs w:val="22"/>
        </w:rPr>
      </w:pPr>
    </w:p>
    <w:p w14:paraId="151F2C6C" w14:textId="77777777" w:rsidR="00FD06AD" w:rsidRPr="006D20C4" w:rsidRDefault="00FD06AD" w:rsidP="00615803">
      <w:pPr>
        <w:widowControl w:val="0"/>
        <w:spacing w:line="360" w:lineRule="auto"/>
        <w:ind w:left="426"/>
        <w:rPr>
          <w:sz w:val="22"/>
          <w:szCs w:val="22"/>
        </w:rPr>
      </w:pPr>
      <w:r w:rsidRPr="006D20C4">
        <w:rPr>
          <w:sz w:val="22"/>
          <w:szCs w:val="22"/>
        </w:rPr>
        <w:t>Encourage students to think about what would happen if any of these attempts passed.</w:t>
      </w:r>
      <w:r w:rsidR="00F71971" w:rsidRPr="006D20C4">
        <w:rPr>
          <w:sz w:val="22"/>
          <w:szCs w:val="22"/>
        </w:rPr>
        <w:t xml:space="preserve"> </w:t>
      </w:r>
      <w:r w:rsidRPr="006D20C4">
        <w:rPr>
          <w:sz w:val="22"/>
          <w:szCs w:val="22"/>
        </w:rPr>
        <w:t>Many citizens see the judiciary as remote and unapproachable, but the judiciary remains in many ways a fragile institution worthy of protection so that it can carry on its work without interference.</w:t>
      </w:r>
    </w:p>
    <w:p w14:paraId="67F7F184" w14:textId="77777777" w:rsidR="00F71971" w:rsidRPr="006D20C4" w:rsidRDefault="00F71971" w:rsidP="00615803">
      <w:pPr>
        <w:widowControl w:val="0"/>
        <w:spacing w:line="360" w:lineRule="auto"/>
        <w:ind w:left="426"/>
        <w:rPr>
          <w:sz w:val="22"/>
          <w:szCs w:val="22"/>
        </w:rPr>
      </w:pPr>
    </w:p>
    <w:p w14:paraId="2DF93D54" w14:textId="77777777" w:rsidR="00FD06AD" w:rsidRPr="006D20C4" w:rsidRDefault="00FD06AD" w:rsidP="00615803">
      <w:pPr>
        <w:widowControl w:val="0"/>
        <w:numPr>
          <w:ilvl w:val="0"/>
          <w:numId w:val="22"/>
        </w:numPr>
        <w:tabs>
          <w:tab w:val="clear" w:pos="360"/>
          <w:tab w:val="left" w:pos="426"/>
        </w:tabs>
        <w:spacing w:line="360" w:lineRule="auto"/>
        <w:ind w:left="426" w:hanging="426"/>
        <w:rPr>
          <w:sz w:val="22"/>
          <w:szCs w:val="22"/>
        </w:rPr>
      </w:pPr>
      <w:r w:rsidRPr="006D20C4">
        <w:rPr>
          <w:sz w:val="22"/>
          <w:szCs w:val="22"/>
        </w:rPr>
        <w:t>How much money do you think federal judges should be paid?</w:t>
      </w:r>
    </w:p>
    <w:p w14:paraId="4DB29A54" w14:textId="77777777" w:rsidR="00F71971" w:rsidRPr="006D20C4" w:rsidRDefault="00F71971" w:rsidP="00615803">
      <w:pPr>
        <w:widowControl w:val="0"/>
        <w:spacing w:line="360" w:lineRule="auto"/>
        <w:ind w:left="426"/>
        <w:rPr>
          <w:sz w:val="22"/>
          <w:szCs w:val="22"/>
        </w:rPr>
      </w:pPr>
    </w:p>
    <w:p w14:paraId="57D7680C" w14:textId="77777777" w:rsidR="00FD06AD" w:rsidRPr="006D20C4" w:rsidRDefault="00633B06" w:rsidP="00615803">
      <w:pPr>
        <w:widowControl w:val="0"/>
        <w:spacing w:line="360" w:lineRule="auto"/>
        <w:ind w:left="426"/>
        <w:rPr>
          <w:sz w:val="22"/>
          <w:szCs w:val="22"/>
        </w:rPr>
      </w:pPr>
      <w:r w:rsidRPr="006D20C4">
        <w:rPr>
          <w:sz w:val="22"/>
          <w:szCs w:val="22"/>
        </w:rPr>
        <w:t xml:space="preserve">Answer: </w:t>
      </w:r>
      <w:r w:rsidR="00663409" w:rsidRPr="006D20C4">
        <w:rPr>
          <w:sz w:val="22"/>
          <w:szCs w:val="22"/>
        </w:rPr>
        <w:t xml:space="preserve">Students’ answers will vary. </w:t>
      </w:r>
      <w:r w:rsidR="00FD06AD" w:rsidRPr="006D20C4">
        <w:rPr>
          <w:sz w:val="22"/>
          <w:szCs w:val="22"/>
        </w:rPr>
        <w:t>All across the country, at both state and federal levels, judges are starting to become vocal over the issue of judicial pay.</w:t>
      </w:r>
      <w:r w:rsidR="00F71971" w:rsidRPr="006D20C4">
        <w:rPr>
          <w:sz w:val="22"/>
          <w:szCs w:val="22"/>
        </w:rPr>
        <w:t xml:space="preserve"> </w:t>
      </w:r>
      <w:r w:rsidR="00FD06AD" w:rsidRPr="006D20C4">
        <w:rPr>
          <w:sz w:val="22"/>
          <w:szCs w:val="22"/>
        </w:rPr>
        <w:t xml:space="preserve">These pay levels </w:t>
      </w:r>
      <w:r w:rsidR="00105B2D" w:rsidRPr="006D20C4">
        <w:rPr>
          <w:sz w:val="22"/>
          <w:szCs w:val="22"/>
        </w:rPr>
        <w:t xml:space="preserve">have </w:t>
      </w:r>
      <w:r w:rsidR="00FD06AD" w:rsidRPr="006D20C4">
        <w:rPr>
          <w:sz w:val="22"/>
          <w:szCs w:val="22"/>
        </w:rPr>
        <w:t>been stagnant for a very long time.</w:t>
      </w:r>
      <w:r w:rsidR="00F71971" w:rsidRPr="006D20C4">
        <w:rPr>
          <w:sz w:val="22"/>
          <w:szCs w:val="22"/>
        </w:rPr>
        <w:t xml:space="preserve"> </w:t>
      </w:r>
      <w:r w:rsidR="00FD06AD" w:rsidRPr="006D20C4">
        <w:rPr>
          <w:sz w:val="22"/>
          <w:szCs w:val="22"/>
        </w:rPr>
        <w:t>At the federal level, judicial pay is tied to Congressional salaries, making any pay raises exceedingly difficult.</w:t>
      </w:r>
      <w:r w:rsidR="00F71971" w:rsidRPr="006D20C4">
        <w:rPr>
          <w:sz w:val="22"/>
          <w:szCs w:val="22"/>
        </w:rPr>
        <w:t xml:space="preserve"> </w:t>
      </w:r>
      <w:r w:rsidR="00FD06AD" w:rsidRPr="006D20C4">
        <w:rPr>
          <w:sz w:val="22"/>
          <w:szCs w:val="22"/>
        </w:rPr>
        <w:t>The result is that judges, all of whom could easily make many times more as partners at private law firms, are left frustrated and angry at the lack of movement on judicial pay.</w:t>
      </w:r>
      <w:r w:rsidR="00F71971" w:rsidRPr="006D20C4">
        <w:rPr>
          <w:sz w:val="22"/>
          <w:szCs w:val="22"/>
        </w:rPr>
        <w:t xml:space="preserve"> </w:t>
      </w:r>
      <w:r w:rsidR="00FD06AD" w:rsidRPr="006D20C4">
        <w:rPr>
          <w:sz w:val="22"/>
          <w:szCs w:val="22"/>
        </w:rPr>
        <w:t>Chief Justice Roberts has called this issue a constitutional crisis that threatens judicial independence and the quality of the judiciary itself going forward, as judicial candidates from varied backgrounds drop out of consideration due to pay issues, leaving only independently wealthy individuals to consider judgeships.</w:t>
      </w:r>
      <w:r w:rsidR="00F71971" w:rsidRPr="006D20C4">
        <w:rPr>
          <w:sz w:val="22"/>
          <w:szCs w:val="22"/>
        </w:rPr>
        <w:t xml:space="preserve"> </w:t>
      </w:r>
      <w:r w:rsidR="00FD06AD" w:rsidRPr="006D20C4">
        <w:rPr>
          <w:sz w:val="22"/>
          <w:szCs w:val="22"/>
        </w:rPr>
        <w:t xml:space="preserve">On the other hand, many private citizens </w:t>
      </w:r>
      <w:r w:rsidR="00AE7920" w:rsidRPr="006D20C4">
        <w:rPr>
          <w:sz w:val="22"/>
          <w:szCs w:val="22"/>
        </w:rPr>
        <w:t xml:space="preserve">believe that the current salary the judges receive is </w:t>
      </w:r>
      <w:r w:rsidR="00AE7920" w:rsidRPr="006D20C4">
        <w:rPr>
          <w:sz w:val="22"/>
          <w:szCs w:val="22"/>
        </w:rPr>
        <w:lastRenderedPageBreak/>
        <w:t xml:space="preserve">sufficient because they also receive </w:t>
      </w:r>
      <w:r w:rsidR="00FD06AD" w:rsidRPr="006D20C4">
        <w:rPr>
          <w:sz w:val="22"/>
          <w:szCs w:val="22"/>
        </w:rPr>
        <w:t>non-monetary benefits</w:t>
      </w:r>
      <w:r w:rsidR="00AE7920" w:rsidRPr="006D20C4">
        <w:rPr>
          <w:sz w:val="22"/>
          <w:szCs w:val="22"/>
        </w:rPr>
        <w:t xml:space="preserve"> like,</w:t>
      </w:r>
      <w:r w:rsidR="00FD06AD" w:rsidRPr="006D20C4">
        <w:rPr>
          <w:sz w:val="22"/>
          <w:szCs w:val="22"/>
        </w:rPr>
        <w:t xml:space="preserve"> lifetime tenure, respect and admiration, and the thrill of being a federal judge.</w:t>
      </w:r>
    </w:p>
    <w:p w14:paraId="7DBF84E6" w14:textId="77777777" w:rsidR="00232B10" w:rsidRPr="006D20C4" w:rsidRDefault="00232B10" w:rsidP="00615803">
      <w:pPr>
        <w:widowControl w:val="0"/>
        <w:spacing w:line="360" w:lineRule="auto"/>
        <w:ind w:left="426"/>
        <w:rPr>
          <w:sz w:val="22"/>
          <w:szCs w:val="22"/>
        </w:rPr>
      </w:pPr>
    </w:p>
    <w:p w14:paraId="375A6504" w14:textId="77777777" w:rsidR="00FD06AD" w:rsidRPr="006D20C4" w:rsidRDefault="00FD06AD" w:rsidP="00615803">
      <w:pPr>
        <w:widowControl w:val="0"/>
        <w:spacing w:line="360" w:lineRule="auto"/>
        <w:ind w:left="426"/>
        <w:rPr>
          <w:sz w:val="22"/>
          <w:szCs w:val="22"/>
        </w:rPr>
      </w:pPr>
      <w:r w:rsidRPr="006D20C4">
        <w:rPr>
          <w:sz w:val="22"/>
          <w:szCs w:val="22"/>
        </w:rPr>
        <w:t xml:space="preserve">It might also be fun for </w:t>
      </w:r>
      <w:r w:rsidR="00D02B00" w:rsidRPr="006D20C4">
        <w:rPr>
          <w:sz w:val="22"/>
          <w:szCs w:val="22"/>
        </w:rPr>
        <w:t xml:space="preserve">students </w:t>
      </w:r>
      <w:r w:rsidRPr="006D20C4">
        <w:rPr>
          <w:sz w:val="22"/>
          <w:szCs w:val="22"/>
        </w:rPr>
        <w:t>to compare judicial salaries with other professions that similarly have to make judgments.</w:t>
      </w:r>
      <w:r w:rsidR="00F71971" w:rsidRPr="006D20C4">
        <w:rPr>
          <w:sz w:val="22"/>
          <w:szCs w:val="22"/>
        </w:rPr>
        <w:t xml:space="preserve"> </w:t>
      </w:r>
    </w:p>
    <w:p w14:paraId="21E20EDD" w14:textId="77777777" w:rsidR="00F71971" w:rsidRPr="006D20C4" w:rsidRDefault="00F71971" w:rsidP="00615803">
      <w:pPr>
        <w:widowControl w:val="0"/>
        <w:spacing w:line="360" w:lineRule="auto"/>
        <w:ind w:left="426"/>
        <w:rPr>
          <w:sz w:val="22"/>
          <w:szCs w:val="22"/>
        </w:rPr>
      </w:pPr>
    </w:p>
    <w:p w14:paraId="786107E7" w14:textId="77777777" w:rsidR="00FD06AD" w:rsidRPr="006D20C4" w:rsidRDefault="00FD06AD" w:rsidP="00615803">
      <w:pPr>
        <w:widowControl w:val="0"/>
        <w:numPr>
          <w:ilvl w:val="0"/>
          <w:numId w:val="22"/>
        </w:numPr>
        <w:tabs>
          <w:tab w:val="clear" w:pos="360"/>
          <w:tab w:val="left" w:pos="426"/>
        </w:tabs>
        <w:spacing w:line="360" w:lineRule="auto"/>
        <w:ind w:left="426" w:hanging="426"/>
        <w:rPr>
          <w:sz w:val="22"/>
          <w:szCs w:val="22"/>
        </w:rPr>
      </w:pPr>
      <w:r w:rsidRPr="006D20C4">
        <w:rPr>
          <w:sz w:val="22"/>
          <w:szCs w:val="22"/>
        </w:rPr>
        <w:t>Do you believe that Congress should have the ability to remove cases from federal courts?</w:t>
      </w:r>
      <w:r w:rsidR="00F71971" w:rsidRPr="006D20C4">
        <w:rPr>
          <w:sz w:val="22"/>
          <w:szCs w:val="22"/>
        </w:rPr>
        <w:t xml:space="preserve"> </w:t>
      </w:r>
      <w:r w:rsidRPr="006D20C4">
        <w:rPr>
          <w:sz w:val="22"/>
          <w:szCs w:val="22"/>
        </w:rPr>
        <w:t>If so, what types of cases are appropriate for removal?</w:t>
      </w:r>
    </w:p>
    <w:p w14:paraId="3D791E08" w14:textId="77777777" w:rsidR="00F71971" w:rsidRPr="006D20C4" w:rsidRDefault="00F71971" w:rsidP="00615803">
      <w:pPr>
        <w:widowControl w:val="0"/>
        <w:spacing w:line="360" w:lineRule="auto"/>
        <w:ind w:left="426"/>
        <w:rPr>
          <w:sz w:val="22"/>
          <w:szCs w:val="22"/>
        </w:rPr>
      </w:pPr>
    </w:p>
    <w:p w14:paraId="6A81EF25" w14:textId="77777777" w:rsidR="00FD06AD" w:rsidRPr="006D20C4" w:rsidRDefault="00633B06" w:rsidP="00615803">
      <w:pPr>
        <w:widowControl w:val="0"/>
        <w:spacing w:line="360" w:lineRule="auto"/>
        <w:ind w:left="426"/>
        <w:rPr>
          <w:sz w:val="22"/>
          <w:szCs w:val="22"/>
        </w:rPr>
      </w:pPr>
      <w:r w:rsidRPr="006D20C4">
        <w:rPr>
          <w:sz w:val="22"/>
          <w:szCs w:val="22"/>
        </w:rPr>
        <w:t xml:space="preserve">Answer: </w:t>
      </w:r>
      <w:r w:rsidR="00FD06AD" w:rsidRPr="006D20C4">
        <w:rPr>
          <w:sz w:val="22"/>
          <w:szCs w:val="22"/>
        </w:rPr>
        <w:t>Article III of the Constitution states that the Supreme Court has appellate jurisdiction, both as to law and fact, “with such exceptions, and under such regulations as the Congress shall make.”</w:t>
      </w:r>
      <w:r w:rsidR="00F71971" w:rsidRPr="006D20C4">
        <w:rPr>
          <w:sz w:val="22"/>
          <w:szCs w:val="22"/>
        </w:rPr>
        <w:t xml:space="preserve"> </w:t>
      </w:r>
      <w:r w:rsidR="00FD06AD" w:rsidRPr="006D20C4">
        <w:rPr>
          <w:sz w:val="22"/>
          <w:szCs w:val="22"/>
        </w:rPr>
        <w:t xml:space="preserve">This exceptions clause was the basis for Ex Parte </w:t>
      </w:r>
      <w:proofErr w:type="spellStart"/>
      <w:r w:rsidR="00FD06AD" w:rsidRPr="006D20C4">
        <w:rPr>
          <w:sz w:val="22"/>
          <w:szCs w:val="22"/>
        </w:rPr>
        <w:t>McCardle</w:t>
      </w:r>
      <w:proofErr w:type="spellEnd"/>
      <w:r w:rsidR="00FD06AD" w:rsidRPr="006D20C4">
        <w:rPr>
          <w:sz w:val="22"/>
          <w:szCs w:val="22"/>
        </w:rPr>
        <w:t>, a case in which the Supreme Court held that Congress could validly strip the Supreme Court of subject matter jurisdiction.</w:t>
      </w:r>
      <w:r w:rsidR="00F71971" w:rsidRPr="006D20C4">
        <w:rPr>
          <w:sz w:val="22"/>
          <w:szCs w:val="22"/>
        </w:rPr>
        <w:t xml:space="preserve"> </w:t>
      </w:r>
      <w:proofErr w:type="spellStart"/>
      <w:r w:rsidR="00FD06AD" w:rsidRPr="006D20C4">
        <w:rPr>
          <w:sz w:val="22"/>
          <w:szCs w:val="22"/>
        </w:rPr>
        <w:t>McCardle</w:t>
      </w:r>
      <w:proofErr w:type="spellEnd"/>
      <w:r w:rsidR="00FD06AD" w:rsidRPr="006D20C4">
        <w:rPr>
          <w:sz w:val="22"/>
          <w:szCs w:val="22"/>
        </w:rPr>
        <w:t xml:space="preserve"> has not been overruled, and this issue remains relevant today as Congress debates whether to strip jurisdiction from controversial cases such as cases involving public displays of religion.</w:t>
      </w:r>
      <w:r w:rsidR="00F71971" w:rsidRPr="006D20C4">
        <w:rPr>
          <w:sz w:val="22"/>
          <w:szCs w:val="22"/>
        </w:rPr>
        <w:t xml:space="preserve"> </w:t>
      </w:r>
      <w:r w:rsidR="00FD06AD" w:rsidRPr="006D20C4">
        <w:rPr>
          <w:sz w:val="22"/>
          <w:szCs w:val="22"/>
        </w:rPr>
        <w:t>Congress recently attempted to strip courts of jurisdiction involving detainees in Guantanamo Bay through the Military Commissions Act of 2006.</w:t>
      </w:r>
      <w:r w:rsidR="00F71971" w:rsidRPr="006D20C4">
        <w:rPr>
          <w:sz w:val="22"/>
          <w:szCs w:val="22"/>
        </w:rPr>
        <w:t xml:space="preserve"> </w:t>
      </w:r>
      <w:r w:rsidR="00FD06AD" w:rsidRPr="006D20C4">
        <w:rPr>
          <w:sz w:val="22"/>
          <w:szCs w:val="22"/>
        </w:rPr>
        <w:t xml:space="preserve">In this question, </w:t>
      </w:r>
      <w:r w:rsidR="00AA52AE" w:rsidRPr="006D20C4">
        <w:rPr>
          <w:sz w:val="22"/>
          <w:szCs w:val="22"/>
        </w:rPr>
        <w:t xml:space="preserve">instructors can </w:t>
      </w:r>
      <w:r w:rsidR="00FD06AD" w:rsidRPr="006D20C4">
        <w:rPr>
          <w:sz w:val="22"/>
          <w:szCs w:val="22"/>
        </w:rPr>
        <w:t>explore how students feel about Congressional efforts to strip jurisdiction from courts.</w:t>
      </w:r>
      <w:r w:rsidR="00F71971" w:rsidRPr="006D20C4">
        <w:rPr>
          <w:sz w:val="22"/>
          <w:szCs w:val="22"/>
        </w:rPr>
        <w:t xml:space="preserve"> </w:t>
      </w:r>
      <w:r w:rsidR="00FD06AD" w:rsidRPr="006D20C4">
        <w:rPr>
          <w:sz w:val="22"/>
          <w:szCs w:val="22"/>
        </w:rPr>
        <w:t>These attempts raise questions about the separation of powers, but allowing some types of cases to go to courts raises other questions about how a government should respond to external or internal thre</w:t>
      </w:r>
      <w:r w:rsidR="009A34B4" w:rsidRPr="006D20C4">
        <w:rPr>
          <w:sz w:val="22"/>
          <w:szCs w:val="22"/>
        </w:rPr>
        <w:t>ats, especially in time of war.</w:t>
      </w:r>
    </w:p>
    <w:p w14:paraId="15C06145" w14:textId="77777777" w:rsidR="00F71971" w:rsidRPr="006D20C4" w:rsidRDefault="00F71971" w:rsidP="00615803">
      <w:pPr>
        <w:widowControl w:val="0"/>
        <w:spacing w:line="360" w:lineRule="auto"/>
        <w:ind w:left="426"/>
        <w:rPr>
          <w:sz w:val="22"/>
          <w:szCs w:val="22"/>
        </w:rPr>
      </w:pPr>
    </w:p>
    <w:p w14:paraId="10604D17" w14:textId="77777777" w:rsidR="007A7AB3" w:rsidRPr="006D20C4" w:rsidRDefault="007A7AB3" w:rsidP="00615803">
      <w:pPr>
        <w:widowControl w:val="0"/>
        <w:numPr>
          <w:ilvl w:val="0"/>
          <w:numId w:val="22"/>
        </w:numPr>
        <w:tabs>
          <w:tab w:val="clear" w:pos="360"/>
          <w:tab w:val="left" w:pos="426"/>
        </w:tabs>
        <w:spacing w:line="360" w:lineRule="auto"/>
        <w:ind w:left="426" w:hanging="426"/>
        <w:rPr>
          <w:sz w:val="22"/>
          <w:szCs w:val="22"/>
        </w:rPr>
      </w:pPr>
      <w:r w:rsidRPr="006D20C4">
        <w:rPr>
          <w:sz w:val="22"/>
          <w:szCs w:val="22"/>
        </w:rPr>
        <w:t>What options does a president have if he disagrees with a federal court’s opinion? What options does Congress have if it disagrees with a federal court’s opinion?</w:t>
      </w:r>
    </w:p>
    <w:p w14:paraId="597A2799" w14:textId="77777777" w:rsidR="007A7AB3" w:rsidRPr="006D20C4" w:rsidRDefault="007A7AB3" w:rsidP="00615803">
      <w:pPr>
        <w:widowControl w:val="0"/>
        <w:spacing w:line="360" w:lineRule="auto"/>
        <w:ind w:left="426"/>
        <w:rPr>
          <w:sz w:val="22"/>
          <w:szCs w:val="22"/>
        </w:rPr>
      </w:pPr>
    </w:p>
    <w:p w14:paraId="3E4DF3EC" w14:textId="77777777" w:rsidR="00F0782B" w:rsidRPr="006D20C4" w:rsidRDefault="00186127" w:rsidP="00615803">
      <w:pPr>
        <w:widowControl w:val="0"/>
        <w:spacing w:line="360" w:lineRule="auto"/>
        <w:ind w:left="426"/>
        <w:rPr>
          <w:sz w:val="22"/>
          <w:szCs w:val="22"/>
        </w:rPr>
      </w:pPr>
      <w:r w:rsidRPr="006D20C4">
        <w:rPr>
          <w:sz w:val="22"/>
          <w:szCs w:val="22"/>
        </w:rPr>
        <w:t xml:space="preserve">Answer: </w:t>
      </w:r>
      <w:r w:rsidR="00A96D2C" w:rsidRPr="006D20C4">
        <w:rPr>
          <w:sz w:val="22"/>
          <w:szCs w:val="22"/>
        </w:rPr>
        <w:t xml:space="preserve">The president serves as a check on the judiciary by being the primary means of enforcing judicial decisions. </w:t>
      </w:r>
      <w:r w:rsidR="00F0782B" w:rsidRPr="006D20C4">
        <w:rPr>
          <w:sz w:val="22"/>
          <w:szCs w:val="22"/>
        </w:rPr>
        <w:t>No matter how much a president may disagree with a judicial de</w:t>
      </w:r>
      <w:r w:rsidR="00B73475" w:rsidRPr="006D20C4">
        <w:rPr>
          <w:sz w:val="22"/>
          <w:szCs w:val="22"/>
        </w:rPr>
        <w:t>cision, it is a testament to the</w:t>
      </w:r>
      <w:r w:rsidR="00F0782B" w:rsidRPr="006D20C4">
        <w:rPr>
          <w:sz w:val="22"/>
          <w:szCs w:val="22"/>
        </w:rPr>
        <w:t xml:space="preserve"> republican form of government, and the rule of law, that the president nonetheless faithfully executes a federal court’s decision.</w:t>
      </w:r>
    </w:p>
    <w:p w14:paraId="4F936852" w14:textId="77777777" w:rsidR="007A7AB3" w:rsidRPr="006D20C4" w:rsidRDefault="007A7AB3" w:rsidP="00615803">
      <w:pPr>
        <w:widowControl w:val="0"/>
        <w:spacing w:line="360" w:lineRule="auto"/>
        <w:ind w:left="426"/>
        <w:rPr>
          <w:sz w:val="22"/>
          <w:szCs w:val="22"/>
        </w:rPr>
      </w:pPr>
    </w:p>
    <w:p w14:paraId="6515E57B" w14:textId="77777777" w:rsidR="007A7AB3" w:rsidRPr="006D20C4" w:rsidRDefault="008A7478" w:rsidP="00615803">
      <w:pPr>
        <w:widowControl w:val="0"/>
        <w:spacing w:line="360" w:lineRule="auto"/>
        <w:ind w:left="426"/>
        <w:rPr>
          <w:sz w:val="22"/>
          <w:szCs w:val="22"/>
        </w:rPr>
      </w:pPr>
      <w:r w:rsidRPr="006D20C4">
        <w:rPr>
          <w:sz w:val="22"/>
          <w:szCs w:val="22"/>
        </w:rPr>
        <w:t>The Congress can also play an important role in “checking” the judiciary.</w:t>
      </w:r>
      <w:r w:rsidR="001F1264" w:rsidRPr="006D20C4">
        <w:rPr>
          <w:sz w:val="22"/>
          <w:szCs w:val="22"/>
        </w:rPr>
        <w:t xml:space="preserve"> </w:t>
      </w:r>
      <w:r w:rsidR="00563266" w:rsidRPr="006D20C4">
        <w:rPr>
          <w:sz w:val="22"/>
          <w:szCs w:val="22"/>
        </w:rPr>
        <w:t xml:space="preserve">Congress can control the judiciary by determining how the courts are organized and what kind of cases the courts can hear. </w:t>
      </w:r>
      <w:r w:rsidR="001F1264" w:rsidRPr="006D20C4">
        <w:rPr>
          <w:sz w:val="22"/>
          <w:szCs w:val="22"/>
        </w:rPr>
        <w:t xml:space="preserve">The Constitution also gives Congress the authority to determine the courts’ jurisdictions. Congress has used this authority in the past to take away controversial cases </w:t>
      </w:r>
      <w:r w:rsidR="001F1264" w:rsidRPr="006D20C4">
        <w:rPr>
          <w:sz w:val="22"/>
          <w:szCs w:val="22"/>
        </w:rPr>
        <w:lastRenderedPageBreak/>
        <w:t>from judicial consideration.</w:t>
      </w:r>
    </w:p>
    <w:p w14:paraId="14119BC5" w14:textId="77777777" w:rsidR="00FA5849" w:rsidRPr="006D20C4" w:rsidRDefault="00FA5849" w:rsidP="00615803">
      <w:pPr>
        <w:widowControl w:val="0"/>
        <w:spacing w:line="360" w:lineRule="auto"/>
        <w:ind w:left="426"/>
        <w:rPr>
          <w:sz w:val="22"/>
          <w:szCs w:val="22"/>
        </w:rPr>
      </w:pPr>
    </w:p>
    <w:p w14:paraId="02918041" w14:textId="77777777" w:rsidR="00FD06AD" w:rsidRPr="006D20C4" w:rsidRDefault="00FD06AD" w:rsidP="00615803">
      <w:pPr>
        <w:widowControl w:val="0"/>
        <w:numPr>
          <w:ilvl w:val="0"/>
          <w:numId w:val="22"/>
        </w:numPr>
        <w:tabs>
          <w:tab w:val="clear" w:pos="360"/>
          <w:tab w:val="left" w:pos="426"/>
        </w:tabs>
        <w:spacing w:line="360" w:lineRule="auto"/>
        <w:ind w:left="426" w:hanging="426"/>
        <w:rPr>
          <w:sz w:val="22"/>
          <w:szCs w:val="22"/>
        </w:rPr>
      </w:pPr>
      <w:r w:rsidRPr="006D20C4">
        <w:rPr>
          <w:sz w:val="22"/>
          <w:szCs w:val="22"/>
        </w:rPr>
        <w:t>Should a federal court force desegregation on a community that is overwhelmingly against it?</w:t>
      </w:r>
    </w:p>
    <w:p w14:paraId="22F1ED1F" w14:textId="77777777" w:rsidR="00F71971" w:rsidRPr="006D20C4" w:rsidRDefault="00F71971" w:rsidP="00615803">
      <w:pPr>
        <w:widowControl w:val="0"/>
        <w:spacing w:line="360" w:lineRule="auto"/>
        <w:ind w:left="426"/>
        <w:rPr>
          <w:sz w:val="22"/>
          <w:szCs w:val="22"/>
        </w:rPr>
      </w:pPr>
    </w:p>
    <w:p w14:paraId="362277E3" w14:textId="65FB0C2C" w:rsidR="00FD06AD" w:rsidRDefault="00633B06" w:rsidP="00615803">
      <w:pPr>
        <w:widowControl w:val="0"/>
        <w:spacing w:line="360" w:lineRule="auto"/>
        <w:ind w:left="426"/>
        <w:rPr>
          <w:ins w:id="25" w:author="Sarah Blair" w:date="2017-06-19T13:44:00Z"/>
          <w:sz w:val="22"/>
          <w:szCs w:val="22"/>
        </w:rPr>
      </w:pPr>
      <w:r w:rsidRPr="006D20C4">
        <w:rPr>
          <w:sz w:val="22"/>
          <w:szCs w:val="22"/>
        </w:rPr>
        <w:t xml:space="preserve">Answer: </w:t>
      </w:r>
      <w:r w:rsidR="00FD06AD" w:rsidRPr="006D20C4">
        <w:rPr>
          <w:sz w:val="22"/>
          <w:szCs w:val="22"/>
        </w:rPr>
        <w:t xml:space="preserve">More than a century after the Civil War, and more than fifty years after </w:t>
      </w:r>
      <w:r w:rsidR="00FD06AD" w:rsidRPr="006D20C4">
        <w:rPr>
          <w:i/>
          <w:sz w:val="22"/>
          <w:szCs w:val="22"/>
        </w:rPr>
        <w:t xml:space="preserve">Brown </w:t>
      </w:r>
      <w:r w:rsidR="00A96D2C" w:rsidRPr="006D20C4">
        <w:rPr>
          <w:i/>
          <w:sz w:val="22"/>
          <w:szCs w:val="22"/>
        </w:rPr>
        <w:t>v. Board of Education</w:t>
      </w:r>
      <w:r w:rsidR="00A96D2C" w:rsidRPr="006D20C4">
        <w:rPr>
          <w:sz w:val="22"/>
          <w:szCs w:val="22"/>
        </w:rPr>
        <w:t xml:space="preserve"> </w:t>
      </w:r>
      <w:r w:rsidR="00FD06AD" w:rsidRPr="006D20C4">
        <w:rPr>
          <w:sz w:val="22"/>
          <w:szCs w:val="22"/>
        </w:rPr>
        <w:t>and the incident at Central High School in Little Rock, Arkansas, there is still no consensus answer to this question.</w:t>
      </w:r>
      <w:r w:rsidR="00F71971" w:rsidRPr="006D20C4">
        <w:rPr>
          <w:sz w:val="22"/>
          <w:szCs w:val="22"/>
        </w:rPr>
        <w:t xml:space="preserve"> </w:t>
      </w:r>
      <w:r w:rsidR="00FD06AD" w:rsidRPr="006D20C4">
        <w:rPr>
          <w:sz w:val="22"/>
          <w:szCs w:val="22"/>
        </w:rPr>
        <w:t>Most Americans probably believe that racial equality is important enough of an ideal that not even local preferences for segregation, or separate but equal, should override the ideal.</w:t>
      </w:r>
      <w:r w:rsidR="00F71971" w:rsidRPr="006D20C4">
        <w:rPr>
          <w:sz w:val="22"/>
          <w:szCs w:val="22"/>
        </w:rPr>
        <w:t xml:space="preserve"> </w:t>
      </w:r>
      <w:r w:rsidR="00FD06AD" w:rsidRPr="006D20C4">
        <w:rPr>
          <w:sz w:val="22"/>
          <w:szCs w:val="22"/>
        </w:rPr>
        <w:t>This question challenges students to consider the role of courts in bringing about societal change</w:t>
      </w:r>
      <w:r w:rsidR="00E5446B" w:rsidRPr="006D20C4">
        <w:rPr>
          <w:sz w:val="22"/>
          <w:szCs w:val="22"/>
        </w:rPr>
        <w:t>—</w:t>
      </w:r>
      <w:r w:rsidR="00FD06AD" w:rsidRPr="006D20C4">
        <w:rPr>
          <w:sz w:val="22"/>
          <w:szCs w:val="22"/>
        </w:rPr>
        <w:t>other as leaders of that change, or as followers.</w:t>
      </w:r>
    </w:p>
    <w:p w14:paraId="6B0EEFFD" w14:textId="58CB4EEE" w:rsidR="00183BE9" w:rsidRDefault="00183BE9" w:rsidP="00615803">
      <w:pPr>
        <w:widowControl w:val="0"/>
        <w:spacing w:line="360" w:lineRule="auto"/>
        <w:ind w:left="426"/>
        <w:rPr>
          <w:ins w:id="26" w:author="Sarah Blair" w:date="2017-06-19T13:44:00Z"/>
          <w:sz w:val="22"/>
          <w:szCs w:val="22"/>
        </w:rPr>
      </w:pPr>
    </w:p>
    <w:p w14:paraId="0A9FF594" w14:textId="3DFF9196" w:rsidR="00183BE9" w:rsidRDefault="00183BE9">
      <w:pPr>
        <w:pStyle w:val="ListParagraph"/>
        <w:widowControl w:val="0"/>
        <w:numPr>
          <w:ilvl w:val="0"/>
          <w:numId w:val="22"/>
        </w:numPr>
        <w:spacing w:line="360" w:lineRule="auto"/>
        <w:rPr>
          <w:ins w:id="27" w:author="Sarah Blair" w:date="2017-07-12T15:52:00Z"/>
          <w:sz w:val="22"/>
          <w:szCs w:val="22"/>
        </w:rPr>
        <w:pPrChange w:id="28" w:author="Sarah Blair" w:date="2017-06-19T13:44:00Z">
          <w:pPr>
            <w:widowControl w:val="0"/>
            <w:spacing w:line="360" w:lineRule="auto"/>
            <w:ind w:left="426"/>
          </w:pPr>
        </w:pPrChange>
      </w:pPr>
      <w:ins w:id="29" w:author="Sarah Blair" w:date="2017-06-19T13:45:00Z">
        <w:r w:rsidRPr="00183BE9">
          <w:rPr>
            <w:sz w:val="22"/>
            <w:szCs w:val="22"/>
          </w:rPr>
          <w:t>Under what circumstances do you believe the Senate can legitimately refuse to hold hearings on a President’s nomination to the Supreme Court?</w:t>
        </w:r>
      </w:ins>
    </w:p>
    <w:p w14:paraId="1080F0DA" w14:textId="17C4FC35" w:rsidR="0043590F" w:rsidRDefault="0043590F">
      <w:pPr>
        <w:widowControl w:val="0"/>
        <w:spacing w:line="360" w:lineRule="auto"/>
        <w:rPr>
          <w:ins w:id="30" w:author="Sarah Blair" w:date="2017-07-12T15:52:00Z"/>
          <w:sz w:val="22"/>
          <w:szCs w:val="22"/>
        </w:rPr>
        <w:pPrChange w:id="31" w:author="Sarah Blair" w:date="2017-07-12T15:52:00Z">
          <w:pPr>
            <w:widowControl w:val="0"/>
            <w:spacing w:line="360" w:lineRule="auto"/>
            <w:ind w:left="426"/>
          </w:pPr>
        </w:pPrChange>
      </w:pPr>
    </w:p>
    <w:p w14:paraId="7B0C3299" w14:textId="4D7D1D3E" w:rsidR="0043590F" w:rsidRPr="0043590F" w:rsidRDefault="0043590F">
      <w:pPr>
        <w:widowControl w:val="0"/>
        <w:spacing w:line="360" w:lineRule="auto"/>
        <w:ind w:left="360"/>
        <w:rPr>
          <w:sz w:val="22"/>
          <w:szCs w:val="22"/>
          <w:rPrChange w:id="32" w:author="Sarah Blair" w:date="2017-07-12T15:52:00Z">
            <w:rPr/>
          </w:rPrChange>
        </w:rPr>
        <w:pPrChange w:id="33" w:author="Sarah Blair" w:date="2017-07-12T15:52:00Z">
          <w:pPr>
            <w:widowControl w:val="0"/>
            <w:spacing w:line="360" w:lineRule="auto"/>
            <w:ind w:left="426"/>
          </w:pPr>
        </w:pPrChange>
      </w:pPr>
      <w:ins w:id="34" w:author="Sarah Blair" w:date="2017-07-12T15:52:00Z">
        <w:r>
          <w:rPr>
            <w:sz w:val="22"/>
            <w:szCs w:val="22"/>
          </w:rPr>
          <w:t xml:space="preserve">Answer: </w:t>
        </w:r>
      </w:ins>
      <w:ins w:id="35" w:author="nikki.ross@flatworldknowledge.com" w:date="2017-08-09T12:38:00Z">
        <w:r w:rsidR="00061B19">
          <w:rPr>
            <w:sz w:val="22"/>
            <w:szCs w:val="22"/>
          </w:rPr>
          <w:t>Responses will vary.</w:t>
        </w:r>
      </w:ins>
    </w:p>
    <w:p w14:paraId="635DFDBA" w14:textId="77777777" w:rsidR="003452D0" w:rsidRPr="006D20C4" w:rsidRDefault="00200487" w:rsidP="00615803">
      <w:pPr>
        <w:widowControl w:val="0"/>
        <w:tabs>
          <w:tab w:val="left" w:pos="8460"/>
        </w:tabs>
        <w:spacing w:line="360" w:lineRule="auto"/>
        <w:ind w:right="180"/>
        <w:rPr>
          <w:sz w:val="22"/>
          <w:szCs w:val="22"/>
        </w:rPr>
      </w:pPr>
      <w:r w:rsidRPr="006D20C4">
        <w:rPr>
          <w:noProof/>
          <w:sz w:val="22"/>
          <w:szCs w:val="22"/>
        </w:rPr>
        <mc:AlternateContent>
          <mc:Choice Requires="wps">
            <w:drawing>
              <wp:anchor distT="0" distB="0" distL="114300" distR="114300" simplePos="0" relativeHeight="251660288" behindDoc="0" locked="0" layoutInCell="1" allowOverlap="1" wp14:anchorId="01EDC02F" wp14:editId="18F27AA8">
                <wp:simplePos x="0" y="0"/>
                <wp:positionH relativeFrom="column">
                  <wp:posOffset>-57150</wp:posOffset>
                </wp:positionH>
                <wp:positionV relativeFrom="paragraph">
                  <wp:posOffset>198120</wp:posOffset>
                </wp:positionV>
                <wp:extent cx="5486400" cy="0"/>
                <wp:effectExtent l="9525" t="10160" r="9525" b="8890"/>
                <wp:wrapNone/>
                <wp:docPr id="26"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83CF21C" id="Line 3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5.6pt" to="427.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TI1FA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"/>
            </w:pict>
          </mc:Fallback>
        </mc:AlternateContent>
      </w:r>
    </w:p>
    <w:p w14:paraId="27DBC69A" w14:textId="77777777" w:rsidR="00C8014E" w:rsidRPr="000A06BB" w:rsidRDefault="00200487" w:rsidP="00615803">
      <w:pPr>
        <w:widowControl w:val="0"/>
        <w:tabs>
          <w:tab w:val="left" w:pos="8460"/>
        </w:tabs>
        <w:spacing w:line="360" w:lineRule="auto"/>
        <w:ind w:right="180"/>
        <w:jc w:val="center"/>
        <w:rPr>
          <w:b/>
          <w:sz w:val="28"/>
        </w:rPr>
      </w:pPr>
      <w:r w:rsidRPr="000A06BB">
        <w:rPr>
          <w:noProof/>
          <w:sz w:val="28"/>
        </w:rPr>
        <mc:AlternateContent>
          <mc:Choice Requires="wps">
            <w:drawing>
              <wp:anchor distT="0" distB="0" distL="114300" distR="114300" simplePos="0" relativeHeight="251661312" behindDoc="0" locked="0" layoutInCell="1" allowOverlap="1" wp14:anchorId="29583FA0" wp14:editId="398D9745">
                <wp:simplePos x="0" y="0"/>
                <wp:positionH relativeFrom="column">
                  <wp:posOffset>-57150</wp:posOffset>
                </wp:positionH>
                <wp:positionV relativeFrom="paragraph">
                  <wp:posOffset>249555</wp:posOffset>
                </wp:positionV>
                <wp:extent cx="5486400" cy="0"/>
                <wp:effectExtent l="9525" t="7620" r="9525" b="11430"/>
                <wp:wrapNone/>
                <wp:docPr id="25"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F1615CC" id="Line 3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9.65pt" to="427.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jhYEgIAACoEAAAOAAAAZHJzL2Uyb0RvYy54bWysU8GO2jAQvVfqP1i+QxI2UI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"/>
            </w:pict>
          </mc:Fallback>
        </mc:AlternateContent>
      </w:r>
      <w:r w:rsidR="00C8014E" w:rsidRPr="000A06BB">
        <w:rPr>
          <w:b/>
          <w:sz w:val="28"/>
        </w:rPr>
        <w:t>Additional Exercises</w:t>
      </w:r>
    </w:p>
    <w:p w14:paraId="355EC95A" w14:textId="77777777" w:rsidR="00633B06" w:rsidRPr="006D20C4" w:rsidRDefault="00633B06" w:rsidP="00615803">
      <w:pPr>
        <w:widowControl w:val="0"/>
        <w:tabs>
          <w:tab w:val="left" w:pos="8460"/>
        </w:tabs>
        <w:spacing w:line="360" w:lineRule="auto"/>
        <w:ind w:left="426" w:right="180"/>
        <w:rPr>
          <w:sz w:val="22"/>
          <w:szCs w:val="22"/>
        </w:rPr>
      </w:pPr>
    </w:p>
    <w:p w14:paraId="105F5F82" w14:textId="77777777" w:rsidR="00633B06" w:rsidRPr="006D20C4" w:rsidRDefault="00633B06" w:rsidP="00615803">
      <w:pPr>
        <w:widowControl w:val="0"/>
        <w:numPr>
          <w:ilvl w:val="0"/>
          <w:numId w:val="30"/>
        </w:numPr>
        <w:tabs>
          <w:tab w:val="clear" w:pos="360"/>
          <w:tab w:val="left" w:pos="426"/>
        </w:tabs>
        <w:spacing w:line="360" w:lineRule="auto"/>
        <w:ind w:left="426" w:hanging="426"/>
        <w:rPr>
          <w:sz w:val="22"/>
          <w:szCs w:val="22"/>
        </w:rPr>
      </w:pPr>
      <w:r w:rsidRPr="006D20C4">
        <w:rPr>
          <w:sz w:val="22"/>
          <w:szCs w:val="22"/>
        </w:rPr>
        <w:t>Is transparency needed in the selection/nomination of federal judges? What difference would it make if they had fixed terms?</w:t>
      </w:r>
    </w:p>
    <w:p w14:paraId="35DFC197" w14:textId="77777777" w:rsidR="00633B06" w:rsidRPr="006D20C4" w:rsidRDefault="00633B06" w:rsidP="00615803">
      <w:pPr>
        <w:widowControl w:val="0"/>
        <w:numPr>
          <w:ilvl w:val="0"/>
          <w:numId w:val="30"/>
        </w:numPr>
        <w:tabs>
          <w:tab w:val="clear" w:pos="360"/>
          <w:tab w:val="left" w:pos="426"/>
        </w:tabs>
        <w:spacing w:line="360" w:lineRule="auto"/>
        <w:ind w:left="426" w:hanging="426"/>
        <w:rPr>
          <w:sz w:val="22"/>
          <w:szCs w:val="22"/>
        </w:rPr>
      </w:pPr>
      <w:r w:rsidRPr="006D20C4">
        <w:rPr>
          <w:sz w:val="22"/>
          <w:szCs w:val="22"/>
        </w:rPr>
        <w:t>The U.S. Supreme Court is considered the most powerful judicial body in the world. What other body can challenge its power or position?</w:t>
      </w:r>
    </w:p>
    <w:p w14:paraId="64127CA5" w14:textId="77777777" w:rsidR="003452D0" w:rsidRPr="006D20C4" w:rsidRDefault="00200487" w:rsidP="008F1B71">
      <w:pPr>
        <w:widowControl w:val="0"/>
        <w:tabs>
          <w:tab w:val="left" w:pos="8460"/>
        </w:tabs>
        <w:spacing w:line="360" w:lineRule="auto"/>
        <w:ind w:right="180"/>
        <w:rPr>
          <w:sz w:val="22"/>
          <w:szCs w:val="22"/>
        </w:rPr>
      </w:pPr>
      <w:r w:rsidRPr="006D20C4">
        <w:rPr>
          <w:noProof/>
          <w:sz w:val="22"/>
          <w:szCs w:val="22"/>
        </w:rPr>
        <mc:AlternateContent>
          <mc:Choice Requires="wps">
            <w:drawing>
              <wp:anchor distT="0" distB="0" distL="114300" distR="114300" simplePos="0" relativeHeight="251648000" behindDoc="0" locked="0" layoutInCell="1" allowOverlap="1" wp14:anchorId="07F10A1C" wp14:editId="451D980F">
                <wp:simplePos x="0" y="0"/>
                <wp:positionH relativeFrom="column">
                  <wp:posOffset>-47625</wp:posOffset>
                </wp:positionH>
                <wp:positionV relativeFrom="paragraph">
                  <wp:posOffset>194310</wp:posOffset>
                </wp:positionV>
                <wp:extent cx="5486400" cy="0"/>
                <wp:effectExtent l="9525" t="6350" r="9525" b="12700"/>
                <wp:wrapNone/>
                <wp:docPr id="2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0766D46" id="Line 15"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15.3pt" to="428.2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9qSEwIAACo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"/>
            </w:pict>
          </mc:Fallback>
        </mc:AlternateContent>
      </w:r>
    </w:p>
    <w:p w14:paraId="3444A806" w14:textId="77777777" w:rsidR="003452D0" w:rsidRPr="000A06BB" w:rsidRDefault="00200487" w:rsidP="00615803">
      <w:pPr>
        <w:widowControl w:val="0"/>
        <w:spacing w:line="360" w:lineRule="auto"/>
        <w:ind w:left="360" w:right="180" w:hanging="360"/>
        <w:jc w:val="center"/>
        <w:rPr>
          <w:b/>
          <w:sz w:val="28"/>
          <w:szCs w:val="28"/>
        </w:rPr>
      </w:pPr>
      <w:r w:rsidRPr="000A06BB">
        <w:rPr>
          <w:b/>
          <w:noProof/>
          <w:szCs w:val="28"/>
        </w:rPr>
        <mc:AlternateContent>
          <mc:Choice Requires="wps">
            <w:drawing>
              <wp:anchor distT="0" distB="0" distL="114300" distR="114300" simplePos="0" relativeHeight="251662336" behindDoc="0" locked="0" layoutInCell="1" allowOverlap="1" wp14:anchorId="1B5F40A8" wp14:editId="30403244">
                <wp:simplePos x="0" y="0"/>
                <wp:positionH relativeFrom="column">
                  <wp:posOffset>-57150</wp:posOffset>
                </wp:positionH>
                <wp:positionV relativeFrom="paragraph">
                  <wp:posOffset>255905</wp:posOffset>
                </wp:positionV>
                <wp:extent cx="5486400" cy="0"/>
                <wp:effectExtent l="9525" t="13335" r="9525" b="5715"/>
                <wp:wrapNone/>
                <wp:docPr id="23"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997D40A" id="Line 4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0.15pt" to="427.5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gUnFAIAACo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"/>
            </w:pict>
          </mc:Fallback>
        </mc:AlternateContent>
      </w:r>
      <w:r w:rsidR="00C8014E" w:rsidRPr="000A06BB">
        <w:rPr>
          <w:b/>
          <w:sz w:val="28"/>
          <w:szCs w:val="28"/>
        </w:rPr>
        <w:t>2. Activists and Strict Constructionists</w:t>
      </w:r>
    </w:p>
    <w:p w14:paraId="48EEBF1A" w14:textId="77777777" w:rsidR="001705CE" w:rsidRPr="006D20C4" w:rsidRDefault="001705CE" w:rsidP="00615803">
      <w:pPr>
        <w:widowControl w:val="0"/>
        <w:spacing w:line="360" w:lineRule="auto"/>
        <w:ind w:right="180"/>
        <w:rPr>
          <w:sz w:val="22"/>
          <w:szCs w:val="22"/>
        </w:rPr>
      </w:pPr>
    </w:p>
    <w:p w14:paraId="0A2628E2" w14:textId="77777777" w:rsidR="00C8014E" w:rsidRPr="006D20C4" w:rsidRDefault="00C8014E" w:rsidP="00615803">
      <w:pPr>
        <w:widowControl w:val="0"/>
        <w:numPr>
          <w:ilvl w:val="0"/>
          <w:numId w:val="4"/>
        </w:numPr>
        <w:tabs>
          <w:tab w:val="clear" w:pos="720"/>
          <w:tab w:val="left" w:pos="567"/>
        </w:tabs>
        <w:spacing w:line="360" w:lineRule="auto"/>
        <w:ind w:left="567" w:right="180" w:hanging="425"/>
        <w:rPr>
          <w:bCs/>
          <w:sz w:val="22"/>
          <w:szCs w:val="22"/>
        </w:rPr>
      </w:pPr>
      <w:r w:rsidRPr="006D20C4">
        <w:rPr>
          <w:bCs/>
          <w:sz w:val="22"/>
          <w:szCs w:val="22"/>
        </w:rPr>
        <w:t>Explore the strict constructionist, or originalist, judicial philosophy.</w:t>
      </w:r>
    </w:p>
    <w:p w14:paraId="74FB10CF" w14:textId="77777777" w:rsidR="00C8014E" w:rsidRPr="006D20C4" w:rsidRDefault="00C8014E" w:rsidP="00615803">
      <w:pPr>
        <w:widowControl w:val="0"/>
        <w:numPr>
          <w:ilvl w:val="0"/>
          <w:numId w:val="4"/>
        </w:numPr>
        <w:tabs>
          <w:tab w:val="clear" w:pos="720"/>
          <w:tab w:val="left" w:pos="567"/>
        </w:tabs>
        <w:spacing w:line="360" w:lineRule="auto"/>
        <w:ind w:left="567" w:right="180" w:hanging="425"/>
        <w:rPr>
          <w:bCs/>
          <w:sz w:val="22"/>
          <w:szCs w:val="22"/>
        </w:rPr>
      </w:pPr>
      <w:r w:rsidRPr="006D20C4">
        <w:rPr>
          <w:bCs/>
          <w:sz w:val="22"/>
          <w:szCs w:val="22"/>
        </w:rPr>
        <w:t>Explore the judicial activist philosophy.</w:t>
      </w:r>
    </w:p>
    <w:p w14:paraId="5EC0C391" w14:textId="77777777" w:rsidR="00C8014E" w:rsidRPr="006D20C4" w:rsidRDefault="00C8014E" w:rsidP="00615803">
      <w:pPr>
        <w:widowControl w:val="0"/>
        <w:numPr>
          <w:ilvl w:val="0"/>
          <w:numId w:val="4"/>
        </w:numPr>
        <w:tabs>
          <w:tab w:val="clear" w:pos="720"/>
          <w:tab w:val="left" w:pos="567"/>
        </w:tabs>
        <w:spacing w:line="360" w:lineRule="auto"/>
        <w:ind w:left="567" w:right="180" w:hanging="425"/>
        <w:rPr>
          <w:bCs/>
          <w:sz w:val="22"/>
          <w:szCs w:val="22"/>
        </w:rPr>
      </w:pPr>
      <w:r w:rsidRPr="006D20C4">
        <w:rPr>
          <w:bCs/>
          <w:sz w:val="22"/>
          <w:szCs w:val="22"/>
        </w:rPr>
        <w:t>Learn about the modern origin of the divide between these two philosophies.</w:t>
      </w:r>
    </w:p>
    <w:p w14:paraId="241B80F2" w14:textId="77777777" w:rsidR="00C8014E" w:rsidRPr="006D20C4" w:rsidRDefault="00C8014E" w:rsidP="00615803">
      <w:pPr>
        <w:widowControl w:val="0"/>
        <w:numPr>
          <w:ilvl w:val="0"/>
          <w:numId w:val="4"/>
        </w:numPr>
        <w:tabs>
          <w:tab w:val="clear" w:pos="720"/>
          <w:tab w:val="left" w:pos="567"/>
        </w:tabs>
        <w:spacing w:line="360" w:lineRule="auto"/>
        <w:ind w:left="567" w:right="180" w:hanging="425"/>
        <w:rPr>
          <w:bCs/>
          <w:sz w:val="22"/>
          <w:szCs w:val="22"/>
        </w:rPr>
      </w:pPr>
      <w:r w:rsidRPr="006D20C4">
        <w:rPr>
          <w:bCs/>
          <w:sz w:val="22"/>
          <w:szCs w:val="22"/>
        </w:rPr>
        <w:t>Examine the evolution of the right to privacy and how it affects judicial philosophy.</w:t>
      </w:r>
    </w:p>
    <w:p w14:paraId="4E2E93A3" w14:textId="77777777" w:rsidR="003452D0" w:rsidRPr="006D20C4" w:rsidRDefault="00C8014E" w:rsidP="00615803">
      <w:pPr>
        <w:widowControl w:val="0"/>
        <w:numPr>
          <w:ilvl w:val="0"/>
          <w:numId w:val="4"/>
        </w:numPr>
        <w:tabs>
          <w:tab w:val="clear" w:pos="720"/>
          <w:tab w:val="left" w:pos="567"/>
        </w:tabs>
        <w:spacing w:line="360" w:lineRule="auto"/>
        <w:ind w:left="567" w:right="180" w:hanging="425"/>
        <w:rPr>
          <w:bCs/>
          <w:sz w:val="22"/>
          <w:szCs w:val="22"/>
        </w:rPr>
      </w:pPr>
      <w:r w:rsidRPr="006D20C4">
        <w:rPr>
          <w:bCs/>
          <w:sz w:val="22"/>
          <w:szCs w:val="22"/>
        </w:rPr>
        <w:t>Explore the biographies of the current Supreme Court justices.</w:t>
      </w:r>
    </w:p>
    <w:p w14:paraId="6BE2B83E" w14:textId="77777777" w:rsidR="003452D0" w:rsidRPr="006D20C4" w:rsidRDefault="00200487" w:rsidP="00615803">
      <w:pPr>
        <w:widowControl w:val="0"/>
        <w:tabs>
          <w:tab w:val="left" w:pos="8460"/>
        </w:tabs>
        <w:spacing w:line="360" w:lineRule="auto"/>
        <w:ind w:right="180"/>
        <w:jc w:val="both"/>
        <w:rPr>
          <w:sz w:val="22"/>
          <w:szCs w:val="22"/>
        </w:rPr>
      </w:pPr>
      <w:r w:rsidRPr="006D20C4">
        <w:rPr>
          <w:noProof/>
          <w:sz w:val="22"/>
          <w:szCs w:val="22"/>
        </w:rPr>
        <mc:AlternateContent>
          <mc:Choice Requires="wps">
            <w:drawing>
              <wp:anchor distT="0" distB="0" distL="114300" distR="114300" simplePos="0" relativeHeight="251649024" behindDoc="0" locked="0" layoutInCell="1" allowOverlap="1" wp14:anchorId="29D52E40" wp14:editId="725C1507">
                <wp:simplePos x="0" y="0"/>
                <wp:positionH relativeFrom="column">
                  <wp:posOffset>-66675</wp:posOffset>
                </wp:positionH>
                <wp:positionV relativeFrom="paragraph">
                  <wp:posOffset>220345</wp:posOffset>
                </wp:positionV>
                <wp:extent cx="5486400" cy="0"/>
                <wp:effectExtent l="9525" t="8890" r="9525" b="10160"/>
                <wp:wrapNone/>
                <wp:docPr id="2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18EBF00" id="Line 16"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17.35pt" to="426.7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ZO0FAIAACo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"/>
            </w:pict>
          </mc:Fallback>
        </mc:AlternateContent>
      </w:r>
    </w:p>
    <w:p w14:paraId="73C30F2B" w14:textId="77777777" w:rsidR="003452D0" w:rsidRPr="000A06BB" w:rsidRDefault="00200487" w:rsidP="00615803">
      <w:pPr>
        <w:widowControl w:val="0"/>
        <w:spacing w:line="360" w:lineRule="auto"/>
        <w:ind w:right="180"/>
        <w:jc w:val="center"/>
        <w:rPr>
          <w:b/>
          <w:sz w:val="28"/>
          <w:szCs w:val="28"/>
        </w:rPr>
      </w:pPr>
      <w:r w:rsidRPr="000A06BB">
        <w:rPr>
          <w:b/>
          <w:noProof/>
        </w:rPr>
        <w:lastRenderedPageBreak/>
        <mc:AlternateContent>
          <mc:Choice Requires="wps">
            <w:drawing>
              <wp:anchor distT="0" distB="0" distL="114300" distR="114300" simplePos="0" relativeHeight="251646976" behindDoc="0" locked="0" layoutInCell="1" allowOverlap="1" wp14:anchorId="519FAE32" wp14:editId="75EA895B">
                <wp:simplePos x="0" y="0"/>
                <wp:positionH relativeFrom="column">
                  <wp:posOffset>-66675</wp:posOffset>
                </wp:positionH>
                <wp:positionV relativeFrom="paragraph">
                  <wp:posOffset>265430</wp:posOffset>
                </wp:positionV>
                <wp:extent cx="5486400" cy="0"/>
                <wp:effectExtent l="9525" t="9525" r="9525" b="9525"/>
                <wp:wrapNone/>
                <wp:docPr id="2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1783EF0" id="Line 14"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20.9pt" to="426.75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A4GEwIAACo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"/>
            </w:pict>
          </mc:Fallback>
        </mc:AlternateContent>
      </w:r>
      <w:r w:rsidR="003452D0" w:rsidRPr="000A06BB">
        <w:rPr>
          <w:b/>
          <w:sz w:val="28"/>
          <w:szCs w:val="28"/>
        </w:rPr>
        <w:t>Section Outline</w:t>
      </w:r>
    </w:p>
    <w:p w14:paraId="1D29CD26" w14:textId="77777777" w:rsidR="003452D0" w:rsidRPr="006D20C4" w:rsidRDefault="003452D0" w:rsidP="00615803">
      <w:pPr>
        <w:widowControl w:val="0"/>
        <w:tabs>
          <w:tab w:val="left" w:pos="8460"/>
        </w:tabs>
        <w:spacing w:line="360" w:lineRule="auto"/>
        <w:ind w:right="180"/>
        <w:jc w:val="both"/>
        <w:rPr>
          <w:sz w:val="22"/>
          <w:szCs w:val="22"/>
        </w:rPr>
      </w:pPr>
    </w:p>
    <w:p w14:paraId="67AFED44" w14:textId="77777777" w:rsidR="00107F94" w:rsidRPr="006D20C4" w:rsidRDefault="009822FC" w:rsidP="00615803">
      <w:pPr>
        <w:widowControl w:val="0"/>
        <w:numPr>
          <w:ilvl w:val="0"/>
          <w:numId w:val="8"/>
        </w:numPr>
        <w:tabs>
          <w:tab w:val="clear" w:pos="720"/>
          <w:tab w:val="left" w:pos="567"/>
        </w:tabs>
        <w:spacing w:line="360" w:lineRule="auto"/>
        <w:ind w:left="567" w:hanging="425"/>
        <w:rPr>
          <w:sz w:val="22"/>
          <w:szCs w:val="22"/>
        </w:rPr>
      </w:pPr>
      <w:r w:rsidRPr="006D20C4">
        <w:rPr>
          <w:sz w:val="22"/>
          <w:szCs w:val="22"/>
        </w:rPr>
        <w:t>T</w:t>
      </w:r>
      <w:r w:rsidR="00107F94" w:rsidRPr="006D20C4">
        <w:rPr>
          <w:sz w:val="22"/>
          <w:szCs w:val="22"/>
        </w:rPr>
        <w:t>he majority of a judge’s work h</w:t>
      </w:r>
      <w:r w:rsidR="005839B2" w:rsidRPr="006D20C4">
        <w:rPr>
          <w:sz w:val="22"/>
          <w:szCs w:val="22"/>
        </w:rPr>
        <w:t>as nothing to do with politics.</w:t>
      </w:r>
    </w:p>
    <w:p w14:paraId="632E27F6" w14:textId="77777777" w:rsidR="00107F94" w:rsidRPr="006D20C4" w:rsidRDefault="00107F94" w:rsidP="00615803">
      <w:pPr>
        <w:widowControl w:val="0"/>
        <w:numPr>
          <w:ilvl w:val="1"/>
          <w:numId w:val="8"/>
        </w:numPr>
        <w:tabs>
          <w:tab w:val="clear" w:pos="1440"/>
          <w:tab w:val="left" w:pos="1134"/>
        </w:tabs>
        <w:spacing w:line="360" w:lineRule="auto"/>
        <w:ind w:left="1134" w:hanging="425"/>
        <w:rPr>
          <w:sz w:val="22"/>
          <w:szCs w:val="22"/>
        </w:rPr>
      </w:pPr>
      <w:r w:rsidRPr="006D20C4">
        <w:rPr>
          <w:sz w:val="22"/>
          <w:szCs w:val="22"/>
        </w:rPr>
        <w:t>Even at the Supreme Court level, most of the cases heard involve conflicts among circuit courts of appeals or statutory interpretation.</w:t>
      </w:r>
    </w:p>
    <w:p w14:paraId="7CBFF589" w14:textId="77777777" w:rsidR="00107F94" w:rsidRPr="006D20C4" w:rsidRDefault="00107F94" w:rsidP="00615803">
      <w:pPr>
        <w:widowControl w:val="0"/>
        <w:numPr>
          <w:ilvl w:val="0"/>
          <w:numId w:val="8"/>
        </w:numPr>
        <w:tabs>
          <w:tab w:val="clear" w:pos="720"/>
          <w:tab w:val="left" w:pos="567"/>
        </w:tabs>
        <w:spacing w:line="360" w:lineRule="auto"/>
        <w:ind w:left="567" w:hanging="425"/>
        <w:rPr>
          <w:sz w:val="22"/>
          <w:szCs w:val="22"/>
        </w:rPr>
      </w:pPr>
      <w:r w:rsidRPr="006D20C4">
        <w:rPr>
          <w:sz w:val="22"/>
          <w:szCs w:val="22"/>
        </w:rPr>
        <w:t>In general terms, judges are thought to fall int</w:t>
      </w:r>
      <w:r w:rsidR="005839B2" w:rsidRPr="006D20C4">
        <w:rPr>
          <w:sz w:val="22"/>
          <w:szCs w:val="22"/>
        </w:rPr>
        <w:t>o one of two ideological camps.</w:t>
      </w:r>
    </w:p>
    <w:p w14:paraId="6B3B7B8F" w14:textId="77777777" w:rsidR="00107F94" w:rsidRPr="006D20C4" w:rsidRDefault="00107F94" w:rsidP="00615803">
      <w:pPr>
        <w:widowControl w:val="0"/>
        <w:numPr>
          <w:ilvl w:val="1"/>
          <w:numId w:val="8"/>
        </w:numPr>
        <w:tabs>
          <w:tab w:val="clear" w:pos="1440"/>
          <w:tab w:val="left" w:pos="1134"/>
        </w:tabs>
        <w:spacing w:line="360" w:lineRule="auto"/>
        <w:ind w:left="1134" w:hanging="425"/>
        <w:rPr>
          <w:sz w:val="22"/>
          <w:szCs w:val="22"/>
        </w:rPr>
      </w:pPr>
      <w:r w:rsidRPr="006D20C4">
        <w:rPr>
          <w:sz w:val="22"/>
          <w:szCs w:val="22"/>
        </w:rPr>
        <w:t xml:space="preserve">On the politically conservative right, judges are described as either </w:t>
      </w:r>
      <w:r w:rsidRPr="006D20C4">
        <w:rPr>
          <w:b/>
          <w:sz w:val="22"/>
          <w:szCs w:val="22"/>
        </w:rPr>
        <w:t>strict constructionists</w:t>
      </w:r>
      <w:r w:rsidRPr="006D20C4">
        <w:rPr>
          <w:sz w:val="22"/>
          <w:szCs w:val="22"/>
        </w:rPr>
        <w:t xml:space="preserve"> or </w:t>
      </w:r>
      <w:r w:rsidRPr="006D20C4">
        <w:rPr>
          <w:b/>
          <w:sz w:val="22"/>
          <w:szCs w:val="22"/>
        </w:rPr>
        <w:t>originalists</w:t>
      </w:r>
      <w:r w:rsidRPr="006D20C4">
        <w:rPr>
          <w:sz w:val="22"/>
          <w:szCs w:val="22"/>
        </w:rPr>
        <w:t>.</w:t>
      </w:r>
    </w:p>
    <w:p w14:paraId="64000147" w14:textId="77777777" w:rsidR="00107F94" w:rsidRPr="006D20C4" w:rsidRDefault="00107F94" w:rsidP="00BE1875">
      <w:pPr>
        <w:widowControl w:val="0"/>
        <w:numPr>
          <w:ilvl w:val="2"/>
          <w:numId w:val="8"/>
        </w:numPr>
        <w:tabs>
          <w:tab w:val="clear" w:pos="2160"/>
          <w:tab w:val="left" w:pos="1701"/>
        </w:tabs>
        <w:spacing w:line="360" w:lineRule="auto"/>
        <w:ind w:left="1701" w:hanging="425"/>
        <w:rPr>
          <w:sz w:val="22"/>
          <w:szCs w:val="22"/>
        </w:rPr>
      </w:pPr>
      <w:r w:rsidRPr="006D20C4">
        <w:rPr>
          <w:sz w:val="22"/>
          <w:szCs w:val="22"/>
        </w:rPr>
        <w:t>The role of judges is therefore to strictly interpret the Constitution, and nothing more.</w:t>
      </w:r>
    </w:p>
    <w:p w14:paraId="6F3DE305" w14:textId="77777777" w:rsidR="000503F0" w:rsidRPr="006D20C4" w:rsidRDefault="000503F0" w:rsidP="000503F0">
      <w:pPr>
        <w:widowControl w:val="0"/>
        <w:numPr>
          <w:ilvl w:val="1"/>
          <w:numId w:val="8"/>
        </w:numPr>
        <w:tabs>
          <w:tab w:val="clear" w:pos="1440"/>
          <w:tab w:val="left" w:pos="1134"/>
        </w:tabs>
        <w:spacing w:line="360" w:lineRule="auto"/>
        <w:ind w:left="1134" w:hanging="425"/>
        <w:rPr>
          <w:sz w:val="22"/>
          <w:szCs w:val="22"/>
        </w:rPr>
      </w:pPr>
      <w:r w:rsidRPr="006D20C4">
        <w:rPr>
          <w:sz w:val="22"/>
          <w:szCs w:val="22"/>
        </w:rPr>
        <w:t>Strict constructionists also believe that the Constitution contains the complete list of rights that Americans enjoy and that any right not listed in the Constitution does not exist and must be earned legislatively or through constitutional amendment.</w:t>
      </w:r>
    </w:p>
    <w:p w14:paraId="343B3C0A" w14:textId="77777777" w:rsidR="00EE1722" w:rsidRPr="006D20C4" w:rsidRDefault="00EE1722" w:rsidP="00EE1722">
      <w:pPr>
        <w:widowControl w:val="0"/>
        <w:numPr>
          <w:ilvl w:val="2"/>
          <w:numId w:val="8"/>
        </w:numPr>
        <w:tabs>
          <w:tab w:val="clear" w:pos="2160"/>
          <w:tab w:val="left" w:pos="1701"/>
        </w:tabs>
        <w:spacing w:line="360" w:lineRule="auto"/>
        <w:ind w:left="1701" w:hanging="425"/>
        <w:rPr>
          <w:sz w:val="22"/>
          <w:szCs w:val="22"/>
        </w:rPr>
      </w:pPr>
      <w:r w:rsidRPr="006D20C4">
        <w:rPr>
          <w:sz w:val="22"/>
          <w:szCs w:val="22"/>
        </w:rPr>
        <w:t>Judges do not have the power to “invent” a new right that does not exist in the Constitution.</w:t>
      </w:r>
    </w:p>
    <w:p w14:paraId="5F7B23F9" w14:textId="77777777" w:rsidR="00107F94" w:rsidRPr="006D20C4" w:rsidRDefault="00107F94" w:rsidP="00EE1722">
      <w:pPr>
        <w:widowControl w:val="0"/>
        <w:numPr>
          <w:ilvl w:val="2"/>
          <w:numId w:val="33"/>
        </w:numPr>
        <w:tabs>
          <w:tab w:val="clear" w:pos="2160"/>
          <w:tab w:val="left" w:pos="2268"/>
        </w:tabs>
        <w:spacing w:line="360" w:lineRule="auto"/>
        <w:ind w:left="2268" w:hanging="425"/>
        <w:rPr>
          <w:sz w:val="22"/>
          <w:szCs w:val="22"/>
        </w:rPr>
      </w:pPr>
      <w:r w:rsidRPr="006D20C4">
        <w:rPr>
          <w:sz w:val="22"/>
          <w:szCs w:val="22"/>
        </w:rPr>
        <w:t xml:space="preserve">These judges believe in </w:t>
      </w:r>
      <w:r w:rsidRPr="006D20C4">
        <w:rPr>
          <w:b/>
          <w:sz w:val="22"/>
          <w:szCs w:val="22"/>
        </w:rPr>
        <w:t>original meaning</w:t>
      </w:r>
      <w:r w:rsidRPr="006D20C4">
        <w:rPr>
          <w:sz w:val="22"/>
          <w:szCs w:val="22"/>
        </w:rPr>
        <w:t>, which means interpreting the Constitution as it was meant when it was written, as opposed to how society would interpret the Constitution today.</w:t>
      </w:r>
    </w:p>
    <w:p w14:paraId="121FE738" w14:textId="77777777" w:rsidR="00107F94" w:rsidRPr="006D20C4" w:rsidRDefault="00107F94" w:rsidP="00615803">
      <w:pPr>
        <w:widowControl w:val="0"/>
        <w:numPr>
          <w:ilvl w:val="1"/>
          <w:numId w:val="8"/>
        </w:numPr>
        <w:tabs>
          <w:tab w:val="clear" w:pos="1440"/>
          <w:tab w:val="left" w:pos="1134"/>
        </w:tabs>
        <w:spacing w:line="360" w:lineRule="auto"/>
        <w:ind w:left="1134" w:hanging="425"/>
        <w:rPr>
          <w:sz w:val="22"/>
          <w:szCs w:val="22"/>
        </w:rPr>
      </w:pPr>
      <w:r w:rsidRPr="006D20C4">
        <w:rPr>
          <w:sz w:val="22"/>
          <w:szCs w:val="22"/>
        </w:rPr>
        <w:t>On the politically liberal left are judges</w:t>
      </w:r>
      <w:r w:rsidR="005839B2" w:rsidRPr="006D20C4">
        <w:rPr>
          <w:sz w:val="22"/>
          <w:szCs w:val="22"/>
        </w:rPr>
        <w:t xml:space="preserve"> who are described as activist.</w:t>
      </w:r>
    </w:p>
    <w:p w14:paraId="6CF60810" w14:textId="77777777" w:rsidR="00107F94" w:rsidRPr="006D20C4" w:rsidRDefault="00107F94" w:rsidP="00615803">
      <w:pPr>
        <w:widowControl w:val="0"/>
        <w:numPr>
          <w:ilvl w:val="2"/>
          <w:numId w:val="8"/>
        </w:numPr>
        <w:tabs>
          <w:tab w:val="clear" w:pos="2160"/>
          <w:tab w:val="left" w:pos="1701"/>
        </w:tabs>
        <w:spacing w:line="360" w:lineRule="auto"/>
        <w:ind w:left="1701" w:hanging="425"/>
        <w:rPr>
          <w:sz w:val="22"/>
          <w:szCs w:val="22"/>
        </w:rPr>
      </w:pPr>
      <w:r w:rsidRPr="006D20C4">
        <w:rPr>
          <w:b/>
          <w:sz w:val="22"/>
          <w:szCs w:val="22"/>
        </w:rPr>
        <w:t>Judicial activists</w:t>
      </w:r>
      <w:r w:rsidRPr="006D20C4">
        <w:rPr>
          <w:sz w:val="22"/>
          <w:szCs w:val="22"/>
        </w:rPr>
        <w:t xml:space="preserve"> believe that judges have a role in shaping a “more perfect union” as described in the Constitution and that therefore judges have the obligation to </w:t>
      </w:r>
      <w:r w:rsidR="005839B2" w:rsidRPr="006D20C4">
        <w:rPr>
          <w:sz w:val="22"/>
          <w:szCs w:val="22"/>
        </w:rPr>
        <w:t>seek justice whenever possible.</w:t>
      </w:r>
    </w:p>
    <w:p w14:paraId="35A03AE9" w14:textId="77777777" w:rsidR="00107F94" w:rsidRPr="006D20C4" w:rsidRDefault="00107F94" w:rsidP="000503F0">
      <w:pPr>
        <w:widowControl w:val="0"/>
        <w:numPr>
          <w:ilvl w:val="2"/>
          <w:numId w:val="33"/>
        </w:numPr>
        <w:tabs>
          <w:tab w:val="clear" w:pos="2160"/>
          <w:tab w:val="left" w:pos="2268"/>
        </w:tabs>
        <w:spacing w:line="360" w:lineRule="auto"/>
        <w:ind w:left="2268" w:hanging="425"/>
        <w:rPr>
          <w:sz w:val="22"/>
          <w:szCs w:val="22"/>
        </w:rPr>
      </w:pPr>
      <w:r w:rsidRPr="006D20C4">
        <w:rPr>
          <w:sz w:val="22"/>
          <w:szCs w:val="22"/>
        </w:rPr>
        <w:t>They believe that the Constitution is a “living document” and should be interpreted in light of society’s needs, rather than its historical meaning.</w:t>
      </w:r>
    </w:p>
    <w:p w14:paraId="5F00C21A" w14:textId="77777777" w:rsidR="00EB213D" w:rsidRPr="006D20C4" w:rsidRDefault="00A17044" w:rsidP="000503F0">
      <w:pPr>
        <w:widowControl w:val="0"/>
        <w:numPr>
          <w:ilvl w:val="2"/>
          <w:numId w:val="33"/>
        </w:numPr>
        <w:tabs>
          <w:tab w:val="clear" w:pos="2160"/>
          <w:tab w:val="left" w:pos="2268"/>
        </w:tabs>
        <w:spacing w:line="360" w:lineRule="auto"/>
        <w:ind w:left="2268" w:hanging="425"/>
        <w:rPr>
          <w:sz w:val="22"/>
          <w:szCs w:val="22"/>
        </w:rPr>
      </w:pPr>
      <w:r w:rsidRPr="006D20C4">
        <w:rPr>
          <w:sz w:val="22"/>
          <w:szCs w:val="22"/>
        </w:rPr>
        <w:t xml:space="preserve">They </w:t>
      </w:r>
      <w:r w:rsidR="00107F94" w:rsidRPr="006D20C4">
        <w:rPr>
          <w:sz w:val="22"/>
          <w:szCs w:val="22"/>
        </w:rPr>
        <w:t>believe in a broad reading of the Constitution, preferring to look at the motivation, intent, and implications of the Constitution’s safeguards rather than merely its words.</w:t>
      </w:r>
    </w:p>
    <w:p w14:paraId="3B2347E5" w14:textId="77777777" w:rsidR="006D1F39" w:rsidRPr="006D20C4" w:rsidRDefault="006D1F39" w:rsidP="00615803">
      <w:pPr>
        <w:widowControl w:val="0"/>
        <w:numPr>
          <w:ilvl w:val="1"/>
          <w:numId w:val="8"/>
        </w:numPr>
        <w:tabs>
          <w:tab w:val="clear" w:pos="1440"/>
          <w:tab w:val="left" w:pos="1134"/>
        </w:tabs>
        <w:spacing w:line="360" w:lineRule="auto"/>
        <w:ind w:left="1134" w:hanging="425"/>
        <w:rPr>
          <w:sz w:val="22"/>
          <w:szCs w:val="22"/>
        </w:rPr>
      </w:pPr>
      <w:r w:rsidRPr="006D20C4">
        <w:rPr>
          <w:sz w:val="22"/>
          <w:szCs w:val="22"/>
        </w:rPr>
        <w:t>The phrase “right to privacy” today is widely accepted as a form of litmus test for whether a judge (or judicial candidate) is a strict constructionist or activist.</w:t>
      </w:r>
    </w:p>
    <w:p w14:paraId="5389FDF9" w14:textId="77777777" w:rsidR="00E84DBF" w:rsidRPr="006D20C4" w:rsidRDefault="00E84DBF" w:rsidP="00615803">
      <w:pPr>
        <w:widowControl w:val="0"/>
        <w:tabs>
          <w:tab w:val="left" w:pos="1134"/>
        </w:tabs>
        <w:spacing w:line="360" w:lineRule="auto"/>
        <w:rPr>
          <w:sz w:val="22"/>
          <w:szCs w:val="22"/>
        </w:rPr>
      </w:pPr>
    </w:p>
    <w:p w14:paraId="6FE114DE" w14:textId="55C91138" w:rsidR="00E84DBF" w:rsidRPr="000A06BB" w:rsidRDefault="007A558F" w:rsidP="00615803">
      <w:pPr>
        <w:pStyle w:val="sbt"/>
        <w:widowControl w:val="0"/>
        <w:spacing w:before="0" w:line="360" w:lineRule="auto"/>
        <w:jc w:val="left"/>
        <w:rPr>
          <w:rFonts w:ascii="Times New Roman" w:hAnsi="Times New Roman"/>
          <w:b/>
          <w:color w:val="auto"/>
          <w:sz w:val="28"/>
          <w:szCs w:val="28"/>
        </w:rPr>
      </w:pPr>
      <w:del w:id="36" w:author="Sarah Blair" w:date="2017-06-19T14:44:00Z">
        <w:r w:rsidRPr="000A06BB" w:rsidDel="00641423">
          <w:rPr>
            <w:rFonts w:ascii="Times New Roman" w:hAnsi="Times New Roman"/>
            <w:b/>
            <w:color w:val="auto"/>
            <w:sz w:val="28"/>
            <w:szCs w:val="28"/>
          </w:rPr>
          <w:delText>Video Clip</w:delText>
        </w:r>
        <w:r w:rsidR="00E84DBF" w:rsidRPr="000A06BB" w:rsidDel="00641423">
          <w:rPr>
            <w:rFonts w:ascii="Times New Roman" w:hAnsi="Times New Roman"/>
            <w:b/>
            <w:color w:val="auto"/>
            <w:sz w:val="28"/>
            <w:szCs w:val="28"/>
          </w:rPr>
          <w:delText xml:space="preserve">: </w:delText>
        </w:r>
      </w:del>
      <w:r w:rsidR="00E84DBF" w:rsidRPr="000A06BB">
        <w:rPr>
          <w:rFonts w:ascii="Times New Roman" w:hAnsi="Times New Roman"/>
          <w:b/>
          <w:color w:val="auto"/>
          <w:sz w:val="28"/>
          <w:szCs w:val="28"/>
        </w:rPr>
        <w:t>SCOTUS Justices: Does Politics Weigh into their Decisions?</w:t>
      </w:r>
    </w:p>
    <w:p w14:paraId="28EA7991" w14:textId="77777777" w:rsidR="007E4692" w:rsidRPr="006D20C4" w:rsidRDefault="00602331" w:rsidP="00615803">
      <w:pPr>
        <w:widowControl w:val="0"/>
        <w:spacing w:line="360" w:lineRule="auto"/>
        <w:rPr>
          <w:sz w:val="22"/>
          <w:szCs w:val="22"/>
        </w:rPr>
      </w:pPr>
      <w:hyperlink r:id="rId10" w:history="1">
        <w:r w:rsidR="007E4692" w:rsidRPr="006D20C4">
          <w:rPr>
            <w:rStyle w:val="Hyperlink"/>
            <w:color w:val="auto"/>
            <w:sz w:val="22"/>
            <w:szCs w:val="22"/>
          </w:rPr>
          <w:t>http://www.youtube.com/watch?v=1-6euo8Rxio</w:t>
        </w:r>
      </w:hyperlink>
    </w:p>
    <w:p w14:paraId="46467F53" w14:textId="77777777" w:rsidR="00E9439E" w:rsidRPr="006D20C4" w:rsidRDefault="00E9439E" w:rsidP="00615803">
      <w:pPr>
        <w:widowControl w:val="0"/>
        <w:spacing w:line="360" w:lineRule="auto"/>
        <w:rPr>
          <w:sz w:val="22"/>
          <w:szCs w:val="22"/>
        </w:rPr>
      </w:pPr>
    </w:p>
    <w:p w14:paraId="198F7037" w14:textId="108AA213" w:rsidR="00E9439E" w:rsidRPr="000A06BB" w:rsidRDefault="00E9439E" w:rsidP="00615803">
      <w:pPr>
        <w:widowControl w:val="0"/>
        <w:spacing w:line="360" w:lineRule="auto"/>
        <w:rPr>
          <w:b/>
          <w:sz w:val="28"/>
        </w:rPr>
      </w:pPr>
      <w:del w:id="37" w:author="Sarah Blair" w:date="2017-06-19T14:43:00Z">
        <w:r w:rsidRPr="000A06BB" w:rsidDel="00641423">
          <w:rPr>
            <w:b/>
            <w:sz w:val="28"/>
          </w:rPr>
          <w:lastRenderedPageBreak/>
          <w:delText xml:space="preserve">Hyperlink: </w:delText>
        </w:r>
      </w:del>
      <w:r w:rsidRPr="000A06BB">
        <w:rPr>
          <w:b/>
          <w:sz w:val="28"/>
        </w:rPr>
        <w:t>Justice Antonin Scalia</w:t>
      </w:r>
      <w:ins w:id="38" w:author="Sarah Blair" w:date="2017-06-19T14:44:00Z">
        <w:r w:rsidR="00641423">
          <w:rPr>
            <w:b/>
            <w:sz w:val="28"/>
          </w:rPr>
          <w:t xml:space="preserve"> on the Record</w:t>
        </w:r>
      </w:ins>
    </w:p>
    <w:p w14:paraId="546CED87" w14:textId="3117BB4C" w:rsidR="00641423" w:rsidRDefault="00641423" w:rsidP="00641423">
      <w:pPr>
        <w:rPr>
          <w:ins w:id="39" w:author="Sarah Blair" w:date="2017-06-19T14:43:00Z"/>
        </w:rPr>
      </w:pPr>
      <w:ins w:id="40" w:author="Sarah Blair" w:date="2017-06-19T14:43:00Z">
        <w:r>
          <w:fldChar w:fldCharType="begin"/>
        </w:r>
        <w:r>
          <w:instrText xml:space="preserve"> HYPERLINK "</w:instrText>
        </w:r>
        <w:r w:rsidRPr="00E15AA3">
          <w:instrText>https://youtu.be/FrFj7JAyutg</w:instrText>
        </w:r>
        <w:r>
          <w:instrText xml:space="preserve">" </w:instrText>
        </w:r>
        <w:r>
          <w:fldChar w:fldCharType="separate"/>
        </w:r>
      </w:ins>
      <w:r w:rsidRPr="00C42697">
        <w:rPr>
          <w:rStyle w:val="Hyperlink"/>
        </w:rPr>
        <w:t>https://youtu.be/FrFj7JAyutg</w:t>
      </w:r>
      <w:ins w:id="41" w:author="Sarah Blair" w:date="2017-06-19T14:43:00Z">
        <w:r>
          <w:fldChar w:fldCharType="end"/>
        </w:r>
      </w:ins>
    </w:p>
    <w:p w14:paraId="2ED0B863" w14:textId="1EB1EC05" w:rsidR="00E9439E" w:rsidRPr="006D20C4" w:rsidDel="00641423" w:rsidRDefault="00604621" w:rsidP="00615803">
      <w:pPr>
        <w:widowControl w:val="0"/>
        <w:spacing w:line="360" w:lineRule="auto"/>
        <w:rPr>
          <w:del w:id="42" w:author="Sarah Blair" w:date="2017-06-19T14:43:00Z"/>
          <w:sz w:val="22"/>
          <w:szCs w:val="22"/>
        </w:rPr>
      </w:pPr>
      <w:del w:id="43" w:author="Sarah Blair" w:date="2017-06-19T14:43:00Z">
        <w:r w:rsidDel="00641423">
          <w:fldChar w:fldCharType="begin"/>
        </w:r>
        <w:r w:rsidDel="00641423">
          <w:delInstrText xml:space="preserve"> HYPERLINK "http://www.cbsnews.com/stories/2008/04/24/60minutes/main4040290.shtml" </w:delInstrText>
        </w:r>
        <w:r w:rsidDel="00641423">
          <w:fldChar w:fldCharType="separate"/>
        </w:r>
        <w:r w:rsidR="00E9439E" w:rsidRPr="006D20C4" w:rsidDel="00641423">
          <w:rPr>
            <w:rStyle w:val="Hyperlink"/>
            <w:color w:val="auto"/>
            <w:sz w:val="22"/>
            <w:szCs w:val="22"/>
          </w:rPr>
          <w:delText>http://www.cbsnews.com/stories/2008/04/24/60minutes/main4040290.shtml</w:delText>
        </w:r>
        <w:r w:rsidDel="00641423">
          <w:rPr>
            <w:rStyle w:val="Hyperlink"/>
            <w:color w:val="auto"/>
            <w:sz w:val="22"/>
            <w:szCs w:val="22"/>
          </w:rPr>
          <w:fldChar w:fldCharType="end"/>
        </w:r>
      </w:del>
    </w:p>
    <w:p w14:paraId="183E6F9B" w14:textId="77777777" w:rsidR="00E9439E" w:rsidRPr="006D20C4" w:rsidRDefault="00E9439E" w:rsidP="00615803">
      <w:pPr>
        <w:widowControl w:val="0"/>
        <w:spacing w:line="360" w:lineRule="auto"/>
        <w:rPr>
          <w:sz w:val="22"/>
          <w:szCs w:val="22"/>
        </w:rPr>
      </w:pPr>
    </w:p>
    <w:p w14:paraId="2E4C4548" w14:textId="0219E75C" w:rsidR="00E9439E" w:rsidRPr="000A06BB" w:rsidRDefault="00EE0EC0" w:rsidP="00615803">
      <w:pPr>
        <w:widowControl w:val="0"/>
        <w:spacing w:line="360" w:lineRule="auto"/>
        <w:rPr>
          <w:sz w:val="28"/>
        </w:rPr>
      </w:pPr>
      <w:ins w:id="44" w:author="nikki.ross@flatworldknowledge.com" w:date="2017-08-09T12:40:00Z">
        <w:r>
          <w:rPr>
            <w:b/>
            <w:bCs/>
            <w:sz w:val="28"/>
          </w:rPr>
          <w:t xml:space="preserve">FDR’s </w:t>
        </w:r>
      </w:ins>
      <w:del w:id="45" w:author="Sarah Blair" w:date="2017-06-19T14:44:00Z">
        <w:r w:rsidR="00E9439E" w:rsidRPr="000A06BB" w:rsidDel="00641423">
          <w:rPr>
            <w:b/>
            <w:bCs/>
            <w:sz w:val="28"/>
          </w:rPr>
          <w:delText xml:space="preserve">Hyperlink: </w:delText>
        </w:r>
      </w:del>
      <w:r w:rsidR="00E9439E" w:rsidRPr="000A06BB">
        <w:rPr>
          <w:b/>
          <w:bCs/>
          <w:sz w:val="28"/>
        </w:rPr>
        <w:t>Fireside Chats</w:t>
      </w:r>
      <w:ins w:id="46" w:author="nikki.ross@flatworldknowledge.com" w:date="2017-08-09T12:40:00Z">
        <w:r>
          <w:rPr>
            <w:b/>
            <w:bCs/>
            <w:sz w:val="28"/>
          </w:rPr>
          <w:t xml:space="preserve"> on his Court Packing Plan</w:t>
        </w:r>
      </w:ins>
    </w:p>
    <w:p w14:paraId="542B3355" w14:textId="56BE6E90" w:rsidR="00641423" w:rsidRDefault="00604621" w:rsidP="00641423">
      <w:pPr>
        <w:rPr>
          <w:ins w:id="47" w:author="Sarah Blair" w:date="2017-06-19T14:45:00Z"/>
        </w:rPr>
      </w:pPr>
      <w:del w:id="48" w:author="Sarah Blair" w:date="2017-06-19T14:45:00Z">
        <w:r w:rsidDel="00641423">
          <w:fldChar w:fldCharType="begin"/>
        </w:r>
        <w:r w:rsidDel="00641423">
          <w:delInstrText xml:space="preserve"> HYPERLINK "http://millercenter.org/scripps/archive/speeches/detail/3309" </w:delInstrText>
        </w:r>
        <w:r w:rsidDel="00641423">
          <w:fldChar w:fldCharType="separate"/>
        </w:r>
        <w:r w:rsidR="00E9439E" w:rsidRPr="006D20C4" w:rsidDel="00641423">
          <w:rPr>
            <w:rStyle w:val="Hyperlink"/>
            <w:color w:val="auto"/>
            <w:sz w:val="22"/>
            <w:szCs w:val="22"/>
          </w:rPr>
          <w:delText>http://millercenter.org/scripps/archive/speeches/detail/3309</w:delText>
        </w:r>
        <w:r w:rsidDel="00641423">
          <w:rPr>
            <w:rStyle w:val="Hyperlink"/>
            <w:color w:val="auto"/>
            <w:sz w:val="22"/>
            <w:szCs w:val="22"/>
          </w:rPr>
          <w:fldChar w:fldCharType="end"/>
        </w:r>
      </w:del>
      <w:ins w:id="49" w:author="Sarah Blair" w:date="2017-06-19T14:45:00Z">
        <w:r w:rsidR="00641423">
          <w:fldChar w:fldCharType="begin"/>
        </w:r>
        <w:r w:rsidR="00641423">
          <w:instrText xml:space="preserve"> HYPERLINK "</w:instrText>
        </w:r>
        <w:r w:rsidR="00641423" w:rsidRPr="00E15AA3">
          <w:instrText>https://youtu.be/aUBH1dygxyE</w:instrText>
        </w:r>
        <w:r w:rsidR="00641423">
          <w:instrText xml:space="preserve">" </w:instrText>
        </w:r>
        <w:r w:rsidR="00641423">
          <w:fldChar w:fldCharType="separate"/>
        </w:r>
      </w:ins>
      <w:r w:rsidR="00641423" w:rsidRPr="00C42697">
        <w:rPr>
          <w:rStyle w:val="Hyperlink"/>
        </w:rPr>
        <w:t>https://youtu.be/aUBH1dygxyE</w:t>
      </w:r>
      <w:ins w:id="50" w:author="Sarah Blair" w:date="2017-06-19T14:45:00Z">
        <w:r w:rsidR="00641423">
          <w:fldChar w:fldCharType="end"/>
        </w:r>
      </w:ins>
    </w:p>
    <w:p w14:paraId="03B08965" w14:textId="47C53E63" w:rsidR="00641423" w:rsidRPr="006D20C4" w:rsidDel="00641423" w:rsidRDefault="00641423" w:rsidP="00615803">
      <w:pPr>
        <w:widowControl w:val="0"/>
        <w:spacing w:line="360" w:lineRule="auto"/>
        <w:rPr>
          <w:del w:id="51" w:author="Sarah Blair" w:date="2017-06-19T14:46:00Z"/>
          <w:sz w:val="22"/>
          <w:szCs w:val="22"/>
        </w:rPr>
      </w:pPr>
    </w:p>
    <w:p w14:paraId="16FFA122" w14:textId="77777777" w:rsidR="00667428" w:rsidRPr="006D20C4" w:rsidRDefault="00667428" w:rsidP="00615803">
      <w:pPr>
        <w:widowControl w:val="0"/>
        <w:spacing w:line="360" w:lineRule="auto"/>
        <w:rPr>
          <w:sz w:val="22"/>
          <w:szCs w:val="22"/>
        </w:rPr>
      </w:pPr>
    </w:p>
    <w:p w14:paraId="67D553B1" w14:textId="7F712618" w:rsidR="00667428" w:rsidRPr="000A06BB" w:rsidRDefault="00A820A4" w:rsidP="00615803">
      <w:pPr>
        <w:pStyle w:val="sbt"/>
        <w:widowControl w:val="0"/>
        <w:spacing w:before="0" w:line="360" w:lineRule="auto"/>
        <w:jc w:val="left"/>
        <w:rPr>
          <w:rFonts w:ascii="Times New Roman" w:hAnsi="Times New Roman"/>
          <w:b/>
          <w:color w:val="auto"/>
          <w:sz w:val="28"/>
          <w:szCs w:val="28"/>
        </w:rPr>
      </w:pPr>
      <w:del w:id="52" w:author="Sarah Blair" w:date="2017-06-19T14:47:00Z">
        <w:r w:rsidRPr="000A06BB" w:rsidDel="00641423">
          <w:rPr>
            <w:rFonts w:ascii="Times New Roman" w:hAnsi="Times New Roman"/>
            <w:b/>
            <w:color w:val="auto"/>
            <w:sz w:val="28"/>
            <w:szCs w:val="28"/>
          </w:rPr>
          <w:delText>Hyperlink</w:delText>
        </w:r>
        <w:r w:rsidR="00EB213D" w:rsidRPr="000A06BB" w:rsidDel="00641423">
          <w:rPr>
            <w:rFonts w:ascii="Times New Roman" w:hAnsi="Times New Roman"/>
            <w:b/>
            <w:color w:val="auto"/>
            <w:sz w:val="28"/>
            <w:szCs w:val="28"/>
          </w:rPr>
          <w:delText xml:space="preserve">: </w:delText>
        </w:r>
      </w:del>
      <w:r w:rsidR="00667428" w:rsidRPr="000A06BB">
        <w:rPr>
          <w:rFonts w:ascii="Times New Roman" w:hAnsi="Times New Roman"/>
          <w:b/>
          <w:color w:val="auto"/>
          <w:sz w:val="28"/>
          <w:szCs w:val="28"/>
        </w:rPr>
        <w:t xml:space="preserve">Justice Sotomayor </w:t>
      </w:r>
      <w:ins w:id="53" w:author="Sarah Blair" w:date="2017-06-19T14:47:00Z">
        <w:r w:rsidR="00641423">
          <w:rPr>
            <w:rFonts w:ascii="Times New Roman" w:hAnsi="Times New Roman"/>
            <w:b/>
            <w:color w:val="auto"/>
            <w:sz w:val="28"/>
            <w:szCs w:val="28"/>
          </w:rPr>
          <w:t>Opens Up</w:t>
        </w:r>
      </w:ins>
      <w:del w:id="54" w:author="Sarah Blair" w:date="2017-06-19T14:47:00Z">
        <w:r w:rsidR="00667428" w:rsidRPr="000A06BB" w:rsidDel="00641423">
          <w:rPr>
            <w:rFonts w:ascii="Times New Roman" w:hAnsi="Times New Roman"/>
            <w:b/>
            <w:color w:val="auto"/>
            <w:sz w:val="28"/>
            <w:szCs w:val="28"/>
          </w:rPr>
          <w:delText xml:space="preserve">on </w:delText>
        </w:r>
        <w:r w:rsidR="00F22CDF" w:rsidRPr="000A06BB" w:rsidDel="00641423">
          <w:rPr>
            <w:rFonts w:ascii="Times New Roman" w:hAnsi="Times New Roman"/>
            <w:b/>
            <w:color w:val="auto"/>
            <w:sz w:val="28"/>
            <w:szCs w:val="28"/>
          </w:rPr>
          <w:delText xml:space="preserve">the </w:delText>
        </w:r>
        <w:r w:rsidR="00667428" w:rsidRPr="000A06BB" w:rsidDel="00641423">
          <w:rPr>
            <w:rFonts w:ascii="Times New Roman" w:hAnsi="Times New Roman"/>
            <w:b/>
            <w:color w:val="auto"/>
            <w:sz w:val="28"/>
            <w:szCs w:val="28"/>
          </w:rPr>
          <w:delText>Colbert Report</w:delText>
        </w:r>
      </w:del>
    </w:p>
    <w:p w14:paraId="23E14D37" w14:textId="77777777" w:rsidR="00641423" w:rsidRDefault="00641423" w:rsidP="00641423">
      <w:pPr>
        <w:rPr>
          <w:ins w:id="55" w:author="Sarah Blair" w:date="2017-06-19T14:48:00Z"/>
        </w:rPr>
      </w:pPr>
      <w:ins w:id="56" w:author="Sarah Blair" w:date="2017-06-19T14:48:00Z">
        <w:r>
          <w:fldChar w:fldCharType="begin"/>
        </w:r>
        <w:r>
          <w:instrText xml:space="preserve"> HYPERLINK "</w:instrText>
        </w:r>
        <w:r w:rsidRPr="00E15AA3">
          <w:instrText>https://youtu.be/1XsduxjSC8k</w:instrText>
        </w:r>
        <w:r>
          <w:instrText xml:space="preserve">" </w:instrText>
        </w:r>
        <w:r>
          <w:fldChar w:fldCharType="separate"/>
        </w:r>
        <w:r w:rsidRPr="00C42697">
          <w:rPr>
            <w:rStyle w:val="Hyperlink"/>
          </w:rPr>
          <w:t>https://youtu.be/1XsduxjSC8k</w:t>
        </w:r>
        <w:r>
          <w:fldChar w:fldCharType="end"/>
        </w:r>
      </w:ins>
    </w:p>
    <w:p w14:paraId="7DF88BEF" w14:textId="36DBE23F" w:rsidR="00667428" w:rsidRPr="006D20C4" w:rsidDel="00641423" w:rsidRDefault="00604621" w:rsidP="00615803">
      <w:pPr>
        <w:pStyle w:val="mediaurl"/>
        <w:spacing w:before="0" w:line="360" w:lineRule="auto"/>
        <w:ind w:left="0"/>
        <w:rPr>
          <w:del w:id="57" w:author="Sarah Blair" w:date="2017-06-19T14:48:00Z"/>
          <w:color w:val="auto"/>
          <w:sz w:val="22"/>
          <w:szCs w:val="22"/>
        </w:rPr>
      </w:pPr>
      <w:del w:id="58" w:author="Sarah Blair" w:date="2017-06-19T14:48:00Z">
        <w:r w:rsidDel="00641423">
          <w:fldChar w:fldCharType="begin"/>
        </w:r>
        <w:r w:rsidDel="00641423">
          <w:delInstrText xml:space="preserve"> HYPERLINK "http://www.colbertnation.com/the-colbert-report-videos/423505/february-04-2013/sonia-sotomayor" </w:delInstrText>
        </w:r>
        <w:r w:rsidDel="00641423">
          <w:fldChar w:fldCharType="separate"/>
        </w:r>
        <w:r w:rsidR="00667428" w:rsidRPr="006D20C4" w:rsidDel="00641423">
          <w:rPr>
            <w:rStyle w:val="Hyperlink"/>
            <w:color w:val="auto"/>
            <w:sz w:val="22"/>
            <w:szCs w:val="22"/>
          </w:rPr>
          <w:delText>http://www.colbertnation.com/the-colbert-report-videos/423505/february-04-2013/sonia-sotomayor</w:delText>
        </w:r>
        <w:r w:rsidDel="00641423">
          <w:rPr>
            <w:rStyle w:val="Hyperlink"/>
            <w:color w:val="auto"/>
            <w:sz w:val="22"/>
            <w:szCs w:val="22"/>
          </w:rPr>
          <w:fldChar w:fldCharType="end"/>
        </w:r>
      </w:del>
    </w:p>
    <w:p w14:paraId="431D3979" w14:textId="77777777" w:rsidR="00EB213D" w:rsidRPr="006D20C4" w:rsidRDefault="00EB213D" w:rsidP="00615803">
      <w:pPr>
        <w:widowControl w:val="0"/>
        <w:spacing w:line="360" w:lineRule="auto"/>
        <w:rPr>
          <w:sz w:val="22"/>
          <w:szCs w:val="22"/>
        </w:rPr>
      </w:pPr>
    </w:p>
    <w:p w14:paraId="5332B54A" w14:textId="2C0DB769" w:rsidR="00EB213D" w:rsidRPr="000A06BB" w:rsidRDefault="00EB213D" w:rsidP="00615803">
      <w:pPr>
        <w:widowControl w:val="0"/>
        <w:spacing w:line="360" w:lineRule="auto"/>
        <w:rPr>
          <w:b/>
          <w:sz w:val="28"/>
        </w:rPr>
      </w:pPr>
      <w:del w:id="59" w:author="Sarah Blair" w:date="2017-06-19T14:48:00Z">
        <w:r w:rsidRPr="000A06BB" w:rsidDel="00641423">
          <w:rPr>
            <w:b/>
            <w:sz w:val="28"/>
          </w:rPr>
          <w:delText xml:space="preserve">Hyperlink: </w:delText>
        </w:r>
      </w:del>
      <w:r w:rsidRPr="000A06BB">
        <w:rPr>
          <w:b/>
          <w:sz w:val="28"/>
        </w:rPr>
        <w:t>Biographies of the Current Supreme Court Justices</w:t>
      </w:r>
    </w:p>
    <w:p w14:paraId="5B61CC05" w14:textId="77777777" w:rsidR="00813ABB" w:rsidRPr="006D20C4" w:rsidRDefault="00602331" w:rsidP="00615803">
      <w:pPr>
        <w:widowControl w:val="0"/>
        <w:spacing w:line="360" w:lineRule="auto"/>
        <w:rPr>
          <w:rStyle w:val="url"/>
          <w:color w:val="auto"/>
          <w:sz w:val="22"/>
          <w:szCs w:val="22"/>
        </w:rPr>
      </w:pPr>
      <w:hyperlink r:id="rId11" w:history="1">
        <w:r w:rsidR="007275BE" w:rsidRPr="006D20C4">
          <w:rPr>
            <w:rStyle w:val="Hyperlink"/>
            <w:color w:val="auto"/>
            <w:sz w:val="22"/>
            <w:szCs w:val="22"/>
          </w:rPr>
          <w:t>http://www.supremecourt.gov/about/biographies.aspx</w:t>
        </w:r>
      </w:hyperlink>
    </w:p>
    <w:p w14:paraId="51DCCA7C" w14:textId="77777777" w:rsidR="00EB213D" w:rsidRPr="006D20C4" w:rsidRDefault="00200487" w:rsidP="00615803">
      <w:pPr>
        <w:widowControl w:val="0"/>
        <w:spacing w:line="360" w:lineRule="auto"/>
        <w:rPr>
          <w:sz w:val="22"/>
          <w:szCs w:val="22"/>
        </w:rPr>
      </w:pPr>
      <w:r w:rsidRPr="006D20C4">
        <w:rPr>
          <w:noProof/>
          <w:sz w:val="22"/>
          <w:szCs w:val="22"/>
        </w:rPr>
        <mc:AlternateContent>
          <mc:Choice Requires="wps">
            <w:drawing>
              <wp:anchor distT="0" distB="0" distL="114300" distR="114300" simplePos="0" relativeHeight="251663360" behindDoc="0" locked="0" layoutInCell="1" allowOverlap="1" wp14:anchorId="41A4560E" wp14:editId="58862370">
                <wp:simplePos x="0" y="0"/>
                <wp:positionH relativeFrom="column">
                  <wp:posOffset>-19050</wp:posOffset>
                </wp:positionH>
                <wp:positionV relativeFrom="paragraph">
                  <wp:posOffset>209550</wp:posOffset>
                </wp:positionV>
                <wp:extent cx="5486400" cy="0"/>
                <wp:effectExtent l="9525" t="5715" r="9525" b="13335"/>
                <wp:wrapNone/>
                <wp:docPr id="20"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3E33817" id="Line 4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6.5pt" to="430.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5iVEwIAACo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"/>
            </w:pict>
          </mc:Fallback>
        </mc:AlternateContent>
      </w:r>
    </w:p>
    <w:p w14:paraId="1E50DBC1" w14:textId="77777777" w:rsidR="00172A79" w:rsidRPr="000A06BB" w:rsidRDefault="003452D0" w:rsidP="00615803">
      <w:pPr>
        <w:widowControl w:val="0"/>
        <w:spacing w:line="360" w:lineRule="auto"/>
        <w:jc w:val="center"/>
        <w:rPr>
          <w:b/>
          <w:sz w:val="28"/>
          <w:szCs w:val="28"/>
        </w:rPr>
      </w:pPr>
      <w:r w:rsidRPr="000A06BB">
        <w:rPr>
          <w:b/>
          <w:sz w:val="28"/>
          <w:szCs w:val="28"/>
        </w:rPr>
        <w:t>Exercises</w:t>
      </w:r>
    </w:p>
    <w:p w14:paraId="1F0B3363" w14:textId="77777777" w:rsidR="00FD06AD" w:rsidRPr="000A06BB" w:rsidRDefault="00200487" w:rsidP="00615803">
      <w:pPr>
        <w:widowControl w:val="0"/>
        <w:spacing w:line="360" w:lineRule="auto"/>
        <w:jc w:val="center"/>
        <w:rPr>
          <w:b/>
          <w:sz w:val="28"/>
          <w:szCs w:val="28"/>
        </w:rPr>
      </w:pPr>
      <w:r w:rsidRPr="000A06BB">
        <w:rPr>
          <w:b/>
          <w:noProof/>
          <w:sz w:val="28"/>
          <w:szCs w:val="28"/>
        </w:rPr>
        <mc:AlternateContent>
          <mc:Choice Requires="wps">
            <w:drawing>
              <wp:anchor distT="0" distB="0" distL="114300" distR="114300" simplePos="0" relativeHeight="251664384" behindDoc="0" locked="0" layoutInCell="1" allowOverlap="1" wp14:anchorId="2D0A5D0D" wp14:editId="01A07BA4">
                <wp:simplePos x="0" y="0"/>
                <wp:positionH relativeFrom="column">
                  <wp:posOffset>-28575</wp:posOffset>
                </wp:positionH>
                <wp:positionV relativeFrom="paragraph">
                  <wp:posOffset>264795</wp:posOffset>
                </wp:positionV>
                <wp:extent cx="5486400" cy="0"/>
                <wp:effectExtent l="9525" t="8255" r="9525" b="10795"/>
                <wp:wrapNone/>
                <wp:docPr id="19"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664AD28" id="Line 4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0.85pt" to="429.75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Xw6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"/>
            </w:pict>
          </mc:Fallback>
        </mc:AlternateContent>
      </w:r>
      <w:r w:rsidR="00FD06AD" w:rsidRPr="000A06BB">
        <w:rPr>
          <w:b/>
          <w:sz w:val="28"/>
          <w:szCs w:val="28"/>
        </w:rPr>
        <w:t>Section 2 – Activists and Strict Constructionists</w:t>
      </w:r>
    </w:p>
    <w:p w14:paraId="0BBF2041" w14:textId="77777777" w:rsidR="00F71971" w:rsidRPr="006D20C4" w:rsidRDefault="00F71971" w:rsidP="00615803">
      <w:pPr>
        <w:widowControl w:val="0"/>
        <w:spacing w:line="360" w:lineRule="auto"/>
        <w:jc w:val="both"/>
        <w:rPr>
          <w:sz w:val="22"/>
          <w:szCs w:val="22"/>
        </w:rPr>
      </w:pPr>
    </w:p>
    <w:p w14:paraId="3E45156F" w14:textId="77777777" w:rsidR="00FD06AD" w:rsidRPr="006D20C4" w:rsidRDefault="00FD06AD" w:rsidP="00615803">
      <w:pPr>
        <w:widowControl w:val="0"/>
        <w:numPr>
          <w:ilvl w:val="0"/>
          <w:numId w:val="23"/>
        </w:numPr>
        <w:tabs>
          <w:tab w:val="clear" w:pos="360"/>
          <w:tab w:val="left" w:pos="426"/>
        </w:tabs>
        <w:spacing w:line="360" w:lineRule="auto"/>
        <w:ind w:left="426" w:hanging="426"/>
        <w:rPr>
          <w:sz w:val="22"/>
          <w:szCs w:val="22"/>
        </w:rPr>
      </w:pPr>
      <w:r w:rsidRPr="006D20C4">
        <w:rPr>
          <w:sz w:val="22"/>
          <w:szCs w:val="22"/>
        </w:rPr>
        <w:t xml:space="preserve">Read Justice Stewart’s dissent in the </w:t>
      </w:r>
      <w:r w:rsidRPr="006D20C4">
        <w:rPr>
          <w:i/>
          <w:sz w:val="22"/>
          <w:szCs w:val="22"/>
        </w:rPr>
        <w:t xml:space="preserve">Griswold </w:t>
      </w:r>
      <w:r w:rsidRPr="006D20C4">
        <w:rPr>
          <w:sz w:val="22"/>
          <w:szCs w:val="22"/>
        </w:rPr>
        <w:t>case</w:t>
      </w:r>
      <w:r w:rsidR="00AB06CF" w:rsidRPr="006D20C4">
        <w:rPr>
          <w:sz w:val="22"/>
          <w:szCs w:val="22"/>
        </w:rPr>
        <w:t xml:space="preserve"> here</w:t>
      </w:r>
      <w:r w:rsidR="00A36919" w:rsidRPr="006D20C4">
        <w:rPr>
          <w:sz w:val="22"/>
          <w:szCs w:val="22"/>
        </w:rPr>
        <w:t>:</w:t>
      </w:r>
      <w:r w:rsidR="00AB06CF" w:rsidRPr="006D20C4">
        <w:rPr>
          <w:sz w:val="22"/>
          <w:szCs w:val="22"/>
        </w:rPr>
        <w:t xml:space="preserve"> </w:t>
      </w:r>
      <w:hyperlink r:id="rId12" w:history="1">
        <w:r w:rsidR="00837279" w:rsidRPr="006D20C4">
          <w:rPr>
            <w:rStyle w:val="Hyperlink"/>
            <w:color w:val="auto"/>
            <w:sz w:val="22"/>
            <w:szCs w:val="22"/>
          </w:rPr>
          <w:t>http://www4.law.cornell.edu/supct/html/historics/USSC_CR_0381_0479_ZD1.html</w:t>
        </w:r>
      </w:hyperlink>
      <w:r w:rsidRPr="006D20C4">
        <w:rPr>
          <w:sz w:val="22"/>
          <w:szCs w:val="22"/>
        </w:rPr>
        <w:t>.</w:t>
      </w:r>
      <w:r w:rsidR="00F71971" w:rsidRPr="006D20C4">
        <w:rPr>
          <w:sz w:val="22"/>
          <w:szCs w:val="22"/>
        </w:rPr>
        <w:t xml:space="preserve"> </w:t>
      </w:r>
      <w:r w:rsidRPr="006D20C4">
        <w:rPr>
          <w:sz w:val="22"/>
          <w:szCs w:val="22"/>
        </w:rPr>
        <w:t>Although he believes Connecticut’s law is “uncommonly silly,” he nonetheless believes that it’s not unconstitutional.</w:t>
      </w:r>
      <w:r w:rsidR="00F71971" w:rsidRPr="006D20C4">
        <w:rPr>
          <w:sz w:val="22"/>
          <w:szCs w:val="22"/>
        </w:rPr>
        <w:t xml:space="preserve"> </w:t>
      </w:r>
      <w:r w:rsidRPr="006D20C4">
        <w:rPr>
          <w:sz w:val="22"/>
          <w:szCs w:val="22"/>
        </w:rPr>
        <w:t>Do you think that judges have an obligation to overturn “uncommonly silly” laws?</w:t>
      </w:r>
    </w:p>
    <w:p w14:paraId="7B542986" w14:textId="77777777" w:rsidR="00FD06AD" w:rsidRPr="006D20C4" w:rsidRDefault="00FD06AD" w:rsidP="00615803">
      <w:pPr>
        <w:widowControl w:val="0"/>
        <w:spacing w:line="360" w:lineRule="auto"/>
        <w:ind w:left="426"/>
        <w:rPr>
          <w:sz w:val="22"/>
          <w:szCs w:val="22"/>
        </w:rPr>
      </w:pPr>
    </w:p>
    <w:p w14:paraId="66C9F097" w14:textId="77777777" w:rsidR="00FD06AD" w:rsidRPr="006D20C4" w:rsidRDefault="009F5A46" w:rsidP="00615803">
      <w:pPr>
        <w:widowControl w:val="0"/>
        <w:spacing w:line="360" w:lineRule="auto"/>
        <w:ind w:left="426"/>
        <w:rPr>
          <w:sz w:val="22"/>
          <w:szCs w:val="22"/>
        </w:rPr>
      </w:pPr>
      <w:r w:rsidRPr="006D20C4">
        <w:rPr>
          <w:sz w:val="22"/>
          <w:szCs w:val="22"/>
        </w:rPr>
        <w:t xml:space="preserve">Answer: </w:t>
      </w:r>
      <w:r w:rsidR="00837279" w:rsidRPr="006D20C4">
        <w:rPr>
          <w:sz w:val="22"/>
          <w:szCs w:val="22"/>
        </w:rPr>
        <w:t xml:space="preserve">Students’ answers will vary. </w:t>
      </w:r>
      <w:r w:rsidR="00FD06AD" w:rsidRPr="006D20C4">
        <w:rPr>
          <w:sz w:val="22"/>
          <w:szCs w:val="22"/>
        </w:rPr>
        <w:t xml:space="preserve">A student’s answer to this question will reveal whether </w:t>
      </w:r>
      <w:r w:rsidR="007F39D9" w:rsidRPr="006D20C4">
        <w:rPr>
          <w:sz w:val="22"/>
          <w:szCs w:val="22"/>
        </w:rPr>
        <w:t>he or she</w:t>
      </w:r>
      <w:r w:rsidR="00FD06AD" w:rsidRPr="006D20C4">
        <w:rPr>
          <w:sz w:val="22"/>
          <w:szCs w:val="22"/>
        </w:rPr>
        <w:t xml:space="preserve"> believe</w:t>
      </w:r>
      <w:r w:rsidR="007F39D9" w:rsidRPr="006D20C4">
        <w:rPr>
          <w:sz w:val="22"/>
          <w:szCs w:val="22"/>
        </w:rPr>
        <w:t>s</w:t>
      </w:r>
      <w:r w:rsidR="00FD06AD" w:rsidRPr="006D20C4">
        <w:rPr>
          <w:sz w:val="22"/>
          <w:szCs w:val="22"/>
        </w:rPr>
        <w:t xml:space="preserve"> in judicial conservatism or activism.</w:t>
      </w:r>
      <w:r w:rsidR="00F71971" w:rsidRPr="006D20C4">
        <w:rPr>
          <w:sz w:val="22"/>
          <w:szCs w:val="22"/>
        </w:rPr>
        <w:t xml:space="preserve"> </w:t>
      </w:r>
      <w:r w:rsidR="00FD06AD" w:rsidRPr="006D20C4">
        <w:rPr>
          <w:sz w:val="22"/>
          <w:szCs w:val="22"/>
        </w:rPr>
        <w:t xml:space="preserve">While nearly all </w:t>
      </w:r>
      <w:r w:rsidR="00837279" w:rsidRPr="006D20C4">
        <w:rPr>
          <w:sz w:val="22"/>
          <w:szCs w:val="22"/>
        </w:rPr>
        <w:t xml:space="preserve">the </w:t>
      </w:r>
      <w:r w:rsidR="00FD06AD" w:rsidRPr="006D20C4">
        <w:rPr>
          <w:sz w:val="22"/>
          <w:szCs w:val="22"/>
        </w:rPr>
        <w:t>students will probably believe that a state law restricting the sale of contraceptives only to married persons is bad (and probably dangerous) policy, they may divide on the question of what judges should do about it.</w:t>
      </w:r>
      <w:r w:rsidR="00F71971" w:rsidRPr="006D20C4">
        <w:rPr>
          <w:sz w:val="22"/>
          <w:szCs w:val="22"/>
        </w:rPr>
        <w:t xml:space="preserve"> </w:t>
      </w:r>
      <w:r w:rsidR="00FD06AD" w:rsidRPr="006D20C4">
        <w:rPr>
          <w:sz w:val="22"/>
          <w:szCs w:val="22"/>
        </w:rPr>
        <w:t xml:space="preserve">If </w:t>
      </w:r>
      <w:r w:rsidR="00837279" w:rsidRPr="006D20C4">
        <w:rPr>
          <w:sz w:val="22"/>
          <w:szCs w:val="22"/>
        </w:rPr>
        <w:t xml:space="preserve">some </w:t>
      </w:r>
      <w:r w:rsidR="00FD06AD" w:rsidRPr="006D20C4">
        <w:rPr>
          <w:sz w:val="22"/>
          <w:szCs w:val="22"/>
        </w:rPr>
        <w:t>student</w:t>
      </w:r>
      <w:r w:rsidR="00837279" w:rsidRPr="006D20C4">
        <w:rPr>
          <w:sz w:val="22"/>
          <w:szCs w:val="22"/>
        </w:rPr>
        <w:t>s</w:t>
      </w:r>
      <w:r w:rsidR="00FD06AD" w:rsidRPr="006D20C4">
        <w:rPr>
          <w:sz w:val="22"/>
          <w:szCs w:val="22"/>
        </w:rPr>
        <w:t xml:space="preserve"> answer the question affirmatively, </w:t>
      </w:r>
      <w:r w:rsidR="00837279" w:rsidRPr="006D20C4">
        <w:rPr>
          <w:sz w:val="22"/>
          <w:szCs w:val="22"/>
        </w:rPr>
        <w:t>they should be asked about the</w:t>
      </w:r>
      <w:r w:rsidR="00FD06AD" w:rsidRPr="006D20C4">
        <w:rPr>
          <w:sz w:val="22"/>
          <w:szCs w:val="22"/>
        </w:rPr>
        <w:t xml:space="preserve"> criteria they would use to judge a law as silly.</w:t>
      </w:r>
      <w:r w:rsidR="00F71971" w:rsidRPr="006D20C4">
        <w:rPr>
          <w:sz w:val="22"/>
          <w:szCs w:val="22"/>
        </w:rPr>
        <w:t xml:space="preserve"> </w:t>
      </w:r>
      <w:r w:rsidR="00FD06AD" w:rsidRPr="006D20C4">
        <w:rPr>
          <w:sz w:val="22"/>
          <w:szCs w:val="22"/>
        </w:rPr>
        <w:t xml:space="preserve">If </w:t>
      </w:r>
      <w:r w:rsidR="00837279" w:rsidRPr="006D20C4">
        <w:rPr>
          <w:sz w:val="22"/>
          <w:szCs w:val="22"/>
        </w:rPr>
        <w:t xml:space="preserve">some </w:t>
      </w:r>
      <w:r w:rsidR="00FD06AD" w:rsidRPr="006D20C4">
        <w:rPr>
          <w:sz w:val="22"/>
          <w:szCs w:val="22"/>
        </w:rPr>
        <w:t>student</w:t>
      </w:r>
      <w:r w:rsidR="00837279" w:rsidRPr="006D20C4">
        <w:rPr>
          <w:sz w:val="22"/>
          <w:szCs w:val="22"/>
        </w:rPr>
        <w:t>s</w:t>
      </w:r>
      <w:r w:rsidR="00FD06AD" w:rsidRPr="006D20C4">
        <w:rPr>
          <w:sz w:val="22"/>
          <w:szCs w:val="22"/>
        </w:rPr>
        <w:t xml:space="preserve"> answer the question in the negative, </w:t>
      </w:r>
      <w:r w:rsidR="00837279" w:rsidRPr="006D20C4">
        <w:rPr>
          <w:sz w:val="22"/>
          <w:szCs w:val="22"/>
        </w:rPr>
        <w:t>they should be asked</w:t>
      </w:r>
      <w:r w:rsidR="00FD06AD" w:rsidRPr="006D20C4">
        <w:rPr>
          <w:sz w:val="22"/>
          <w:szCs w:val="22"/>
        </w:rPr>
        <w:t xml:space="preserve"> if there is any amount of scientific evidence about the dangers to life and health posed by this law that would persuade them to change their minds.</w:t>
      </w:r>
    </w:p>
    <w:p w14:paraId="6C1FB4E2" w14:textId="77777777" w:rsidR="00FD06AD" w:rsidRPr="006D20C4" w:rsidRDefault="00FD06AD" w:rsidP="00615803">
      <w:pPr>
        <w:widowControl w:val="0"/>
        <w:spacing w:line="360" w:lineRule="auto"/>
        <w:ind w:left="426"/>
        <w:rPr>
          <w:sz w:val="22"/>
          <w:szCs w:val="22"/>
        </w:rPr>
      </w:pPr>
    </w:p>
    <w:p w14:paraId="176B2EC0" w14:textId="77777777" w:rsidR="00FD06AD" w:rsidRPr="006D20C4" w:rsidRDefault="00FD06AD" w:rsidP="00615803">
      <w:pPr>
        <w:widowControl w:val="0"/>
        <w:numPr>
          <w:ilvl w:val="0"/>
          <w:numId w:val="23"/>
        </w:numPr>
        <w:tabs>
          <w:tab w:val="clear" w:pos="360"/>
          <w:tab w:val="left" w:pos="426"/>
        </w:tabs>
        <w:spacing w:line="360" w:lineRule="auto"/>
        <w:ind w:left="426" w:hanging="426"/>
        <w:rPr>
          <w:sz w:val="22"/>
          <w:szCs w:val="22"/>
        </w:rPr>
      </w:pPr>
      <w:r w:rsidRPr="006D20C4">
        <w:rPr>
          <w:sz w:val="22"/>
          <w:szCs w:val="22"/>
        </w:rPr>
        <w:t>Modern judicial confirmation hearings have been described as an intricate dance between nominees and Senators, with the nominees giving broad scripted answers that reveal little about their actual judicial philosophy.</w:t>
      </w:r>
      <w:r w:rsidR="00F71971" w:rsidRPr="006D20C4">
        <w:rPr>
          <w:sz w:val="22"/>
          <w:szCs w:val="22"/>
        </w:rPr>
        <w:t xml:space="preserve"> </w:t>
      </w:r>
      <w:r w:rsidRPr="006D20C4">
        <w:rPr>
          <w:sz w:val="22"/>
          <w:szCs w:val="22"/>
        </w:rPr>
        <w:t>Do you agree with this characterization?</w:t>
      </w:r>
      <w:r w:rsidR="00F71971" w:rsidRPr="006D20C4">
        <w:rPr>
          <w:sz w:val="22"/>
          <w:szCs w:val="22"/>
        </w:rPr>
        <w:t xml:space="preserve"> </w:t>
      </w:r>
      <w:r w:rsidRPr="006D20C4">
        <w:rPr>
          <w:sz w:val="22"/>
          <w:szCs w:val="22"/>
        </w:rPr>
        <w:t xml:space="preserve">Do you think </w:t>
      </w:r>
      <w:r w:rsidRPr="006D20C4">
        <w:rPr>
          <w:sz w:val="22"/>
          <w:szCs w:val="22"/>
        </w:rPr>
        <w:lastRenderedPageBreak/>
        <w:t>any changes should be made to the confirmation process?</w:t>
      </w:r>
    </w:p>
    <w:p w14:paraId="05ED3DEA" w14:textId="77777777" w:rsidR="00FD06AD" w:rsidRPr="006D20C4" w:rsidRDefault="00FD06AD" w:rsidP="00615803">
      <w:pPr>
        <w:widowControl w:val="0"/>
        <w:spacing w:line="360" w:lineRule="auto"/>
        <w:ind w:left="426"/>
        <w:rPr>
          <w:sz w:val="22"/>
          <w:szCs w:val="22"/>
        </w:rPr>
      </w:pPr>
    </w:p>
    <w:p w14:paraId="796CFC64" w14:textId="77777777" w:rsidR="00FD06AD" w:rsidRPr="006D20C4" w:rsidRDefault="009F5A46" w:rsidP="00615803">
      <w:pPr>
        <w:widowControl w:val="0"/>
        <w:spacing w:line="360" w:lineRule="auto"/>
        <w:ind w:left="426"/>
        <w:rPr>
          <w:sz w:val="22"/>
          <w:szCs w:val="22"/>
        </w:rPr>
      </w:pPr>
      <w:r w:rsidRPr="006D20C4">
        <w:rPr>
          <w:sz w:val="22"/>
          <w:szCs w:val="22"/>
        </w:rPr>
        <w:t xml:space="preserve">Answer: </w:t>
      </w:r>
      <w:r w:rsidR="00837279" w:rsidRPr="006D20C4">
        <w:rPr>
          <w:sz w:val="22"/>
          <w:szCs w:val="22"/>
        </w:rPr>
        <w:t xml:space="preserve">Students’ answers will vary. However, the </w:t>
      </w:r>
      <w:r w:rsidR="00FD06AD" w:rsidRPr="006D20C4">
        <w:rPr>
          <w:sz w:val="22"/>
          <w:szCs w:val="22"/>
        </w:rPr>
        <w:t>confirmation hearings for Roberts, Alito, Sotomayor</w:t>
      </w:r>
      <w:r w:rsidR="000C4ED6" w:rsidRPr="006D20C4">
        <w:rPr>
          <w:sz w:val="22"/>
          <w:szCs w:val="22"/>
        </w:rPr>
        <w:t>,</w:t>
      </w:r>
      <w:r w:rsidR="00FD06AD" w:rsidRPr="006D20C4">
        <w:rPr>
          <w:sz w:val="22"/>
          <w:szCs w:val="22"/>
        </w:rPr>
        <w:t xml:space="preserve"> and Kagan have all been characterized by a lack of detail about the nominee’s judicial philosophy.</w:t>
      </w:r>
      <w:r w:rsidR="00F71971" w:rsidRPr="006D20C4">
        <w:rPr>
          <w:sz w:val="22"/>
          <w:szCs w:val="22"/>
        </w:rPr>
        <w:t xml:space="preserve"> </w:t>
      </w:r>
      <w:r w:rsidR="00FD06AD" w:rsidRPr="006D20C4">
        <w:rPr>
          <w:sz w:val="22"/>
          <w:szCs w:val="22"/>
        </w:rPr>
        <w:t>The nominees rarely answer the question posed, and instead adhere closely to scripted lines regarding fairness and following the law.</w:t>
      </w:r>
      <w:r w:rsidR="00F71971" w:rsidRPr="006D20C4">
        <w:rPr>
          <w:sz w:val="22"/>
          <w:szCs w:val="22"/>
        </w:rPr>
        <w:t xml:space="preserve"> </w:t>
      </w:r>
      <w:r w:rsidR="00FD06AD" w:rsidRPr="006D20C4">
        <w:rPr>
          <w:sz w:val="22"/>
          <w:szCs w:val="22"/>
        </w:rPr>
        <w:t>Even Justice Kagan herself wrote withering commentaries on the nature of confirmation hearings.</w:t>
      </w:r>
      <w:r w:rsidR="00F71971" w:rsidRPr="006D20C4">
        <w:rPr>
          <w:sz w:val="22"/>
          <w:szCs w:val="22"/>
        </w:rPr>
        <w:t xml:space="preserve"> </w:t>
      </w:r>
      <w:r w:rsidR="00FD06AD" w:rsidRPr="006D20C4">
        <w:rPr>
          <w:sz w:val="22"/>
          <w:szCs w:val="22"/>
        </w:rPr>
        <w:t>The question of reforming confirmation hearings is vexing, however.</w:t>
      </w:r>
      <w:r w:rsidR="00F71971" w:rsidRPr="006D20C4">
        <w:rPr>
          <w:sz w:val="22"/>
          <w:szCs w:val="22"/>
        </w:rPr>
        <w:t xml:space="preserve"> </w:t>
      </w:r>
      <w:r w:rsidR="00FD06AD" w:rsidRPr="006D20C4">
        <w:rPr>
          <w:sz w:val="22"/>
          <w:szCs w:val="22"/>
        </w:rPr>
        <w:t xml:space="preserve">The Constitution requires nominees to be confirmed with the advice and consent of the Senate, and the dawn of the </w:t>
      </w:r>
      <w:proofErr w:type="gramStart"/>
      <w:r w:rsidR="00FD06AD" w:rsidRPr="006D20C4">
        <w:rPr>
          <w:sz w:val="22"/>
          <w:szCs w:val="22"/>
        </w:rPr>
        <w:t>24 hour</w:t>
      </w:r>
      <w:proofErr w:type="gramEnd"/>
      <w:r w:rsidR="00FD06AD" w:rsidRPr="006D20C4">
        <w:rPr>
          <w:sz w:val="22"/>
          <w:szCs w:val="22"/>
        </w:rPr>
        <w:t xml:space="preserve"> news cycle, 30-second sound bites (witness Sotomayor’s “wise Latina” controversy), and hyper-partisan political lobbying groups mean that nominees have little choice but to follow extremely safe and noncommittal routes to confirmation.</w:t>
      </w:r>
    </w:p>
    <w:p w14:paraId="651B85FB" w14:textId="77777777" w:rsidR="00FD06AD" w:rsidRPr="006D20C4" w:rsidRDefault="00FD06AD" w:rsidP="00615803">
      <w:pPr>
        <w:widowControl w:val="0"/>
        <w:spacing w:line="360" w:lineRule="auto"/>
        <w:ind w:left="426"/>
        <w:rPr>
          <w:sz w:val="22"/>
          <w:szCs w:val="22"/>
        </w:rPr>
      </w:pPr>
    </w:p>
    <w:p w14:paraId="6BEFDF8C" w14:textId="77777777" w:rsidR="00FD06AD" w:rsidRPr="006D20C4" w:rsidRDefault="00FD06AD" w:rsidP="00615803">
      <w:pPr>
        <w:widowControl w:val="0"/>
        <w:numPr>
          <w:ilvl w:val="0"/>
          <w:numId w:val="23"/>
        </w:numPr>
        <w:tabs>
          <w:tab w:val="clear" w:pos="360"/>
          <w:tab w:val="left" w:pos="426"/>
        </w:tabs>
        <w:spacing w:line="360" w:lineRule="auto"/>
        <w:ind w:left="426" w:hanging="426"/>
        <w:rPr>
          <w:sz w:val="22"/>
          <w:szCs w:val="22"/>
        </w:rPr>
      </w:pPr>
      <w:r w:rsidRPr="006D20C4">
        <w:rPr>
          <w:sz w:val="22"/>
          <w:szCs w:val="22"/>
        </w:rPr>
        <w:t>If you were president, what characteristics would you look for in nominating federal judges?</w:t>
      </w:r>
    </w:p>
    <w:p w14:paraId="6C5FF73E" w14:textId="77777777" w:rsidR="00FD06AD" w:rsidRPr="006D20C4" w:rsidRDefault="00FD06AD" w:rsidP="00615803">
      <w:pPr>
        <w:widowControl w:val="0"/>
        <w:spacing w:line="360" w:lineRule="auto"/>
        <w:ind w:left="426"/>
        <w:rPr>
          <w:sz w:val="22"/>
          <w:szCs w:val="22"/>
        </w:rPr>
      </w:pPr>
    </w:p>
    <w:p w14:paraId="389CE941" w14:textId="77777777" w:rsidR="000C4ED6" w:rsidRPr="006D20C4" w:rsidRDefault="009F5A46" w:rsidP="00615803">
      <w:pPr>
        <w:widowControl w:val="0"/>
        <w:spacing w:line="360" w:lineRule="auto"/>
        <w:ind w:left="426"/>
        <w:rPr>
          <w:sz w:val="22"/>
          <w:szCs w:val="22"/>
        </w:rPr>
      </w:pPr>
      <w:r w:rsidRPr="006D20C4">
        <w:rPr>
          <w:sz w:val="22"/>
          <w:szCs w:val="22"/>
        </w:rPr>
        <w:t xml:space="preserve">Answer: </w:t>
      </w:r>
      <w:r w:rsidR="003974C2" w:rsidRPr="006D20C4">
        <w:rPr>
          <w:sz w:val="22"/>
          <w:szCs w:val="22"/>
        </w:rPr>
        <w:t xml:space="preserve">Students’ answers will vary. </w:t>
      </w:r>
      <w:r w:rsidR="00FD06AD" w:rsidRPr="006D20C4">
        <w:rPr>
          <w:sz w:val="22"/>
          <w:szCs w:val="22"/>
        </w:rPr>
        <w:t xml:space="preserve">This question provides </w:t>
      </w:r>
      <w:r w:rsidR="00E63C64" w:rsidRPr="006D20C4">
        <w:rPr>
          <w:sz w:val="22"/>
          <w:szCs w:val="22"/>
        </w:rPr>
        <w:t xml:space="preserve">students </w:t>
      </w:r>
      <w:r w:rsidR="00FD06AD" w:rsidRPr="006D20C4">
        <w:rPr>
          <w:sz w:val="22"/>
          <w:szCs w:val="22"/>
        </w:rPr>
        <w:t xml:space="preserve">the opportunity to discuss how </w:t>
      </w:r>
      <w:r w:rsidR="008609E0" w:rsidRPr="006D20C4">
        <w:rPr>
          <w:sz w:val="22"/>
          <w:szCs w:val="22"/>
        </w:rPr>
        <w:t xml:space="preserve">presidents </w:t>
      </w:r>
      <w:r w:rsidR="00FD06AD" w:rsidRPr="006D20C4">
        <w:rPr>
          <w:sz w:val="22"/>
          <w:szCs w:val="22"/>
        </w:rPr>
        <w:t>make judicial nominations.</w:t>
      </w:r>
      <w:r w:rsidR="00F71971" w:rsidRPr="006D20C4">
        <w:rPr>
          <w:sz w:val="22"/>
          <w:szCs w:val="22"/>
        </w:rPr>
        <w:t xml:space="preserve"> </w:t>
      </w:r>
      <w:r w:rsidR="00FD06AD" w:rsidRPr="006D20C4">
        <w:rPr>
          <w:sz w:val="22"/>
          <w:szCs w:val="22"/>
        </w:rPr>
        <w:t xml:space="preserve">The Constitution only requires that judges be nominated by the </w:t>
      </w:r>
      <w:r w:rsidR="008609E0" w:rsidRPr="006D20C4">
        <w:rPr>
          <w:sz w:val="22"/>
          <w:szCs w:val="22"/>
        </w:rPr>
        <w:t xml:space="preserve">president </w:t>
      </w:r>
      <w:r w:rsidR="00FD06AD" w:rsidRPr="006D20C4">
        <w:rPr>
          <w:sz w:val="22"/>
          <w:szCs w:val="22"/>
        </w:rPr>
        <w:t xml:space="preserve">and confirmed by the Senate, so the choice is strictly the </w:t>
      </w:r>
      <w:r w:rsidR="00D76E9F" w:rsidRPr="006D20C4">
        <w:rPr>
          <w:sz w:val="22"/>
          <w:szCs w:val="22"/>
        </w:rPr>
        <w:t>president’s</w:t>
      </w:r>
      <w:r w:rsidR="00FD06AD" w:rsidRPr="006D20C4">
        <w:rPr>
          <w:sz w:val="22"/>
          <w:szCs w:val="22"/>
        </w:rPr>
        <w:t>.</w:t>
      </w:r>
      <w:r w:rsidR="00F71971" w:rsidRPr="006D20C4">
        <w:rPr>
          <w:sz w:val="22"/>
          <w:szCs w:val="22"/>
        </w:rPr>
        <w:t xml:space="preserve"> </w:t>
      </w:r>
      <w:r w:rsidR="00FD06AD" w:rsidRPr="006D20C4">
        <w:rPr>
          <w:sz w:val="22"/>
          <w:szCs w:val="22"/>
        </w:rPr>
        <w:t xml:space="preserve">Some </w:t>
      </w:r>
      <w:r w:rsidR="00D76E9F" w:rsidRPr="006D20C4">
        <w:rPr>
          <w:sz w:val="22"/>
          <w:szCs w:val="22"/>
        </w:rPr>
        <w:t xml:space="preserve">presidents </w:t>
      </w:r>
      <w:r w:rsidR="00FD06AD" w:rsidRPr="006D20C4">
        <w:rPr>
          <w:sz w:val="22"/>
          <w:szCs w:val="22"/>
        </w:rPr>
        <w:t>rely on Senators</w:t>
      </w:r>
      <w:r w:rsidR="002364A5" w:rsidRPr="006D20C4">
        <w:rPr>
          <w:sz w:val="22"/>
          <w:szCs w:val="22"/>
        </w:rPr>
        <w:t>;</w:t>
      </w:r>
      <w:r w:rsidR="00FD06AD" w:rsidRPr="006D20C4">
        <w:rPr>
          <w:sz w:val="22"/>
          <w:szCs w:val="22"/>
        </w:rPr>
        <w:t xml:space="preserve"> others rely on their staffs or Vice Presidents, while others still rely strictly on their own choices (although this is increasingly unusual).</w:t>
      </w:r>
      <w:r w:rsidR="00F71971" w:rsidRPr="006D20C4">
        <w:rPr>
          <w:sz w:val="22"/>
          <w:szCs w:val="22"/>
        </w:rPr>
        <w:t xml:space="preserve"> </w:t>
      </w:r>
      <w:r w:rsidR="00FD06AD" w:rsidRPr="006D20C4">
        <w:rPr>
          <w:sz w:val="22"/>
          <w:szCs w:val="22"/>
        </w:rPr>
        <w:t xml:space="preserve">In addition to choosing nominees that can win confirmation in a political environment, </w:t>
      </w:r>
      <w:r w:rsidR="00D76E9F" w:rsidRPr="006D20C4">
        <w:rPr>
          <w:sz w:val="22"/>
          <w:szCs w:val="22"/>
        </w:rPr>
        <w:t xml:space="preserve">presidents </w:t>
      </w:r>
      <w:r w:rsidR="00FD06AD" w:rsidRPr="006D20C4">
        <w:rPr>
          <w:sz w:val="22"/>
          <w:szCs w:val="22"/>
        </w:rPr>
        <w:t>have to consider characteristics such as temperament and judicial philosophy.</w:t>
      </w:r>
      <w:r w:rsidR="00F71971" w:rsidRPr="006D20C4">
        <w:rPr>
          <w:sz w:val="22"/>
          <w:szCs w:val="22"/>
        </w:rPr>
        <w:t xml:space="preserve"> </w:t>
      </w:r>
      <w:r w:rsidR="00FD06AD" w:rsidRPr="006D20C4">
        <w:rPr>
          <w:sz w:val="22"/>
          <w:szCs w:val="22"/>
        </w:rPr>
        <w:t>These characteristics may not always be obvious (consider how hard it would be to discern one’s judicial philosophy without asking directly how they would rule on specific cases).</w:t>
      </w:r>
      <w:r w:rsidR="00F71971" w:rsidRPr="006D20C4">
        <w:rPr>
          <w:sz w:val="22"/>
          <w:szCs w:val="22"/>
        </w:rPr>
        <w:t xml:space="preserve"> </w:t>
      </w:r>
      <w:r w:rsidR="00B5025D" w:rsidRPr="006D20C4">
        <w:rPr>
          <w:sz w:val="22"/>
          <w:szCs w:val="22"/>
        </w:rPr>
        <w:t xml:space="preserve">It would </w:t>
      </w:r>
      <w:r w:rsidR="003C4326" w:rsidRPr="006D20C4">
        <w:rPr>
          <w:sz w:val="22"/>
          <w:szCs w:val="22"/>
        </w:rPr>
        <w:t xml:space="preserve">be challenging for </w:t>
      </w:r>
      <w:r w:rsidR="00B5025D" w:rsidRPr="006D20C4">
        <w:rPr>
          <w:sz w:val="22"/>
          <w:szCs w:val="22"/>
        </w:rPr>
        <w:t xml:space="preserve">students </w:t>
      </w:r>
      <w:r w:rsidR="00FD06AD" w:rsidRPr="006D20C4">
        <w:rPr>
          <w:sz w:val="22"/>
          <w:szCs w:val="22"/>
        </w:rPr>
        <w:t>to consider what characteristics they would look for if they had to make this choice.</w:t>
      </w:r>
      <w:r w:rsidR="00F71971" w:rsidRPr="006D20C4">
        <w:rPr>
          <w:sz w:val="22"/>
          <w:szCs w:val="22"/>
        </w:rPr>
        <w:t xml:space="preserve"> </w:t>
      </w:r>
      <w:r w:rsidR="00E63C64" w:rsidRPr="006D20C4">
        <w:rPr>
          <w:sz w:val="22"/>
          <w:szCs w:val="22"/>
        </w:rPr>
        <w:t xml:space="preserve">Which </w:t>
      </w:r>
      <w:r w:rsidR="000C4ED6" w:rsidRPr="006D20C4">
        <w:rPr>
          <w:sz w:val="22"/>
          <w:szCs w:val="22"/>
        </w:rPr>
        <w:t xml:space="preserve">of </w:t>
      </w:r>
      <w:r w:rsidR="00E63C64" w:rsidRPr="006D20C4">
        <w:rPr>
          <w:sz w:val="22"/>
          <w:szCs w:val="22"/>
        </w:rPr>
        <w:t>the following</w:t>
      </w:r>
      <w:r w:rsidR="000C4ED6" w:rsidRPr="006D20C4">
        <w:rPr>
          <w:sz w:val="22"/>
          <w:szCs w:val="22"/>
        </w:rPr>
        <w:t xml:space="preserve"> w</w:t>
      </w:r>
      <w:r w:rsidR="00FD06AD" w:rsidRPr="006D20C4">
        <w:rPr>
          <w:sz w:val="22"/>
          <w:szCs w:val="22"/>
        </w:rPr>
        <w:t>ould matter</w:t>
      </w:r>
      <w:r w:rsidR="00E63C64" w:rsidRPr="006D20C4">
        <w:rPr>
          <w:sz w:val="22"/>
          <w:szCs w:val="22"/>
        </w:rPr>
        <w:t xml:space="preserve"> the most and why?</w:t>
      </w:r>
    </w:p>
    <w:p w14:paraId="76AD3375" w14:textId="77777777" w:rsidR="000C4ED6" w:rsidRPr="006D20C4" w:rsidRDefault="000C4ED6" w:rsidP="00615803">
      <w:pPr>
        <w:widowControl w:val="0"/>
        <w:numPr>
          <w:ilvl w:val="0"/>
          <w:numId w:val="31"/>
        </w:numPr>
        <w:tabs>
          <w:tab w:val="left" w:pos="993"/>
        </w:tabs>
        <w:spacing w:line="360" w:lineRule="auto"/>
        <w:ind w:left="993" w:hanging="426"/>
        <w:rPr>
          <w:sz w:val="22"/>
          <w:szCs w:val="22"/>
        </w:rPr>
      </w:pPr>
      <w:r w:rsidRPr="006D20C4">
        <w:rPr>
          <w:sz w:val="22"/>
          <w:szCs w:val="22"/>
        </w:rPr>
        <w:t>Education</w:t>
      </w:r>
    </w:p>
    <w:p w14:paraId="6D9C0F54" w14:textId="77777777" w:rsidR="000C4ED6" w:rsidRPr="006D20C4" w:rsidRDefault="00FD06AD" w:rsidP="00615803">
      <w:pPr>
        <w:widowControl w:val="0"/>
        <w:numPr>
          <w:ilvl w:val="0"/>
          <w:numId w:val="31"/>
        </w:numPr>
        <w:tabs>
          <w:tab w:val="left" w:pos="993"/>
        </w:tabs>
        <w:spacing w:line="360" w:lineRule="auto"/>
        <w:ind w:left="993" w:hanging="426"/>
        <w:rPr>
          <w:sz w:val="22"/>
          <w:szCs w:val="22"/>
        </w:rPr>
      </w:pPr>
      <w:r w:rsidRPr="006D20C4">
        <w:rPr>
          <w:sz w:val="22"/>
          <w:szCs w:val="22"/>
        </w:rPr>
        <w:t>Judicial experience</w:t>
      </w:r>
    </w:p>
    <w:p w14:paraId="1705053A" w14:textId="77777777" w:rsidR="000C4ED6" w:rsidRPr="006D20C4" w:rsidRDefault="00FD06AD" w:rsidP="00615803">
      <w:pPr>
        <w:widowControl w:val="0"/>
        <w:numPr>
          <w:ilvl w:val="0"/>
          <w:numId w:val="31"/>
        </w:numPr>
        <w:tabs>
          <w:tab w:val="left" w:pos="993"/>
        </w:tabs>
        <w:spacing w:line="360" w:lineRule="auto"/>
        <w:ind w:left="993" w:hanging="426"/>
        <w:rPr>
          <w:sz w:val="22"/>
          <w:szCs w:val="22"/>
        </w:rPr>
      </w:pPr>
      <w:r w:rsidRPr="006D20C4">
        <w:rPr>
          <w:sz w:val="22"/>
          <w:szCs w:val="22"/>
        </w:rPr>
        <w:t>Temperament</w:t>
      </w:r>
    </w:p>
    <w:p w14:paraId="36A6315A" w14:textId="77777777" w:rsidR="000C4ED6" w:rsidRPr="006D20C4" w:rsidRDefault="00FD06AD" w:rsidP="00615803">
      <w:pPr>
        <w:widowControl w:val="0"/>
        <w:numPr>
          <w:ilvl w:val="0"/>
          <w:numId w:val="31"/>
        </w:numPr>
        <w:tabs>
          <w:tab w:val="left" w:pos="993"/>
        </w:tabs>
        <w:spacing w:line="360" w:lineRule="auto"/>
        <w:ind w:left="993" w:hanging="426"/>
        <w:rPr>
          <w:sz w:val="22"/>
          <w:szCs w:val="22"/>
        </w:rPr>
      </w:pPr>
      <w:r w:rsidRPr="006D20C4">
        <w:rPr>
          <w:sz w:val="22"/>
          <w:szCs w:val="22"/>
        </w:rPr>
        <w:t>Ratings from outside organizations</w:t>
      </w:r>
    </w:p>
    <w:p w14:paraId="20C014C7" w14:textId="77777777" w:rsidR="000C4ED6" w:rsidRPr="006D20C4" w:rsidRDefault="00FD06AD" w:rsidP="00615803">
      <w:pPr>
        <w:widowControl w:val="0"/>
        <w:numPr>
          <w:ilvl w:val="0"/>
          <w:numId w:val="31"/>
        </w:numPr>
        <w:tabs>
          <w:tab w:val="left" w:pos="993"/>
        </w:tabs>
        <w:spacing w:line="360" w:lineRule="auto"/>
        <w:ind w:left="993" w:hanging="426"/>
        <w:rPr>
          <w:sz w:val="22"/>
          <w:szCs w:val="22"/>
        </w:rPr>
      </w:pPr>
      <w:r w:rsidRPr="006D20C4">
        <w:rPr>
          <w:sz w:val="22"/>
          <w:szCs w:val="22"/>
        </w:rPr>
        <w:t>Race</w:t>
      </w:r>
    </w:p>
    <w:p w14:paraId="03E9C9EC" w14:textId="77777777" w:rsidR="00FD06AD" w:rsidRPr="006D20C4" w:rsidRDefault="006344B1" w:rsidP="00615803">
      <w:pPr>
        <w:widowControl w:val="0"/>
        <w:numPr>
          <w:ilvl w:val="0"/>
          <w:numId w:val="31"/>
        </w:numPr>
        <w:tabs>
          <w:tab w:val="left" w:pos="993"/>
        </w:tabs>
        <w:spacing w:line="360" w:lineRule="auto"/>
        <w:ind w:left="993" w:hanging="426"/>
        <w:rPr>
          <w:sz w:val="22"/>
          <w:szCs w:val="22"/>
        </w:rPr>
      </w:pPr>
      <w:r w:rsidRPr="006D20C4">
        <w:rPr>
          <w:sz w:val="22"/>
          <w:szCs w:val="22"/>
        </w:rPr>
        <w:t>G</w:t>
      </w:r>
      <w:r w:rsidR="00FD06AD" w:rsidRPr="006D20C4">
        <w:rPr>
          <w:sz w:val="22"/>
          <w:szCs w:val="22"/>
        </w:rPr>
        <w:t>ender</w:t>
      </w:r>
    </w:p>
    <w:p w14:paraId="3AF41BFB" w14:textId="77777777" w:rsidR="00FD06AD" w:rsidRPr="006D20C4" w:rsidRDefault="00FD06AD" w:rsidP="00615803">
      <w:pPr>
        <w:widowControl w:val="0"/>
        <w:spacing w:line="360" w:lineRule="auto"/>
        <w:ind w:left="426"/>
        <w:rPr>
          <w:sz w:val="22"/>
          <w:szCs w:val="22"/>
        </w:rPr>
      </w:pPr>
    </w:p>
    <w:p w14:paraId="41E23D55" w14:textId="77777777" w:rsidR="00FD06AD" w:rsidRPr="006D20C4" w:rsidRDefault="00FD06AD" w:rsidP="00615803">
      <w:pPr>
        <w:widowControl w:val="0"/>
        <w:numPr>
          <w:ilvl w:val="0"/>
          <w:numId w:val="23"/>
        </w:numPr>
        <w:tabs>
          <w:tab w:val="clear" w:pos="360"/>
          <w:tab w:val="left" w:pos="426"/>
        </w:tabs>
        <w:spacing w:line="360" w:lineRule="auto"/>
        <w:ind w:left="426" w:hanging="426"/>
        <w:rPr>
          <w:sz w:val="22"/>
          <w:szCs w:val="22"/>
        </w:rPr>
      </w:pPr>
      <w:r w:rsidRPr="006D20C4">
        <w:rPr>
          <w:sz w:val="22"/>
          <w:szCs w:val="22"/>
        </w:rPr>
        <w:t xml:space="preserve">If an elected legislature refuses to grant citizens a right to privacy, do you believe it is </w:t>
      </w:r>
      <w:r w:rsidRPr="006D20C4">
        <w:rPr>
          <w:sz w:val="22"/>
          <w:szCs w:val="22"/>
        </w:rPr>
        <w:lastRenderedPageBreak/>
        <w:t>appropriate for</w:t>
      </w:r>
      <w:r w:rsidR="00E63C64" w:rsidRPr="006D20C4">
        <w:rPr>
          <w:sz w:val="22"/>
          <w:szCs w:val="22"/>
        </w:rPr>
        <w:t xml:space="preserve"> the</w:t>
      </w:r>
      <w:r w:rsidRPr="006D20C4">
        <w:rPr>
          <w:sz w:val="22"/>
          <w:szCs w:val="22"/>
        </w:rPr>
        <w:t xml:space="preserve"> courts to do so?</w:t>
      </w:r>
      <w:r w:rsidR="00F71971" w:rsidRPr="006D20C4">
        <w:rPr>
          <w:sz w:val="22"/>
          <w:szCs w:val="22"/>
        </w:rPr>
        <w:t xml:space="preserve"> </w:t>
      </w:r>
      <w:r w:rsidRPr="006D20C4">
        <w:rPr>
          <w:sz w:val="22"/>
          <w:szCs w:val="22"/>
        </w:rPr>
        <w:t>Why or why not?</w:t>
      </w:r>
    </w:p>
    <w:p w14:paraId="1F57B4DB" w14:textId="77777777" w:rsidR="00FD06AD" w:rsidRPr="006D20C4" w:rsidRDefault="00FD06AD" w:rsidP="00615803">
      <w:pPr>
        <w:widowControl w:val="0"/>
        <w:spacing w:line="360" w:lineRule="auto"/>
        <w:ind w:left="426"/>
        <w:rPr>
          <w:sz w:val="22"/>
          <w:szCs w:val="22"/>
        </w:rPr>
      </w:pPr>
    </w:p>
    <w:p w14:paraId="02C1FA46" w14:textId="77777777" w:rsidR="00FD06AD" w:rsidRPr="006D20C4" w:rsidRDefault="009F5A46" w:rsidP="00615803">
      <w:pPr>
        <w:widowControl w:val="0"/>
        <w:spacing w:line="360" w:lineRule="auto"/>
        <w:ind w:left="426"/>
        <w:rPr>
          <w:sz w:val="22"/>
          <w:szCs w:val="22"/>
        </w:rPr>
      </w:pPr>
      <w:r w:rsidRPr="006D20C4">
        <w:rPr>
          <w:sz w:val="22"/>
          <w:szCs w:val="22"/>
        </w:rPr>
        <w:t xml:space="preserve">Answer: </w:t>
      </w:r>
      <w:r w:rsidR="00192444" w:rsidRPr="006D20C4">
        <w:rPr>
          <w:sz w:val="22"/>
          <w:szCs w:val="22"/>
        </w:rPr>
        <w:t xml:space="preserve">Students’ answers will vary. </w:t>
      </w:r>
      <w:r w:rsidR="00FD06AD" w:rsidRPr="006D20C4">
        <w:rPr>
          <w:sz w:val="22"/>
          <w:szCs w:val="22"/>
        </w:rPr>
        <w:t>This question challenges students to once again consider the role of judges in protecting civil liberties and safeguarding Constitutional rights.</w:t>
      </w:r>
      <w:r w:rsidR="00F71971" w:rsidRPr="006D20C4">
        <w:rPr>
          <w:sz w:val="22"/>
          <w:szCs w:val="22"/>
        </w:rPr>
        <w:t xml:space="preserve"> </w:t>
      </w:r>
      <w:r w:rsidR="00FD06AD" w:rsidRPr="006D20C4">
        <w:rPr>
          <w:sz w:val="22"/>
          <w:szCs w:val="22"/>
        </w:rPr>
        <w:t>The right to privacy is not mentioned in the Constitution, but concepts involving privacy are part of many provisions of the Bill of Rights.</w:t>
      </w:r>
      <w:r w:rsidR="00F71971" w:rsidRPr="006D20C4">
        <w:rPr>
          <w:sz w:val="22"/>
          <w:szCs w:val="22"/>
        </w:rPr>
        <w:t xml:space="preserve"> </w:t>
      </w:r>
      <w:r w:rsidR="00FD06AD" w:rsidRPr="006D20C4">
        <w:rPr>
          <w:sz w:val="22"/>
          <w:szCs w:val="22"/>
        </w:rPr>
        <w:t>Modern courts have greatly expanded that right, not just in abortion cases but also in cases involving sale of contraceptives, inter-racial marriage, and homosexual sodomy.</w:t>
      </w:r>
      <w:r w:rsidR="00F71971" w:rsidRPr="006D20C4">
        <w:rPr>
          <w:sz w:val="22"/>
          <w:szCs w:val="22"/>
        </w:rPr>
        <w:t xml:space="preserve"> </w:t>
      </w:r>
      <w:r w:rsidR="00FD06AD" w:rsidRPr="006D20C4">
        <w:rPr>
          <w:sz w:val="22"/>
          <w:szCs w:val="22"/>
        </w:rPr>
        <w:t>Students can also sometimes confuse privacy intrusions between government and private actors, and it may be helpful to point out the differences.</w:t>
      </w:r>
    </w:p>
    <w:p w14:paraId="66AAF232" w14:textId="77777777" w:rsidR="00FD06AD" w:rsidRPr="006D20C4" w:rsidRDefault="00FD06AD" w:rsidP="00615803">
      <w:pPr>
        <w:widowControl w:val="0"/>
        <w:spacing w:line="360" w:lineRule="auto"/>
        <w:ind w:left="426"/>
        <w:rPr>
          <w:sz w:val="22"/>
          <w:szCs w:val="22"/>
        </w:rPr>
      </w:pPr>
    </w:p>
    <w:p w14:paraId="471A4CCC" w14:textId="77777777" w:rsidR="00FD06AD" w:rsidRPr="006D20C4" w:rsidRDefault="00FD06AD" w:rsidP="00615803">
      <w:pPr>
        <w:widowControl w:val="0"/>
        <w:numPr>
          <w:ilvl w:val="0"/>
          <w:numId w:val="23"/>
        </w:numPr>
        <w:tabs>
          <w:tab w:val="clear" w:pos="360"/>
          <w:tab w:val="left" w:pos="426"/>
        </w:tabs>
        <w:spacing w:line="360" w:lineRule="auto"/>
        <w:ind w:left="426" w:hanging="426"/>
        <w:rPr>
          <w:sz w:val="22"/>
          <w:szCs w:val="22"/>
        </w:rPr>
      </w:pPr>
      <w:r w:rsidRPr="006D20C4">
        <w:rPr>
          <w:sz w:val="22"/>
          <w:szCs w:val="22"/>
        </w:rPr>
        <w:t>If a president believes that the Court has reached the wrong result, should the president be able to change the Court by increasing its numbers or forcing early retirement?</w:t>
      </w:r>
    </w:p>
    <w:p w14:paraId="5700F66A" w14:textId="77777777" w:rsidR="00F71971" w:rsidRPr="006D20C4" w:rsidRDefault="00F71971" w:rsidP="00615803">
      <w:pPr>
        <w:widowControl w:val="0"/>
        <w:spacing w:line="360" w:lineRule="auto"/>
        <w:ind w:left="426"/>
        <w:rPr>
          <w:sz w:val="22"/>
          <w:szCs w:val="22"/>
        </w:rPr>
      </w:pPr>
    </w:p>
    <w:p w14:paraId="5AFA2536" w14:textId="77777777" w:rsidR="00FD06AD" w:rsidRPr="006D20C4" w:rsidRDefault="009F5A46" w:rsidP="00615803">
      <w:pPr>
        <w:widowControl w:val="0"/>
        <w:spacing w:line="360" w:lineRule="auto"/>
        <w:ind w:left="426"/>
        <w:rPr>
          <w:sz w:val="22"/>
          <w:szCs w:val="22"/>
        </w:rPr>
      </w:pPr>
      <w:r w:rsidRPr="006D20C4">
        <w:rPr>
          <w:sz w:val="22"/>
          <w:szCs w:val="22"/>
        </w:rPr>
        <w:t xml:space="preserve">Answer: </w:t>
      </w:r>
      <w:r w:rsidR="00FD06AD" w:rsidRPr="006D20C4">
        <w:rPr>
          <w:sz w:val="22"/>
          <w:szCs w:val="22"/>
        </w:rPr>
        <w:t>There is no right or wrong answer for this question, as scholars, lawyers and judges themselves are often split on the answer.</w:t>
      </w:r>
      <w:r w:rsidR="00F71971" w:rsidRPr="006D20C4">
        <w:rPr>
          <w:sz w:val="22"/>
          <w:szCs w:val="22"/>
        </w:rPr>
        <w:t xml:space="preserve"> </w:t>
      </w:r>
      <w:r w:rsidR="00FD06AD" w:rsidRPr="006D20C4">
        <w:rPr>
          <w:sz w:val="22"/>
          <w:szCs w:val="22"/>
        </w:rPr>
        <w:t xml:space="preserve">Either way </w:t>
      </w:r>
      <w:proofErr w:type="gramStart"/>
      <w:r w:rsidR="00FD06AD" w:rsidRPr="006D20C4">
        <w:rPr>
          <w:sz w:val="22"/>
          <w:szCs w:val="22"/>
        </w:rPr>
        <w:t>a student answers</w:t>
      </w:r>
      <w:proofErr w:type="gramEnd"/>
      <w:r w:rsidR="00FD06AD" w:rsidRPr="006D20C4">
        <w:rPr>
          <w:sz w:val="22"/>
          <w:szCs w:val="22"/>
        </w:rPr>
        <w:t xml:space="preserve">, it’s important to ask the student to explain why </w:t>
      </w:r>
      <w:r w:rsidR="005B71E3" w:rsidRPr="006D20C4">
        <w:rPr>
          <w:sz w:val="22"/>
          <w:szCs w:val="22"/>
        </w:rPr>
        <w:t>he or she</w:t>
      </w:r>
      <w:r w:rsidR="00FD06AD" w:rsidRPr="006D20C4">
        <w:rPr>
          <w:sz w:val="22"/>
          <w:szCs w:val="22"/>
        </w:rPr>
        <w:t xml:space="preserve"> chose a particular answer. Other than FDR’s court-packing plan, no </w:t>
      </w:r>
      <w:r w:rsidR="004104F9" w:rsidRPr="006D20C4">
        <w:rPr>
          <w:sz w:val="22"/>
          <w:szCs w:val="22"/>
        </w:rPr>
        <w:t xml:space="preserve">president </w:t>
      </w:r>
      <w:r w:rsidR="00FD06AD" w:rsidRPr="006D20C4">
        <w:rPr>
          <w:sz w:val="22"/>
          <w:szCs w:val="22"/>
        </w:rPr>
        <w:t>has attempted to physically restructure the court itself in order to achieve a political agenda. Even FDR, who was enormously popular and commanded majorities in both houses of Congress, ran into a firestorm of public criticism when he presented his court-packing plan, forcing a public retreat from the plan.</w:t>
      </w:r>
    </w:p>
    <w:p w14:paraId="49726740" w14:textId="77777777" w:rsidR="00477440" w:rsidRPr="006D20C4" w:rsidRDefault="00477440" w:rsidP="00615803">
      <w:pPr>
        <w:widowControl w:val="0"/>
        <w:spacing w:line="360" w:lineRule="auto"/>
        <w:ind w:left="426"/>
        <w:rPr>
          <w:sz w:val="22"/>
          <w:szCs w:val="22"/>
        </w:rPr>
      </w:pPr>
    </w:p>
    <w:p w14:paraId="44EFEBE6" w14:textId="77777777" w:rsidR="00477440" w:rsidRPr="006D20C4" w:rsidRDefault="00477440" w:rsidP="00615803">
      <w:pPr>
        <w:widowControl w:val="0"/>
        <w:numPr>
          <w:ilvl w:val="0"/>
          <w:numId w:val="23"/>
        </w:numPr>
        <w:tabs>
          <w:tab w:val="clear" w:pos="360"/>
          <w:tab w:val="left" w:pos="426"/>
        </w:tabs>
        <w:spacing w:line="360" w:lineRule="auto"/>
        <w:ind w:left="426" w:hanging="426"/>
        <w:rPr>
          <w:sz w:val="22"/>
          <w:szCs w:val="22"/>
        </w:rPr>
      </w:pPr>
      <w:r w:rsidRPr="006D20C4">
        <w:rPr>
          <w:sz w:val="22"/>
          <w:szCs w:val="22"/>
        </w:rPr>
        <w:t xml:space="preserve">What might the consequences be to </w:t>
      </w:r>
      <w:proofErr w:type="gramStart"/>
      <w:r w:rsidRPr="006D20C4">
        <w:rPr>
          <w:sz w:val="22"/>
          <w:szCs w:val="22"/>
        </w:rPr>
        <w:t>having</w:t>
      </w:r>
      <w:proofErr w:type="gramEnd"/>
      <w:r w:rsidRPr="006D20C4">
        <w:rPr>
          <w:sz w:val="22"/>
          <w:szCs w:val="22"/>
        </w:rPr>
        <w:t xml:space="preserve"> a Supreme Court comprised entirely of originalist judges or entirely of activist judges? Is that ever likely to happen? Why or why not?</w:t>
      </w:r>
    </w:p>
    <w:p w14:paraId="4339B4BD" w14:textId="77777777" w:rsidR="007A7229" w:rsidRPr="006D20C4" w:rsidRDefault="007A7229" w:rsidP="00615803">
      <w:pPr>
        <w:widowControl w:val="0"/>
        <w:spacing w:line="360" w:lineRule="auto"/>
        <w:ind w:left="426"/>
        <w:rPr>
          <w:sz w:val="22"/>
          <w:szCs w:val="22"/>
        </w:rPr>
      </w:pPr>
    </w:p>
    <w:p w14:paraId="17D79CDD" w14:textId="77777777" w:rsidR="00B64066" w:rsidRPr="006D20C4" w:rsidRDefault="007A7229" w:rsidP="00615803">
      <w:pPr>
        <w:widowControl w:val="0"/>
        <w:spacing w:line="360" w:lineRule="auto"/>
        <w:ind w:left="426"/>
        <w:rPr>
          <w:sz w:val="22"/>
          <w:szCs w:val="22"/>
        </w:rPr>
      </w:pPr>
      <w:r w:rsidRPr="006D20C4">
        <w:rPr>
          <w:sz w:val="22"/>
          <w:szCs w:val="22"/>
        </w:rPr>
        <w:t xml:space="preserve">Answer: </w:t>
      </w:r>
      <w:r w:rsidR="00635A37" w:rsidRPr="006D20C4">
        <w:rPr>
          <w:sz w:val="22"/>
          <w:szCs w:val="22"/>
        </w:rPr>
        <w:t>The Court remains closely divided between judicial conservatives and judicial liberals, with conservatives poised to control the Court’s direction.</w:t>
      </w:r>
      <w:r w:rsidR="00FF0CBB" w:rsidRPr="006D20C4">
        <w:rPr>
          <w:sz w:val="22"/>
          <w:szCs w:val="22"/>
        </w:rPr>
        <w:t xml:space="preserve"> However, if a situation does arise </w:t>
      </w:r>
      <w:r w:rsidR="00366195" w:rsidRPr="006D20C4">
        <w:rPr>
          <w:sz w:val="22"/>
          <w:szCs w:val="22"/>
        </w:rPr>
        <w:t xml:space="preserve">when a Supreme Court comprises </w:t>
      </w:r>
      <w:r w:rsidR="002808B3" w:rsidRPr="006D20C4">
        <w:rPr>
          <w:sz w:val="22"/>
          <w:szCs w:val="22"/>
        </w:rPr>
        <w:t>en</w:t>
      </w:r>
      <w:r w:rsidR="00346CA3" w:rsidRPr="006D20C4">
        <w:rPr>
          <w:sz w:val="22"/>
          <w:szCs w:val="22"/>
        </w:rPr>
        <w:t xml:space="preserve">tirely of either </w:t>
      </w:r>
      <w:r w:rsidR="00F2450A" w:rsidRPr="006D20C4">
        <w:rPr>
          <w:sz w:val="22"/>
          <w:szCs w:val="22"/>
        </w:rPr>
        <w:t>originalist</w:t>
      </w:r>
      <w:r w:rsidR="00346CA3" w:rsidRPr="006D20C4">
        <w:rPr>
          <w:sz w:val="22"/>
          <w:szCs w:val="22"/>
        </w:rPr>
        <w:t xml:space="preserve"> judges or activist judges </w:t>
      </w:r>
      <w:r w:rsidR="00EF621F" w:rsidRPr="006D20C4">
        <w:rPr>
          <w:sz w:val="22"/>
          <w:szCs w:val="22"/>
        </w:rPr>
        <w:t>then a balance in opinion would be missing which is crucial in the judicial system.</w:t>
      </w:r>
      <w:r w:rsidR="002141C0" w:rsidRPr="006D20C4">
        <w:rPr>
          <w:sz w:val="22"/>
          <w:szCs w:val="22"/>
        </w:rPr>
        <w:t xml:space="preserve"> </w:t>
      </w:r>
      <w:r w:rsidR="00B4324C" w:rsidRPr="006D20C4">
        <w:rPr>
          <w:sz w:val="22"/>
          <w:szCs w:val="22"/>
        </w:rPr>
        <w:t xml:space="preserve">It is not very likely to happen since </w:t>
      </w:r>
      <w:r w:rsidR="00781851" w:rsidRPr="006D20C4">
        <w:rPr>
          <w:sz w:val="22"/>
          <w:szCs w:val="22"/>
        </w:rPr>
        <w:t xml:space="preserve">judges are appointed by the </w:t>
      </w:r>
      <w:r w:rsidR="004104F9" w:rsidRPr="006D20C4">
        <w:rPr>
          <w:sz w:val="22"/>
          <w:szCs w:val="22"/>
        </w:rPr>
        <w:t xml:space="preserve">president </w:t>
      </w:r>
      <w:r w:rsidR="00781851" w:rsidRPr="006D20C4">
        <w:rPr>
          <w:sz w:val="22"/>
          <w:szCs w:val="22"/>
        </w:rPr>
        <w:t>belonging to the Democratic or Repub</w:t>
      </w:r>
      <w:r w:rsidR="007A1470" w:rsidRPr="006D20C4">
        <w:rPr>
          <w:sz w:val="22"/>
          <w:szCs w:val="22"/>
        </w:rPr>
        <w:t xml:space="preserve">lican </w:t>
      </w:r>
      <w:r w:rsidR="006F7F8E" w:rsidRPr="006D20C4">
        <w:rPr>
          <w:sz w:val="22"/>
          <w:szCs w:val="22"/>
        </w:rPr>
        <w:t xml:space="preserve">Party </w:t>
      </w:r>
      <w:r w:rsidR="007A1470" w:rsidRPr="006D20C4">
        <w:rPr>
          <w:sz w:val="22"/>
          <w:szCs w:val="22"/>
        </w:rPr>
        <w:t xml:space="preserve">who would select a judge with right wing or </w:t>
      </w:r>
      <w:proofErr w:type="gramStart"/>
      <w:r w:rsidR="007A1470" w:rsidRPr="006D20C4">
        <w:rPr>
          <w:sz w:val="22"/>
          <w:szCs w:val="22"/>
        </w:rPr>
        <w:t>left wi</w:t>
      </w:r>
      <w:r w:rsidR="00F17150" w:rsidRPr="006D20C4">
        <w:rPr>
          <w:sz w:val="22"/>
          <w:szCs w:val="22"/>
        </w:rPr>
        <w:t>ng</w:t>
      </w:r>
      <w:proofErr w:type="gramEnd"/>
      <w:r w:rsidR="00F17150" w:rsidRPr="006D20C4">
        <w:rPr>
          <w:sz w:val="22"/>
          <w:szCs w:val="22"/>
        </w:rPr>
        <w:t xml:space="preserve"> </w:t>
      </w:r>
      <w:r w:rsidR="00DC6951" w:rsidRPr="006D20C4">
        <w:rPr>
          <w:sz w:val="22"/>
          <w:szCs w:val="22"/>
        </w:rPr>
        <w:t>ideals.</w:t>
      </w:r>
      <w:r w:rsidR="005E1A03" w:rsidRPr="006D20C4">
        <w:rPr>
          <w:sz w:val="22"/>
          <w:szCs w:val="22"/>
        </w:rPr>
        <w:t xml:space="preserve"> Additionally, </w:t>
      </w:r>
      <w:r w:rsidR="00C31B3F" w:rsidRPr="006D20C4">
        <w:rPr>
          <w:sz w:val="22"/>
          <w:szCs w:val="22"/>
        </w:rPr>
        <w:t>since federal judges are appointed for lifetime, the turnover rate for federal judgeships is low.</w:t>
      </w:r>
    </w:p>
    <w:p w14:paraId="45A99AD5" w14:textId="77777777" w:rsidR="003452D0" w:rsidRPr="006D20C4" w:rsidRDefault="00200487" w:rsidP="00615803">
      <w:pPr>
        <w:widowControl w:val="0"/>
        <w:spacing w:line="360" w:lineRule="auto"/>
        <w:ind w:left="426"/>
        <w:rPr>
          <w:sz w:val="22"/>
          <w:szCs w:val="22"/>
        </w:rPr>
      </w:pPr>
      <w:r w:rsidRPr="006D20C4">
        <w:rPr>
          <w:noProof/>
          <w:sz w:val="22"/>
          <w:szCs w:val="22"/>
        </w:rPr>
        <mc:AlternateContent>
          <mc:Choice Requires="wps">
            <w:drawing>
              <wp:anchor distT="0" distB="0" distL="114300" distR="114300" simplePos="0" relativeHeight="251665408" behindDoc="0" locked="0" layoutInCell="1" allowOverlap="1" wp14:anchorId="04B3F3BC" wp14:editId="069A2CC6">
                <wp:simplePos x="0" y="0"/>
                <wp:positionH relativeFrom="column">
                  <wp:posOffset>-66675</wp:posOffset>
                </wp:positionH>
                <wp:positionV relativeFrom="paragraph">
                  <wp:posOffset>204470</wp:posOffset>
                </wp:positionV>
                <wp:extent cx="5486400" cy="0"/>
                <wp:effectExtent l="9525" t="5080" r="9525" b="13970"/>
                <wp:wrapNone/>
                <wp:docPr id="18"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4C6460B" id="Line 4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16.1pt" to="426.7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WJkEgIAACo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"/>
            </w:pict>
          </mc:Fallback>
        </mc:AlternateContent>
      </w:r>
    </w:p>
    <w:p w14:paraId="16A5C156" w14:textId="77777777" w:rsidR="003452D0" w:rsidRPr="000A06BB" w:rsidRDefault="00200487" w:rsidP="00615803">
      <w:pPr>
        <w:widowControl w:val="0"/>
        <w:spacing w:line="360" w:lineRule="auto"/>
        <w:jc w:val="center"/>
        <w:rPr>
          <w:b/>
          <w:sz w:val="28"/>
        </w:rPr>
      </w:pPr>
      <w:r w:rsidRPr="000A06BB">
        <w:rPr>
          <w:noProof/>
          <w:sz w:val="28"/>
        </w:rPr>
        <mc:AlternateContent>
          <mc:Choice Requires="wps">
            <w:drawing>
              <wp:anchor distT="0" distB="0" distL="114300" distR="114300" simplePos="0" relativeHeight="251666432" behindDoc="0" locked="0" layoutInCell="1" allowOverlap="1" wp14:anchorId="63B44CC0" wp14:editId="16F151BF">
                <wp:simplePos x="0" y="0"/>
                <wp:positionH relativeFrom="column">
                  <wp:posOffset>-66675</wp:posOffset>
                </wp:positionH>
                <wp:positionV relativeFrom="paragraph">
                  <wp:posOffset>217805</wp:posOffset>
                </wp:positionV>
                <wp:extent cx="5486400" cy="0"/>
                <wp:effectExtent l="9525" t="11430" r="9525" b="7620"/>
                <wp:wrapNone/>
                <wp:docPr id="17"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CD9AE94" id="Line 4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17.15pt" to="426.7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KUh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"/>
            </w:pict>
          </mc:Fallback>
        </mc:AlternateContent>
      </w:r>
      <w:r w:rsidR="003452D0" w:rsidRPr="000A06BB">
        <w:rPr>
          <w:b/>
          <w:sz w:val="28"/>
        </w:rPr>
        <w:t>Additional Exercises</w:t>
      </w:r>
    </w:p>
    <w:p w14:paraId="6FF6BF8E" w14:textId="77777777" w:rsidR="00BF5073" w:rsidRPr="006D20C4" w:rsidRDefault="00BF5073" w:rsidP="00615803">
      <w:pPr>
        <w:widowControl w:val="0"/>
        <w:spacing w:line="360" w:lineRule="auto"/>
        <w:ind w:left="426"/>
        <w:rPr>
          <w:sz w:val="22"/>
          <w:szCs w:val="22"/>
        </w:rPr>
      </w:pPr>
    </w:p>
    <w:p w14:paraId="681F9714" w14:textId="77777777" w:rsidR="003452D0" w:rsidRPr="006D20C4" w:rsidRDefault="00DB090D" w:rsidP="00615803">
      <w:pPr>
        <w:widowControl w:val="0"/>
        <w:numPr>
          <w:ilvl w:val="0"/>
          <w:numId w:val="27"/>
        </w:numPr>
        <w:tabs>
          <w:tab w:val="clear" w:pos="720"/>
          <w:tab w:val="left" w:pos="426"/>
        </w:tabs>
        <w:spacing w:line="360" w:lineRule="auto"/>
        <w:ind w:left="426" w:hanging="426"/>
        <w:rPr>
          <w:sz w:val="22"/>
          <w:szCs w:val="22"/>
        </w:rPr>
      </w:pPr>
      <w:r w:rsidRPr="006D20C4">
        <w:rPr>
          <w:sz w:val="22"/>
          <w:szCs w:val="22"/>
        </w:rPr>
        <w:t>Search online and prepare a list of prominent originalists and judicial activists. What ha</w:t>
      </w:r>
      <w:r w:rsidR="004325B9" w:rsidRPr="006D20C4">
        <w:rPr>
          <w:sz w:val="22"/>
          <w:szCs w:val="22"/>
        </w:rPr>
        <w:t>ve</w:t>
      </w:r>
      <w:r w:rsidRPr="006D20C4">
        <w:rPr>
          <w:sz w:val="22"/>
          <w:szCs w:val="22"/>
        </w:rPr>
        <w:t xml:space="preserve"> been their contribution</w:t>
      </w:r>
      <w:r w:rsidR="004325B9" w:rsidRPr="006D20C4">
        <w:rPr>
          <w:sz w:val="22"/>
          <w:szCs w:val="22"/>
        </w:rPr>
        <w:t>s</w:t>
      </w:r>
      <w:r w:rsidRPr="006D20C4">
        <w:rPr>
          <w:sz w:val="22"/>
          <w:szCs w:val="22"/>
        </w:rPr>
        <w:t xml:space="preserve"> toward shaping the modern judicial system?</w:t>
      </w:r>
    </w:p>
    <w:p w14:paraId="1EF3DB12" w14:textId="77777777" w:rsidR="00A72F4C" w:rsidRPr="006D20C4" w:rsidRDefault="00A72F4C" w:rsidP="00615803">
      <w:pPr>
        <w:widowControl w:val="0"/>
        <w:numPr>
          <w:ilvl w:val="0"/>
          <w:numId w:val="27"/>
        </w:numPr>
        <w:tabs>
          <w:tab w:val="clear" w:pos="720"/>
          <w:tab w:val="left" w:pos="426"/>
        </w:tabs>
        <w:spacing w:line="360" w:lineRule="auto"/>
        <w:ind w:left="426" w:hanging="426"/>
        <w:rPr>
          <w:sz w:val="22"/>
          <w:szCs w:val="22"/>
        </w:rPr>
      </w:pPr>
      <w:r w:rsidRPr="006D20C4">
        <w:rPr>
          <w:sz w:val="22"/>
          <w:szCs w:val="22"/>
        </w:rPr>
        <w:t xml:space="preserve">What are the benefits of </w:t>
      </w:r>
      <w:r w:rsidR="0041218E" w:rsidRPr="006D20C4">
        <w:rPr>
          <w:sz w:val="22"/>
          <w:szCs w:val="22"/>
        </w:rPr>
        <w:t xml:space="preserve">the </w:t>
      </w:r>
      <w:r w:rsidRPr="006D20C4">
        <w:rPr>
          <w:sz w:val="22"/>
          <w:szCs w:val="22"/>
        </w:rPr>
        <w:t>“right to privacy”? Discuss the global equivalents of this term, if any.</w:t>
      </w:r>
    </w:p>
    <w:p w14:paraId="0C27FE3C" w14:textId="77777777" w:rsidR="003452D0" w:rsidRPr="006D20C4" w:rsidRDefault="00200487" w:rsidP="009A2C20">
      <w:pPr>
        <w:widowControl w:val="0"/>
        <w:tabs>
          <w:tab w:val="left" w:pos="8460"/>
        </w:tabs>
        <w:spacing w:line="360" w:lineRule="auto"/>
        <w:ind w:right="180"/>
        <w:jc w:val="both"/>
        <w:rPr>
          <w:sz w:val="22"/>
          <w:szCs w:val="22"/>
        </w:rPr>
      </w:pPr>
      <w:r w:rsidRPr="006D20C4">
        <w:rPr>
          <w:noProof/>
          <w:sz w:val="22"/>
          <w:szCs w:val="22"/>
        </w:rPr>
        <mc:AlternateContent>
          <mc:Choice Requires="wps">
            <w:drawing>
              <wp:anchor distT="0" distB="0" distL="114300" distR="114300" simplePos="0" relativeHeight="251654144" behindDoc="0" locked="0" layoutInCell="1" allowOverlap="1" wp14:anchorId="42D9D54B" wp14:editId="39D86DF8">
                <wp:simplePos x="0" y="0"/>
                <wp:positionH relativeFrom="column">
                  <wp:posOffset>-57150</wp:posOffset>
                </wp:positionH>
                <wp:positionV relativeFrom="paragraph">
                  <wp:posOffset>217805</wp:posOffset>
                </wp:positionV>
                <wp:extent cx="5486400" cy="0"/>
                <wp:effectExtent l="9525" t="8255" r="9525" b="10795"/>
                <wp:wrapNone/>
                <wp:docPr id="16"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510BCC5" id="Line 30"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7.15pt" to="427.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apFAIAACo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"/>
            </w:pict>
          </mc:Fallback>
        </mc:AlternateContent>
      </w:r>
    </w:p>
    <w:p w14:paraId="7550FC37" w14:textId="77777777" w:rsidR="003452D0" w:rsidRPr="000A06BB" w:rsidRDefault="00200487" w:rsidP="00615803">
      <w:pPr>
        <w:widowControl w:val="0"/>
        <w:spacing w:line="360" w:lineRule="auto"/>
        <w:ind w:left="360" w:right="180" w:hanging="360"/>
        <w:jc w:val="center"/>
        <w:rPr>
          <w:b/>
          <w:sz w:val="28"/>
          <w:szCs w:val="28"/>
        </w:rPr>
      </w:pPr>
      <w:r w:rsidRPr="000A06BB">
        <w:rPr>
          <w:b/>
          <w:noProof/>
          <w:sz w:val="28"/>
          <w:szCs w:val="28"/>
        </w:rPr>
        <mc:AlternateContent>
          <mc:Choice Requires="wps">
            <w:drawing>
              <wp:anchor distT="0" distB="0" distL="114300" distR="114300" simplePos="0" relativeHeight="251667456" behindDoc="0" locked="0" layoutInCell="1" allowOverlap="1" wp14:anchorId="3EFFA720" wp14:editId="70BB3CE8">
                <wp:simplePos x="0" y="0"/>
                <wp:positionH relativeFrom="column">
                  <wp:posOffset>-38100</wp:posOffset>
                </wp:positionH>
                <wp:positionV relativeFrom="paragraph">
                  <wp:posOffset>259715</wp:posOffset>
                </wp:positionV>
                <wp:extent cx="5486400" cy="0"/>
                <wp:effectExtent l="9525" t="5080" r="9525" b="13970"/>
                <wp:wrapNone/>
                <wp:docPr id="15"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8DFD513" id="Line 4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20.45pt" to="429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nipEwIAACo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"/>
            </w:pict>
          </mc:Fallback>
        </mc:AlternateContent>
      </w:r>
      <w:r w:rsidR="00C8014E" w:rsidRPr="000A06BB">
        <w:rPr>
          <w:b/>
          <w:sz w:val="28"/>
          <w:szCs w:val="28"/>
        </w:rPr>
        <w:t xml:space="preserve">3. Trial </w:t>
      </w:r>
      <w:r w:rsidR="006D1F39" w:rsidRPr="000A06BB">
        <w:rPr>
          <w:b/>
          <w:sz w:val="28"/>
          <w:szCs w:val="28"/>
        </w:rPr>
        <w:t>and</w:t>
      </w:r>
      <w:r w:rsidR="00C8014E" w:rsidRPr="000A06BB">
        <w:rPr>
          <w:b/>
          <w:sz w:val="28"/>
          <w:szCs w:val="28"/>
        </w:rPr>
        <w:t xml:space="preserve"> Appellate Courts</w:t>
      </w:r>
    </w:p>
    <w:p w14:paraId="3EE8C191" w14:textId="77777777" w:rsidR="00C64AA7" w:rsidRPr="006D20C4" w:rsidRDefault="00C64AA7" w:rsidP="00615803">
      <w:pPr>
        <w:widowControl w:val="0"/>
        <w:spacing w:line="360" w:lineRule="auto"/>
        <w:ind w:right="180"/>
        <w:jc w:val="both"/>
        <w:rPr>
          <w:bCs/>
          <w:sz w:val="22"/>
          <w:szCs w:val="22"/>
        </w:rPr>
      </w:pPr>
    </w:p>
    <w:p w14:paraId="0256AD9F" w14:textId="77777777" w:rsidR="00C8014E" w:rsidRPr="006D20C4" w:rsidRDefault="00C8014E" w:rsidP="00615803">
      <w:pPr>
        <w:widowControl w:val="0"/>
        <w:numPr>
          <w:ilvl w:val="0"/>
          <w:numId w:val="4"/>
        </w:numPr>
        <w:tabs>
          <w:tab w:val="clear" w:pos="720"/>
          <w:tab w:val="left" w:pos="567"/>
        </w:tabs>
        <w:spacing w:line="360" w:lineRule="auto"/>
        <w:ind w:left="567" w:right="180" w:hanging="425"/>
        <w:jc w:val="both"/>
        <w:rPr>
          <w:bCs/>
          <w:sz w:val="22"/>
          <w:szCs w:val="22"/>
        </w:rPr>
      </w:pPr>
      <w:r w:rsidRPr="006D20C4">
        <w:rPr>
          <w:bCs/>
          <w:sz w:val="22"/>
          <w:szCs w:val="22"/>
        </w:rPr>
        <w:t>Learn the differences between the state and federal constitutions.</w:t>
      </w:r>
    </w:p>
    <w:p w14:paraId="524F6D59" w14:textId="77777777" w:rsidR="00C8014E" w:rsidRPr="006D20C4" w:rsidRDefault="00C8014E" w:rsidP="00615803">
      <w:pPr>
        <w:widowControl w:val="0"/>
        <w:numPr>
          <w:ilvl w:val="0"/>
          <w:numId w:val="4"/>
        </w:numPr>
        <w:tabs>
          <w:tab w:val="clear" w:pos="720"/>
          <w:tab w:val="left" w:pos="567"/>
        </w:tabs>
        <w:spacing w:line="360" w:lineRule="auto"/>
        <w:ind w:left="567" w:right="180" w:hanging="425"/>
        <w:jc w:val="both"/>
        <w:rPr>
          <w:bCs/>
          <w:sz w:val="22"/>
          <w:szCs w:val="22"/>
        </w:rPr>
      </w:pPr>
      <w:r w:rsidRPr="006D20C4">
        <w:rPr>
          <w:bCs/>
          <w:sz w:val="22"/>
          <w:szCs w:val="22"/>
        </w:rPr>
        <w:t>Understand subject matter jurisdiction.</w:t>
      </w:r>
    </w:p>
    <w:p w14:paraId="4C22DF34" w14:textId="77777777" w:rsidR="00C8014E" w:rsidRPr="006D20C4" w:rsidRDefault="00C8014E" w:rsidP="00615803">
      <w:pPr>
        <w:widowControl w:val="0"/>
        <w:numPr>
          <w:ilvl w:val="0"/>
          <w:numId w:val="4"/>
        </w:numPr>
        <w:tabs>
          <w:tab w:val="clear" w:pos="720"/>
          <w:tab w:val="left" w:pos="567"/>
        </w:tabs>
        <w:spacing w:line="360" w:lineRule="auto"/>
        <w:ind w:left="567" w:right="180" w:hanging="425"/>
        <w:jc w:val="both"/>
        <w:rPr>
          <w:bCs/>
          <w:sz w:val="22"/>
          <w:szCs w:val="22"/>
        </w:rPr>
      </w:pPr>
      <w:r w:rsidRPr="006D20C4">
        <w:rPr>
          <w:bCs/>
          <w:sz w:val="22"/>
          <w:szCs w:val="22"/>
        </w:rPr>
        <w:t>Explore the state and federal court systems.</w:t>
      </w:r>
    </w:p>
    <w:p w14:paraId="70D99FA2" w14:textId="77777777" w:rsidR="003452D0" w:rsidRPr="006D20C4" w:rsidRDefault="00C8014E" w:rsidP="00615803">
      <w:pPr>
        <w:widowControl w:val="0"/>
        <w:numPr>
          <w:ilvl w:val="0"/>
          <w:numId w:val="4"/>
        </w:numPr>
        <w:tabs>
          <w:tab w:val="clear" w:pos="720"/>
          <w:tab w:val="left" w:pos="567"/>
        </w:tabs>
        <w:spacing w:line="360" w:lineRule="auto"/>
        <w:ind w:left="567" w:right="180" w:hanging="425"/>
        <w:jc w:val="both"/>
        <w:rPr>
          <w:bCs/>
          <w:sz w:val="22"/>
          <w:szCs w:val="22"/>
        </w:rPr>
      </w:pPr>
      <w:r w:rsidRPr="006D20C4">
        <w:rPr>
          <w:bCs/>
          <w:sz w:val="22"/>
          <w:szCs w:val="22"/>
        </w:rPr>
        <w:t>Distinguish the work of trial and appellate courts.</w:t>
      </w:r>
    </w:p>
    <w:p w14:paraId="67CE1092" w14:textId="77777777" w:rsidR="003452D0" w:rsidRPr="006D20C4" w:rsidRDefault="00200487" w:rsidP="00615803">
      <w:pPr>
        <w:widowControl w:val="0"/>
        <w:tabs>
          <w:tab w:val="left" w:pos="8460"/>
        </w:tabs>
        <w:spacing w:line="360" w:lineRule="auto"/>
        <w:ind w:right="180"/>
        <w:jc w:val="both"/>
        <w:rPr>
          <w:sz w:val="22"/>
          <w:szCs w:val="22"/>
        </w:rPr>
      </w:pPr>
      <w:r w:rsidRPr="006D20C4">
        <w:rPr>
          <w:noProof/>
          <w:sz w:val="22"/>
          <w:szCs w:val="22"/>
        </w:rPr>
        <mc:AlternateContent>
          <mc:Choice Requires="wps">
            <w:drawing>
              <wp:anchor distT="0" distB="0" distL="114300" distR="114300" simplePos="0" relativeHeight="251651072" behindDoc="0" locked="0" layoutInCell="1" allowOverlap="1" wp14:anchorId="5A1C78A8" wp14:editId="114D9FEC">
                <wp:simplePos x="0" y="0"/>
                <wp:positionH relativeFrom="column">
                  <wp:posOffset>-66675</wp:posOffset>
                </wp:positionH>
                <wp:positionV relativeFrom="paragraph">
                  <wp:posOffset>219075</wp:posOffset>
                </wp:positionV>
                <wp:extent cx="5486400" cy="0"/>
                <wp:effectExtent l="9525" t="11430" r="9525" b="7620"/>
                <wp:wrapNone/>
                <wp:docPr id="14"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73BD109" id="Line 1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17.25pt" to="426.7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ppJEwIAACo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"/>
            </w:pict>
          </mc:Fallback>
        </mc:AlternateContent>
      </w:r>
    </w:p>
    <w:p w14:paraId="675EA1A7" w14:textId="77777777" w:rsidR="003452D0" w:rsidRPr="000A06BB" w:rsidRDefault="00200487" w:rsidP="00615803">
      <w:pPr>
        <w:widowControl w:val="0"/>
        <w:spacing w:line="360" w:lineRule="auto"/>
        <w:ind w:right="180"/>
        <w:jc w:val="center"/>
        <w:rPr>
          <w:b/>
          <w:sz w:val="28"/>
          <w:szCs w:val="28"/>
        </w:rPr>
      </w:pPr>
      <w:r w:rsidRPr="000A06BB">
        <w:rPr>
          <w:noProof/>
        </w:rPr>
        <mc:AlternateContent>
          <mc:Choice Requires="wps">
            <w:drawing>
              <wp:anchor distT="0" distB="0" distL="114300" distR="114300" simplePos="0" relativeHeight="251650048" behindDoc="0" locked="0" layoutInCell="1" allowOverlap="1" wp14:anchorId="69FCE0DF" wp14:editId="254BB76F">
                <wp:simplePos x="0" y="0"/>
                <wp:positionH relativeFrom="column">
                  <wp:posOffset>-57150</wp:posOffset>
                </wp:positionH>
                <wp:positionV relativeFrom="paragraph">
                  <wp:posOffset>274955</wp:posOffset>
                </wp:positionV>
                <wp:extent cx="5486400" cy="0"/>
                <wp:effectExtent l="9525" t="12700" r="9525" b="6350"/>
                <wp:wrapNone/>
                <wp:docPr id="1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2EC1520" id="Line 18"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1.65pt" to="427.5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QSK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"/>
            </w:pict>
          </mc:Fallback>
        </mc:AlternateContent>
      </w:r>
      <w:r w:rsidR="003452D0" w:rsidRPr="000A06BB">
        <w:rPr>
          <w:b/>
          <w:sz w:val="28"/>
          <w:szCs w:val="28"/>
        </w:rPr>
        <w:t>Section Outline</w:t>
      </w:r>
    </w:p>
    <w:p w14:paraId="346C8419" w14:textId="77777777" w:rsidR="003452D0" w:rsidRPr="006D20C4" w:rsidRDefault="003452D0" w:rsidP="00615803">
      <w:pPr>
        <w:widowControl w:val="0"/>
        <w:tabs>
          <w:tab w:val="left" w:pos="8460"/>
        </w:tabs>
        <w:spacing w:line="360" w:lineRule="auto"/>
        <w:ind w:right="180"/>
        <w:jc w:val="both"/>
        <w:rPr>
          <w:sz w:val="22"/>
          <w:szCs w:val="22"/>
        </w:rPr>
      </w:pPr>
    </w:p>
    <w:p w14:paraId="4214734C" w14:textId="77777777" w:rsidR="003D03B0" w:rsidRPr="006D20C4" w:rsidRDefault="003D03B0" w:rsidP="00615803">
      <w:pPr>
        <w:widowControl w:val="0"/>
        <w:numPr>
          <w:ilvl w:val="0"/>
          <w:numId w:val="10"/>
        </w:numPr>
        <w:tabs>
          <w:tab w:val="clear" w:pos="720"/>
          <w:tab w:val="left" w:pos="567"/>
        </w:tabs>
        <w:spacing w:line="360" w:lineRule="auto"/>
        <w:ind w:left="567" w:hanging="425"/>
        <w:rPr>
          <w:sz w:val="22"/>
          <w:szCs w:val="22"/>
        </w:rPr>
      </w:pPr>
      <w:r w:rsidRPr="006D20C4">
        <w:rPr>
          <w:sz w:val="22"/>
          <w:szCs w:val="22"/>
        </w:rPr>
        <w:t xml:space="preserve">In many American cities, </w:t>
      </w:r>
      <w:r w:rsidR="009A2C20" w:rsidRPr="006D20C4">
        <w:rPr>
          <w:sz w:val="22"/>
          <w:szCs w:val="22"/>
        </w:rPr>
        <w:t xml:space="preserve">both </w:t>
      </w:r>
      <w:r w:rsidRPr="006D20C4">
        <w:rPr>
          <w:sz w:val="22"/>
          <w:szCs w:val="22"/>
        </w:rPr>
        <w:t xml:space="preserve">a state and a </w:t>
      </w:r>
      <w:r w:rsidR="002A6239" w:rsidRPr="006D20C4">
        <w:rPr>
          <w:sz w:val="22"/>
          <w:szCs w:val="22"/>
        </w:rPr>
        <w:t>federal courthouse are present.</w:t>
      </w:r>
    </w:p>
    <w:p w14:paraId="2597F7A3" w14:textId="77777777" w:rsidR="003D03B0" w:rsidRPr="006D20C4" w:rsidRDefault="003D03B0" w:rsidP="00615803">
      <w:pPr>
        <w:widowControl w:val="0"/>
        <w:numPr>
          <w:ilvl w:val="1"/>
          <w:numId w:val="10"/>
        </w:numPr>
        <w:tabs>
          <w:tab w:val="clear" w:pos="1440"/>
          <w:tab w:val="left" w:pos="1134"/>
        </w:tabs>
        <w:spacing w:line="360" w:lineRule="auto"/>
        <w:ind w:left="1134" w:hanging="425"/>
        <w:rPr>
          <w:sz w:val="22"/>
          <w:szCs w:val="22"/>
        </w:rPr>
      </w:pPr>
      <w:r w:rsidRPr="006D20C4">
        <w:rPr>
          <w:sz w:val="22"/>
          <w:szCs w:val="22"/>
        </w:rPr>
        <w:t xml:space="preserve">These courts hear different types of cases, involving different laws, different law enforcement agencies, </w:t>
      </w:r>
      <w:r w:rsidR="002A6239" w:rsidRPr="006D20C4">
        <w:rPr>
          <w:sz w:val="22"/>
          <w:szCs w:val="22"/>
        </w:rPr>
        <w:t>and different judicial systems.</w:t>
      </w:r>
    </w:p>
    <w:p w14:paraId="5203F790" w14:textId="77777777" w:rsidR="003D03B0" w:rsidRPr="006D20C4" w:rsidRDefault="003D03B0" w:rsidP="00615803">
      <w:pPr>
        <w:widowControl w:val="0"/>
        <w:numPr>
          <w:ilvl w:val="1"/>
          <w:numId w:val="10"/>
        </w:numPr>
        <w:tabs>
          <w:tab w:val="clear" w:pos="1440"/>
          <w:tab w:val="left" w:pos="1134"/>
        </w:tabs>
        <w:spacing w:line="360" w:lineRule="auto"/>
        <w:ind w:left="1134" w:hanging="425"/>
        <w:rPr>
          <w:sz w:val="22"/>
          <w:szCs w:val="22"/>
        </w:rPr>
      </w:pPr>
      <w:r w:rsidRPr="006D20C4">
        <w:rPr>
          <w:sz w:val="22"/>
          <w:szCs w:val="22"/>
        </w:rPr>
        <w:t xml:space="preserve">The rules governing the procedures used in these courts are known as </w:t>
      </w:r>
      <w:r w:rsidRPr="006D20C4">
        <w:rPr>
          <w:b/>
          <w:sz w:val="22"/>
          <w:szCs w:val="22"/>
        </w:rPr>
        <w:t>civil</w:t>
      </w:r>
      <w:r w:rsidRPr="006D20C4">
        <w:rPr>
          <w:sz w:val="22"/>
          <w:szCs w:val="22"/>
        </w:rPr>
        <w:t xml:space="preserve"> </w:t>
      </w:r>
      <w:r w:rsidRPr="006D20C4">
        <w:rPr>
          <w:b/>
          <w:sz w:val="22"/>
          <w:szCs w:val="22"/>
        </w:rPr>
        <w:t>procedure</w:t>
      </w:r>
      <w:r w:rsidRPr="006D20C4">
        <w:rPr>
          <w:sz w:val="22"/>
          <w:szCs w:val="22"/>
        </w:rPr>
        <w:t xml:space="preserve"> or </w:t>
      </w:r>
      <w:r w:rsidRPr="006D20C4">
        <w:rPr>
          <w:b/>
          <w:sz w:val="22"/>
          <w:szCs w:val="22"/>
        </w:rPr>
        <w:t>criminal procedure</w:t>
      </w:r>
      <w:r w:rsidRPr="006D20C4">
        <w:rPr>
          <w:sz w:val="22"/>
          <w:szCs w:val="22"/>
        </w:rPr>
        <w:t xml:space="preserve"> and are sometimes so hard to understand they confound experienced attorneys and judges.</w:t>
      </w:r>
    </w:p>
    <w:p w14:paraId="7D3D36DC" w14:textId="77777777" w:rsidR="00583DBB" w:rsidRPr="006D20C4" w:rsidRDefault="00583DBB" w:rsidP="00615803">
      <w:pPr>
        <w:widowControl w:val="0"/>
        <w:numPr>
          <w:ilvl w:val="0"/>
          <w:numId w:val="10"/>
        </w:numPr>
        <w:tabs>
          <w:tab w:val="clear" w:pos="720"/>
          <w:tab w:val="left" w:pos="567"/>
        </w:tabs>
        <w:spacing w:line="360" w:lineRule="auto"/>
        <w:ind w:left="567" w:hanging="425"/>
        <w:rPr>
          <w:sz w:val="22"/>
          <w:szCs w:val="22"/>
        </w:rPr>
      </w:pPr>
      <w:r w:rsidRPr="006D20C4">
        <w:rPr>
          <w:sz w:val="22"/>
          <w:szCs w:val="22"/>
        </w:rPr>
        <w:t>There are fifty-one separate legal systems in the United States: one f</w:t>
      </w:r>
      <w:r w:rsidR="002A6239" w:rsidRPr="006D20C4">
        <w:rPr>
          <w:sz w:val="22"/>
          <w:szCs w:val="22"/>
        </w:rPr>
        <w:t>ederal and fifty in the states.</w:t>
      </w:r>
    </w:p>
    <w:p w14:paraId="306E972D" w14:textId="77777777" w:rsidR="00583DBB" w:rsidRPr="006D20C4" w:rsidRDefault="00583DBB" w:rsidP="00615803">
      <w:pPr>
        <w:widowControl w:val="0"/>
        <w:numPr>
          <w:ilvl w:val="1"/>
          <w:numId w:val="10"/>
        </w:numPr>
        <w:tabs>
          <w:tab w:val="clear" w:pos="1440"/>
          <w:tab w:val="left" w:pos="1134"/>
        </w:tabs>
        <w:spacing w:line="360" w:lineRule="auto"/>
        <w:ind w:left="1134" w:hanging="425"/>
        <w:rPr>
          <w:sz w:val="22"/>
          <w:szCs w:val="22"/>
        </w:rPr>
      </w:pPr>
      <w:r w:rsidRPr="006D20C4">
        <w:rPr>
          <w:sz w:val="22"/>
          <w:szCs w:val="22"/>
        </w:rPr>
        <w:t xml:space="preserve">Within each legal system is a complex interplay among executive, legislative, and judicial branches of government. </w:t>
      </w:r>
    </w:p>
    <w:p w14:paraId="1DAA5990" w14:textId="77777777" w:rsidR="00583DBB" w:rsidRPr="006D20C4" w:rsidRDefault="00583DBB" w:rsidP="00615803">
      <w:pPr>
        <w:widowControl w:val="0"/>
        <w:numPr>
          <w:ilvl w:val="1"/>
          <w:numId w:val="10"/>
        </w:numPr>
        <w:tabs>
          <w:tab w:val="clear" w:pos="1440"/>
          <w:tab w:val="left" w:pos="1134"/>
        </w:tabs>
        <w:spacing w:line="360" w:lineRule="auto"/>
        <w:ind w:left="1134" w:hanging="425"/>
        <w:rPr>
          <w:sz w:val="22"/>
          <w:szCs w:val="22"/>
        </w:rPr>
      </w:pPr>
      <w:r w:rsidRPr="006D20C4">
        <w:rPr>
          <w:sz w:val="22"/>
          <w:szCs w:val="22"/>
        </w:rPr>
        <w:t>The foundation of each of these systems of government is a constitution.</w:t>
      </w:r>
    </w:p>
    <w:p w14:paraId="2B3AB657" w14:textId="77777777" w:rsidR="00583DBB" w:rsidRPr="006D20C4" w:rsidRDefault="00583DBB" w:rsidP="00615803">
      <w:pPr>
        <w:widowControl w:val="0"/>
        <w:numPr>
          <w:ilvl w:val="1"/>
          <w:numId w:val="10"/>
        </w:numPr>
        <w:tabs>
          <w:tab w:val="clear" w:pos="1440"/>
          <w:tab w:val="left" w:pos="1134"/>
        </w:tabs>
        <w:spacing w:line="360" w:lineRule="auto"/>
        <w:ind w:left="1134" w:hanging="425"/>
        <w:rPr>
          <w:sz w:val="22"/>
          <w:szCs w:val="22"/>
        </w:rPr>
      </w:pPr>
      <w:r w:rsidRPr="006D20C4">
        <w:rPr>
          <w:sz w:val="22"/>
          <w:szCs w:val="22"/>
        </w:rPr>
        <w:t xml:space="preserve">The dynamic power sharing between state and federal governments is known as federalism and is a key feature of </w:t>
      </w:r>
      <w:r w:rsidR="003A23A2" w:rsidRPr="006D20C4">
        <w:rPr>
          <w:sz w:val="22"/>
          <w:szCs w:val="22"/>
        </w:rPr>
        <w:t xml:space="preserve">the </w:t>
      </w:r>
      <w:r w:rsidRPr="006D20C4">
        <w:rPr>
          <w:sz w:val="22"/>
          <w:szCs w:val="22"/>
        </w:rPr>
        <w:t xml:space="preserve">republican form of </w:t>
      </w:r>
      <w:r w:rsidR="003A23A2" w:rsidRPr="006D20C4">
        <w:rPr>
          <w:sz w:val="22"/>
          <w:szCs w:val="22"/>
        </w:rPr>
        <w:t xml:space="preserve">U.S. </w:t>
      </w:r>
      <w:r w:rsidRPr="006D20C4">
        <w:rPr>
          <w:sz w:val="22"/>
          <w:szCs w:val="22"/>
        </w:rPr>
        <w:t>government.</w:t>
      </w:r>
    </w:p>
    <w:p w14:paraId="0671F6F5" w14:textId="77777777" w:rsidR="00583DBB" w:rsidRPr="006D20C4" w:rsidRDefault="00583DBB" w:rsidP="00615803">
      <w:pPr>
        <w:widowControl w:val="0"/>
        <w:numPr>
          <w:ilvl w:val="0"/>
          <w:numId w:val="10"/>
        </w:numPr>
        <w:tabs>
          <w:tab w:val="clear" w:pos="720"/>
          <w:tab w:val="left" w:pos="567"/>
        </w:tabs>
        <w:spacing w:line="360" w:lineRule="auto"/>
        <w:ind w:left="567" w:hanging="425"/>
        <w:rPr>
          <w:sz w:val="22"/>
          <w:szCs w:val="22"/>
        </w:rPr>
      </w:pPr>
      <w:r w:rsidRPr="006D20C4">
        <w:rPr>
          <w:sz w:val="22"/>
          <w:szCs w:val="22"/>
        </w:rPr>
        <w:t xml:space="preserve">The rules of </w:t>
      </w:r>
      <w:r w:rsidRPr="006D20C4">
        <w:rPr>
          <w:b/>
          <w:sz w:val="22"/>
          <w:szCs w:val="22"/>
        </w:rPr>
        <w:t>subject matter jurisdiction</w:t>
      </w:r>
      <w:r w:rsidRPr="006D20C4">
        <w:rPr>
          <w:sz w:val="22"/>
          <w:szCs w:val="22"/>
        </w:rPr>
        <w:t xml:space="preserve"> dictate whether a case is heard in federal or state court.</w:t>
      </w:r>
    </w:p>
    <w:p w14:paraId="5D1BD631" w14:textId="77777777" w:rsidR="00583DBB" w:rsidRPr="006D20C4" w:rsidRDefault="00583DBB" w:rsidP="00615803">
      <w:pPr>
        <w:widowControl w:val="0"/>
        <w:numPr>
          <w:ilvl w:val="1"/>
          <w:numId w:val="10"/>
        </w:numPr>
        <w:tabs>
          <w:tab w:val="clear" w:pos="1440"/>
          <w:tab w:val="left" w:pos="1134"/>
        </w:tabs>
        <w:spacing w:line="360" w:lineRule="auto"/>
        <w:ind w:left="1134" w:hanging="425"/>
        <w:rPr>
          <w:sz w:val="22"/>
          <w:szCs w:val="22"/>
        </w:rPr>
      </w:pPr>
      <w:r w:rsidRPr="006D20C4">
        <w:rPr>
          <w:sz w:val="22"/>
          <w:szCs w:val="22"/>
        </w:rPr>
        <w:t>Lawsuits involving state laws are generally heard in state courts.</w:t>
      </w:r>
    </w:p>
    <w:p w14:paraId="0FF4F0B1" w14:textId="77777777" w:rsidR="00583DBB" w:rsidRPr="006D20C4" w:rsidRDefault="00703311" w:rsidP="00703311">
      <w:pPr>
        <w:widowControl w:val="0"/>
        <w:numPr>
          <w:ilvl w:val="2"/>
          <w:numId w:val="10"/>
        </w:numPr>
        <w:tabs>
          <w:tab w:val="clear" w:pos="2160"/>
          <w:tab w:val="left" w:pos="1701"/>
        </w:tabs>
        <w:spacing w:line="360" w:lineRule="auto"/>
        <w:ind w:left="1701" w:hanging="425"/>
        <w:rPr>
          <w:sz w:val="22"/>
          <w:szCs w:val="22"/>
        </w:rPr>
      </w:pPr>
      <w:r w:rsidRPr="006D20C4">
        <w:rPr>
          <w:sz w:val="22"/>
          <w:szCs w:val="22"/>
        </w:rPr>
        <w:t xml:space="preserve">Most criminal </w:t>
      </w:r>
      <w:r w:rsidR="00583DBB" w:rsidRPr="006D20C4">
        <w:rPr>
          <w:sz w:val="22"/>
          <w:szCs w:val="22"/>
        </w:rPr>
        <w:t>laws</w:t>
      </w:r>
      <w:r w:rsidRPr="006D20C4">
        <w:rPr>
          <w:sz w:val="22"/>
          <w:szCs w:val="22"/>
        </w:rPr>
        <w:t>, for example, are state laws.</w:t>
      </w:r>
    </w:p>
    <w:p w14:paraId="42C27671" w14:textId="77777777" w:rsidR="00583DBB" w:rsidRPr="006D20C4" w:rsidRDefault="00583DBB" w:rsidP="008300DC">
      <w:pPr>
        <w:widowControl w:val="0"/>
        <w:numPr>
          <w:ilvl w:val="2"/>
          <w:numId w:val="10"/>
        </w:numPr>
        <w:tabs>
          <w:tab w:val="clear" w:pos="2160"/>
          <w:tab w:val="left" w:pos="1701"/>
        </w:tabs>
        <w:spacing w:line="360" w:lineRule="auto"/>
        <w:ind w:left="1701" w:hanging="425"/>
        <w:rPr>
          <w:sz w:val="22"/>
          <w:szCs w:val="22"/>
        </w:rPr>
      </w:pPr>
      <w:r w:rsidRPr="006D20C4">
        <w:rPr>
          <w:sz w:val="22"/>
          <w:szCs w:val="22"/>
        </w:rPr>
        <w:t>Domestic issues</w:t>
      </w:r>
      <w:r w:rsidR="008300DC" w:rsidRPr="006D20C4">
        <w:rPr>
          <w:sz w:val="22"/>
          <w:szCs w:val="22"/>
        </w:rPr>
        <w:t xml:space="preserve"> such as divorce and family law are also handled at the state </w:t>
      </w:r>
      <w:r w:rsidR="008300DC" w:rsidRPr="006D20C4">
        <w:rPr>
          <w:sz w:val="22"/>
          <w:szCs w:val="22"/>
        </w:rPr>
        <w:lastRenderedPageBreak/>
        <w:t>level.</w:t>
      </w:r>
    </w:p>
    <w:p w14:paraId="3946931C" w14:textId="77777777" w:rsidR="00583DBB" w:rsidRPr="006D20C4" w:rsidRDefault="00583DBB" w:rsidP="00807C58">
      <w:pPr>
        <w:widowControl w:val="0"/>
        <w:numPr>
          <w:ilvl w:val="2"/>
          <w:numId w:val="10"/>
        </w:numPr>
        <w:tabs>
          <w:tab w:val="clear" w:pos="2160"/>
          <w:tab w:val="left" w:pos="1701"/>
        </w:tabs>
        <w:spacing w:line="360" w:lineRule="auto"/>
        <w:ind w:left="1701" w:hanging="425"/>
        <w:rPr>
          <w:sz w:val="22"/>
          <w:szCs w:val="22"/>
        </w:rPr>
      </w:pPr>
      <w:r w:rsidRPr="006D20C4">
        <w:rPr>
          <w:sz w:val="22"/>
          <w:szCs w:val="22"/>
        </w:rPr>
        <w:t>Child custody and adoption laws</w:t>
      </w:r>
      <w:r w:rsidR="00807C58" w:rsidRPr="006D20C4">
        <w:rPr>
          <w:sz w:val="22"/>
          <w:szCs w:val="22"/>
        </w:rPr>
        <w:t xml:space="preserve"> are state based.</w:t>
      </w:r>
    </w:p>
    <w:p w14:paraId="63866CA4" w14:textId="77777777" w:rsidR="00583DBB" w:rsidRPr="006D20C4" w:rsidRDefault="00583DBB" w:rsidP="003B267D">
      <w:pPr>
        <w:widowControl w:val="0"/>
        <w:numPr>
          <w:ilvl w:val="2"/>
          <w:numId w:val="10"/>
        </w:numPr>
        <w:tabs>
          <w:tab w:val="clear" w:pos="2160"/>
          <w:tab w:val="left" w:pos="1701"/>
        </w:tabs>
        <w:spacing w:line="360" w:lineRule="auto"/>
        <w:ind w:left="1701" w:hanging="425"/>
        <w:rPr>
          <w:sz w:val="22"/>
          <w:szCs w:val="22"/>
        </w:rPr>
      </w:pPr>
      <w:r w:rsidRPr="006D20C4">
        <w:rPr>
          <w:sz w:val="22"/>
          <w:szCs w:val="22"/>
        </w:rPr>
        <w:t xml:space="preserve">Property and </w:t>
      </w:r>
      <w:r w:rsidRPr="006D20C4">
        <w:rPr>
          <w:b/>
          <w:bCs/>
          <w:sz w:val="22"/>
          <w:szCs w:val="22"/>
        </w:rPr>
        <w:t>probate</w:t>
      </w:r>
      <w:r w:rsidRPr="006D20C4">
        <w:rPr>
          <w:bCs/>
          <w:sz w:val="22"/>
          <w:szCs w:val="22"/>
        </w:rPr>
        <w:t xml:space="preserve"> </w:t>
      </w:r>
      <w:r w:rsidRPr="006D20C4">
        <w:rPr>
          <w:sz w:val="22"/>
          <w:szCs w:val="22"/>
        </w:rPr>
        <w:t>laws</w:t>
      </w:r>
      <w:r w:rsidR="003B267D" w:rsidRPr="006D20C4">
        <w:rPr>
          <w:sz w:val="22"/>
          <w:szCs w:val="22"/>
        </w:rPr>
        <w:t xml:space="preserve"> are also based on state law.</w:t>
      </w:r>
    </w:p>
    <w:p w14:paraId="3702B6C1" w14:textId="77777777" w:rsidR="00583DBB" w:rsidRPr="006D20C4" w:rsidRDefault="00D879C3" w:rsidP="00D879C3">
      <w:pPr>
        <w:widowControl w:val="0"/>
        <w:numPr>
          <w:ilvl w:val="2"/>
          <w:numId w:val="10"/>
        </w:numPr>
        <w:tabs>
          <w:tab w:val="clear" w:pos="2160"/>
          <w:tab w:val="left" w:pos="1701"/>
        </w:tabs>
        <w:spacing w:line="360" w:lineRule="auto"/>
        <w:ind w:left="1701" w:hanging="425"/>
        <w:rPr>
          <w:sz w:val="22"/>
          <w:szCs w:val="22"/>
        </w:rPr>
      </w:pPr>
      <w:r w:rsidRPr="006D20C4">
        <w:rPr>
          <w:sz w:val="22"/>
          <w:szCs w:val="22"/>
        </w:rPr>
        <w:t xml:space="preserve">The laws surrounding contracts are also enacted at the state level </w:t>
      </w:r>
      <w:r w:rsidR="00583DBB" w:rsidRPr="006D20C4">
        <w:rPr>
          <w:sz w:val="22"/>
          <w:szCs w:val="22"/>
        </w:rPr>
        <w:t>(</w:t>
      </w:r>
      <w:r w:rsidRPr="006D20C4">
        <w:rPr>
          <w:sz w:val="22"/>
          <w:szCs w:val="22"/>
        </w:rPr>
        <w:t xml:space="preserve">although </w:t>
      </w:r>
      <w:r w:rsidR="00583DBB" w:rsidRPr="006D20C4">
        <w:rPr>
          <w:sz w:val="22"/>
          <w:szCs w:val="22"/>
        </w:rPr>
        <w:t xml:space="preserve">most are based on a common law called the </w:t>
      </w:r>
      <w:r w:rsidR="00583DBB" w:rsidRPr="006D20C4">
        <w:rPr>
          <w:b/>
          <w:sz w:val="22"/>
          <w:szCs w:val="22"/>
        </w:rPr>
        <w:t>Uniform Commercial Code [UCC]</w:t>
      </w:r>
      <w:r w:rsidR="00583DBB" w:rsidRPr="006D20C4">
        <w:rPr>
          <w:sz w:val="22"/>
          <w:szCs w:val="22"/>
        </w:rPr>
        <w:t>)</w:t>
      </w:r>
      <w:r w:rsidR="009F36C7" w:rsidRPr="006D20C4">
        <w:rPr>
          <w:sz w:val="22"/>
          <w:szCs w:val="22"/>
        </w:rPr>
        <w:t>.</w:t>
      </w:r>
    </w:p>
    <w:p w14:paraId="7E29E885" w14:textId="77777777" w:rsidR="00583DBB" w:rsidRPr="006D20C4" w:rsidRDefault="00E63DBD" w:rsidP="00615803">
      <w:pPr>
        <w:widowControl w:val="0"/>
        <w:numPr>
          <w:ilvl w:val="2"/>
          <w:numId w:val="10"/>
        </w:numPr>
        <w:tabs>
          <w:tab w:val="clear" w:pos="2160"/>
          <w:tab w:val="left" w:pos="1701"/>
        </w:tabs>
        <w:spacing w:line="360" w:lineRule="auto"/>
        <w:ind w:left="1701" w:hanging="425"/>
        <w:rPr>
          <w:sz w:val="22"/>
          <w:szCs w:val="22"/>
        </w:rPr>
      </w:pPr>
      <w:r w:rsidRPr="006D20C4">
        <w:rPr>
          <w:sz w:val="22"/>
          <w:szCs w:val="22"/>
        </w:rPr>
        <w:t xml:space="preserve">The law </w:t>
      </w:r>
      <w:r w:rsidR="00583DBB" w:rsidRPr="006D20C4">
        <w:rPr>
          <w:sz w:val="22"/>
          <w:szCs w:val="22"/>
        </w:rPr>
        <w:t xml:space="preserve">of </w:t>
      </w:r>
      <w:r w:rsidR="00583DBB" w:rsidRPr="006D20C4">
        <w:rPr>
          <w:b/>
          <w:bCs/>
          <w:sz w:val="22"/>
          <w:szCs w:val="22"/>
        </w:rPr>
        <w:t>torts</w:t>
      </w:r>
      <w:r w:rsidR="00130ED7" w:rsidRPr="006D20C4">
        <w:rPr>
          <w:bCs/>
          <w:sz w:val="22"/>
          <w:szCs w:val="22"/>
        </w:rPr>
        <w:t xml:space="preserve"> is state based.</w:t>
      </w:r>
    </w:p>
    <w:p w14:paraId="28CA316D" w14:textId="77777777" w:rsidR="003361CC" w:rsidRPr="006D20C4" w:rsidRDefault="003361CC" w:rsidP="00615803">
      <w:pPr>
        <w:widowControl w:val="0"/>
        <w:numPr>
          <w:ilvl w:val="1"/>
          <w:numId w:val="10"/>
        </w:numPr>
        <w:tabs>
          <w:tab w:val="clear" w:pos="1440"/>
          <w:tab w:val="left" w:pos="1134"/>
        </w:tabs>
        <w:spacing w:line="360" w:lineRule="auto"/>
        <w:ind w:left="1134" w:hanging="425"/>
        <w:rPr>
          <w:sz w:val="22"/>
          <w:szCs w:val="22"/>
        </w:rPr>
      </w:pPr>
      <w:r w:rsidRPr="006D20C4">
        <w:rPr>
          <w:sz w:val="22"/>
          <w:szCs w:val="22"/>
        </w:rPr>
        <w:t xml:space="preserve">Federal court subject matter jurisdiction is generally limited to cases involving a </w:t>
      </w:r>
      <w:r w:rsidRPr="006D20C4">
        <w:rPr>
          <w:b/>
          <w:sz w:val="22"/>
          <w:szCs w:val="22"/>
        </w:rPr>
        <w:t>federal question</w:t>
      </w:r>
      <w:r w:rsidRPr="006D20C4">
        <w:rPr>
          <w:sz w:val="22"/>
          <w:szCs w:val="22"/>
        </w:rPr>
        <w:t>—either the federal Constitution or a federal law.</w:t>
      </w:r>
    </w:p>
    <w:p w14:paraId="6FD6E6DB" w14:textId="77777777" w:rsidR="003361CC" w:rsidRPr="006D20C4" w:rsidRDefault="003361CC" w:rsidP="00615803">
      <w:pPr>
        <w:widowControl w:val="0"/>
        <w:numPr>
          <w:ilvl w:val="2"/>
          <w:numId w:val="10"/>
        </w:numPr>
        <w:tabs>
          <w:tab w:val="clear" w:pos="2160"/>
          <w:tab w:val="left" w:pos="1701"/>
        </w:tabs>
        <w:spacing w:line="360" w:lineRule="auto"/>
        <w:ind w:left="1701" w:hanging="425"/>
        <w:rPr>
          <w:sz w:val="22"/>
          <w:szCs w:val="22"/>
        </w:rPr>
      </w:pPr>
      <w:r w:rsidRPr="006D20C4">
        <w:rPr>
          <w:sz w:val="22"/>
          <w:szCs w:val="22"/>
        </w:rPr>
        <w:t>Cases involving the interpretation of treaties to which the United States is a party are also subject to federal court jurisdiction.</w:t>
      </w:r>
    </w:p>
    <w:p w14:paraId="22634B9B" w14:textId="77777777" w:rsidR="003361CC" w:rsidRPr="006D20C4" w:rsidRDefault="00384F52" w:rsidP="00384F52">
      <w:pPr>
        <w:widowControl w:val="0"/>
        <w:numPr>
          <w:ilvl w:val="2"/>
          <w:numId w:val="34"/>
        </w:numPr>
        <w:tabs>
          <w:tab w:val="clear" w:pos="2160"/>
          <w:tab w:val="left" w:pos="2268"/>
        </w:tabs>
        <w:spacing w:line="360" w:lineRule="auto"/>
        <w:ind w:left="2268" w:hanging="425"/>
        <w:rPr>
          <w:sz w:val="22"/>
          <w:szCs w:val="22"/>
        </w:rPr>
      </w:pPr>
      <w:r w:rsidRPr="006D20C4">
        <w:rPr>
          <w:sz w:val="22"/>
          <w:szCs w:val="22"/>
        </w:rPr>
        <w:t xml:space="preserve">Any </w:t>
      </w:r>
      <w:r w:rsidR="003361CC" w:rsidRPr="006D20C4">
        <w:rPr>
          <w:sz w:val="22"/>
          <w:szCs w:val="22"/>
        </w:rPr>
        <w:t>case involving the United States as a party is prope</w:t>
      </w:r>
      <w:r w:rsidR="002A6239" w:rsidRPr="006D20C4">
        <w:rPr>
          <w:sz w:val="22"/>
          <w:szCs w:val="22"/>
        </w:rPr>
        <w:t>rly litigated in federal court.</w:t>
      </w:r>
    </w:p>
    <w:p w14:paraId="56585073" w14:textId="77777777" w:rsidR="003361CC" w:rsidRPr="006D20C4" w:rsidRDefault="00365D02" w:rsidP="007051C3">
      <w:pPr>
        <w:widowControl w:val="0"/>
        <w:numPr>
          <w:ilvl w:val="1"/>
          <w:numId w:val="10"/>
        </w:numPr>
        <w:tabs>
          <w:tab w:val="clear" w:pos="1440"/>
          <w:tab w:val="left" w:pos="1134"/>
        </w:tabs>
        <w:spacing w:line="360" w:lineRule="auto"/>
        <w:ind w:left="1134" w:hanging="425"/>
        <w:rPr>
          <w:sz w:val="22"/>
          <w:szCs w:val="22"/>
        </w:rPr>
      </w:pPr>
      <w:r w:rsidRPr="006D20C4">
        <w:rPr>
          <w:sz w:val="22"/>
          <w:szCs w:val="22"/>
        </w:rPr>
        <w:t xml:space="preserve">In </w:t>
      </w:r>
      <w:r w:rsidR="003361CC" w:rsidRPr="006D20C4">
        <w:rPr>
          <w:b/>
          <w:sz w:val="22"/>
          <w:szCs w:val="22"/>
        </w:rPr>
        <w:t>original jurisdiction</w:t>
      </w:r>
      <w:r w:rsidR="003361CC" w:rsidRPr="006D20C4">
        <w:rPr>
          <w:sz w:val="22"/>
          <w:szCs w:val="22"/>
        </w:rPr>
        <w:t xml:space="preserve"> cases, lawsuits between states can be filed directly with the U.S. Supreme Court.</w:t>
      </w:r>
    </w:p>
    <w:p w14:paraId="15132F23" w14:textId="77777777" w:rsidR="003361CC" w:rsidRPr="006D20C4" w:rsidRDefault="003361CC" w:rsidP="00615803">
      <w:pPr>
        <w:widowControl w:val="0"/>
        <w:numPr>
          <w:ilvl w:val="1"/>
          <w:numId w:val="10"/>
        </w:numPr>
        <w:tabs>
          <w:tab w:val="clear" w:pos="1440"/>
          <w:tab w:val="left" w:pos="1134"/>
        </w:tabs>
        <w:spacing w:line="360" w:lineRule="auto"/>
        <w:ind w:left="1134" w:hanging="425"/>
        <w:rPr>
          <w:sz w:val="22"/>
          <w:szCs w:val="22"/>
        </w:rPr>
      </w:pPr>
      <w:r w:rsidRPr="006D20C4">
        <w:rPr>
          <w:sz w:val="22"/>
          <w:szCs w:val="22"/>
        </w:rPr>
        <w:t>Sometimes it’s possible for a federal court to hea</w:t>
      </w:r>
      <w:r w:rsidR="002A6239" w:rsidRPr="006D20C4">
        <w:rPr>
          <w:sz w:val="22"/>
          <w:szCs w:val="22"/>
        </w:rPr>
        <w:t>r a case involving a state law.</w:t>
      </w:r>
    </w:p>
    <w:p w14:paraId="1C03FFA6" w14:textId="77777777" w:rsidR="003361CC" w:rsidRPr="006D20C4" w:rsidRDefault="003361CC" w:rsidP="00615803">
      <w:pPr>
        <w:widowControl w:val="0"/>
        <w:numPr>
          <w:ilvl w:val="2"/>
          <w:numId w:val="10"/>
        </w:numPr>
        <w:tabs>
          <w:tab w:val="clear" w:pos="2160"/>
          <w:tab w:val="left" w:pos="1701"/>
        </w:tabs>
        <w:spacing w:line="360" w:lineRule="auto"/>
        <w:ind w:left="1701" w:hanging="425"/>
        <w:rPr>
          <w:sz w:val="22"/>
          <w:szCs w:val="22"/>
        </w:rPr>
      </w:pPr>
      <w:r w:rsidRPr="006D20C4">
        <w:rPr>
          <w:sz w:val="22"/>
          <w:szCs w:val="22"/>
        </w:rPr>
        <w:t xml:space="preserve">These cases are called </w:t>
      </w:r>
      <w:r w:rsidRPr="006D20C4">
        <w:rPr>
          <w:b/>
          <w:sz w:val="22"/>
          <w:szCs w:val="22"/>
        </w:rPr>
        <w:t>diversity jurisdiction</w:t>
      </w:r>
      <w:r w:rsidRPr="006D20C4">
        <w:rPr>
          <w:sz w:val="22"/>
          <w:szCs w:val="22"/>
        </w:rPr>
        <w:t xml:space="preserve"> cases, and they arise when all plaintiffs in a civil case are from different states than all defendants and the amount claimed by the plaintiffs exceeds seventy-five thousand dollars.</w:t>
      </w:r>
    </w:p>
    <w:p w14:paraId="6073440B" w14:textId="77777777" w:rsidR="003361CC" w:rsidRPr="006D20C4" w:rsidRDefault="003361CC" w:rsidP="00306AD8">
      <w:pPr>
        <w:widowControl w:val="0"/>
        <w:numPr>
          <w:ilvl w:val="2"/>
          <w:numId w:val="34"/>
        </w:numPr>
        <w:tabs>
          <w:tab w:val="clear" w:pos="2160"/>
          <w:tab w:val="left" w:pos="2268"/>
        </w:tabs>
        <w:spacing w:line="360" w:lineRule="auto"/>
        <w:ind w:left="2268" w:hanging="425"/>
        <w:rPr>
          <w:sz w:val="22"/>
          <w:szCs w:val="22"/>
        </w:rPr>
      </w:pPr>
      <w:r w:rsidRPr="006D20C4">
        <w:rPr>
          <w:sz w:val="22"/>
          <w:szCs w:val="22"/>
        </w:rPr>
        <w:t xml:space="preserve">Diversity jurisdiction cases allow one party who feels it may not receive a fair trial where its opponent has a “home court” advantage to seek a more neutral forum to hear its case, a process called </w:t>
      </w:r>
      <w:r w:rsidRPr="006D20C4">
        <w:rPr>
          <w:b/>
          <w:sz w:val="22"/>
          <w:szCs w:val="22"/>
        </w:rPr>
        <w:t>removal</w:t>
      </w:r>
      <w:r w:rsidRPr="006D20C4">
        <w:rPr>
          <w:sz w:val="22"/>
          <w:szCs w:val="22"/>
        </w:rPr>
        <w:t>.</w:t>
      </w:r>
    </w:p>
    <w:p w14:paraId="41063170" w14:textId="77777777" w:rsidR="00C8613A" w:rsidRPr="006D20C4" w:rsidRDefault="00C8613A" w:rsidP="00F4286C">
      <w:pPr>
        <w:widowControl w:val="0"/>
        <w:numPr>
          <w:ilvl w:val="0"/>
          <w:numId w:val="10"/>
        </w:numPr>
        <w:tabs>
          <w:tab w:val="clear" w:pos="720"/>
          <w:tab w:val="left" w:pos="567"/>
        </w:tabs>
        <w:spacing w:line="360" w:lineRule="auto"/>
        <w:ind w:left="567" w:hanging="425"/>
        <w:rPr>
          <w:sz w:val="22"/>
          <w:szCs w:val="22"/>
        </w:rPr>
      </w:pPr>
      <w:r w:rsidRPr="006D20C4">
        <w:rPr>
          <w:sz w:val="22"/>
          <w:szCs w:val="22"/>
        </w:rPr>
        <w:t>Within both the federal court and the state court system, there is a hierarchy of high</w:t>
      </w:r>
      <w:r w:rsidR="002A6239" w:rsidRPr="006D20C4">
        <w:rPr>
          <w:sz w:val="22"/>
          <w:szCs w:val="22"/>
        </w:rPr>
        <w:t>er and lower courts.</w:t>
      </w:r>
      <w:r w:rsidR="00F4286C" w:rsidRPr="006D20C4">
        <w:rPr>
          <w:sz w:val="22"/>
          <w:szCs w:val="22"/>
        </w:rPr>
        <w:t xml:space="preserve"> </w:t>
      </w:r>
      <w:r w:rsidRPr="006D20C4">
        <w:rPr>
          <w:sz w:val="22"/>
          <w:szCs w:val="22"/>
        </w:rPr>
        <w:t>The diagram in Figure 2.</w:t>
      </w:r>
      <w:r w:rsidR="00E60843" w:rsidRPr="006D20C4">
        <w:rPr>
          <w:sz w:val="22"/>
          <w:szCs w:val="22"/>
        </w:rPr>
        <w:t>7</w:t>
      </w:r>
      <w:r w:rsidRPr="006D20C4">
        <w:rPr>
          <w:sz w:val="22"/>
          <w:szCs w:val="22"/>
        </w:rPr>
        <w:t xml:space="preserve"> demonstrates this hierarchy.</w:t>
      </w:r>
    </w:p>
    <w:p w14:paraId="25A36E8E" w14:textId="77777777" w:rsidR="003361CC" w:rsidRPr="006D20C4" w:rsidRDefault="003361CC" w:rsidP="00615803">
      <w:pPr>
        <w:widowControl w:val="0"/>
        <w:numPr>
          <w:ilvl w:val="1"/>
          <w:numId w:val="10"/>
        </w:numPr>
        <w:tabs>
          <w:tab w:val="clear" w:pos="1440"/>
          <w:tab w:val="left" w:pos="1134"/>
        </w:tabs>
        <w:spacing w:line="360" w:lineRule="auto"/>
        <w:ind w:left="1134" w:hanging="425"/>
        <w:rPr>
          <w:sz w:val="22"/>
          <w:szCs w:val="22"/>
        </w:rPr>
      </w:pPr>
      <w:r w:rsidRPr="006D20C4">
        <w:rPr>
          <w:sz w:val="22"/>
          <w:szCs w:val="22"/>
        </w:rPr>
        <w:t xml:space="preserve">The U.S. Supreme Court is the highest court in the country, and all courts are bound to follow precedent established by the U.S. Supreme Court through the doctrine of </w:t>
      </w:r>
      <w:r w:rsidRPr="006D20C4">
        <w:rPr>
          <w:b/>
          <w:sz w:val="22"/>
          <w:szCs w:val="22"/>
        </w:rPr>
        <w:t>stare decisis</w:t>
      </w:r>
      <w:r w:rsidRPr="006D20C4">
        <w:rPr>
          <w:sz w:val="22"/>
          <w:szCs w:val="22"/>
        </w:rPr>
        <w:t>.</w:t>
      </w:r>
    </w:p>
    <w:p w14:paraId="09D50166" w14:textId="77777777" w:rsidR="00C8613A" w:rsidRPr="006D20C4" w:rsidRDefault="00C8613A" w:rsidP="00FB3E54">
      <w:pPr>
        <w:widowControl w:val="0"/>
        <w:numPr>
          <w:ilvl w:val="1"/>
          <w:numId w:val="10"/>
        </w:numPr>
        <w:tabs>
          <w:tab w:val="clear" w:pos="1440"/>
          <w:tab w:val="left" w:pos="1134"/>
        </w:tabs>
        <w:spacing w:line="360" w:lineRule="auto"/>
        <w:ind w:left="1134" w:hanging="425"/>
        <w:rPr>
          <w:sz w:val="22"/>
          <w:szCs w:val="22"/>
        </w:rPr>
      </w:pPr>
      <w:r w:rsidRPr="006D20C4">
        <w:rPr>
          <w:sz w:val="22"/>
          <w:szCs w:val="22"/>
        </w:rPr>
        <w:t>Cases are filed in a U.S. District Court, the tri</w:t>
      </w:r>
      <w:r w:rsidR="002A6239" w:rsidRPr="006D20C4">
        <w:rPr>
          <w:sz w:val="22"/>
          <w:szCs w:val="22"/>
        </w:rPr>
        <w:t>al court in the federal system.</w:t>
      </w:r>
    </w:p>
    <w:p w14:paraId="4BA3684A" w14:textId="77777777" w:rsidR="00C8613A" w:rsidRPr="006D20C4" w:rsidRDefault="00C8613A" w:rsidP="00615803">
      <w:pPr>
        <w:widowControl w:val="0"/>
        <w:numPr>
          <w:ilvl w:val="2"/>
          <w:numId w:val="10"/>
        </w:numPr>
        <w:tabs>
          <w:tab w:val="clear" w:pos="2160"/>
          <w:tab w:val="left" w:pos="1701"/>
        </w:tabs>
        <w:spacing w:line="360" w:lineRule="auto"/>
        <w:ind w:left="1701" w:hanging="425"/>
        <w:rPr>
          <w:sz w:val="22"/>
          <w:szCs w:val="22"/>
        </w:rPr>
      </w:pPr>
      <w:r w:rsidRPr="006D20C4">
        <w:rPr>
          <w:sz w:val="22"/>
          <w:szCs w:val="22"/>
        </w:rPr>
        <w:t>Under the court administration system, there are ninety-four jud</w:t>
      </w:r>
      <w:r w:rsidR="002A6239" w:rsidRPr="006D20C4">
        <w:rPr>
          <w:sz w:val="22"/>
          <w:szCs w:val="22"/>
        </w:rPr>
        <w:t>icial districts in the country.</w:t>
      </w:r>
    </w:p>
    <w:p w14:paraId="56E4CE9A" w14:textId="77777777" w:rsidR="00C8613A" w:rsidRPr="006D20C4" w:rsidRDefault="00C8613A" w:rsidP="00615803">
      <w:pPr>
        <w:widowControl w:val="0"/>
        <w:numPr>
          <w:ilvl w:val="2"/>
          <w:numId w:val="10"/>
        </w:numPr>
        <w:tabs>
          <w:tab w:val="clear" w:pos="2160"/>
          <w:tab w:val="left" w:pos="1701"/>
        </w:tabs>
        <w:spacing w:line="360" w:lineRule="auto"/>
        <w:ind w:left="1701" w:hanging="425"/>
        <w:rPr>
          <w:sz w:val="22"/>
          <w:szCs w:val="22"/>
        </w:rPr>
      </w:pPr>
      <w:r w:rsidRPr="006D20C4">
        <w:rPr>
          <w:sz w:val="22"/>
          <w:szCs w:val="22"/>
        </w:rPr>
        <w:t xml:space="preserve">As a trial court, the U.S. district courts hear civil and criminal </w:t>
      </w:r>
      <w:r w:rsidR="002A6239" w:rsidRPr="006D20C4">
        <w:rPr>
          <w:sz w:val="22"/>
          <w:szCs w:val="22"/>
        </w:rPr>
        <w:t>trials.</w:t>
      </w:r>
    </w:p>
    <w:p w14:paraId="22D6BD1E" w14:textId="77777777" w:rsidR="00C8613A" w:rsidRPr="006D20C4" w:rsidRDefault="00C8613A" w:rsidP="00615803">
      <w:pPr>
        <w:widowControl w:val="0"/>
        <w:numPr>
          <w:ilvl w:val="3"/>
          <w:numId w:val="12"/>
        </w:numPr>
        <w:tabs>
          <w:tab w:val="clear" w:pos="2880"/>
          <w:tab w:val="left" w:pos="2268"/>
        </w:tabs>
        <w:spacing w:line="360" w:lineRule="auto"/>
        <w:ind w:left="2268" w:hanging="425"/>
        <w:rPr>
          <w:sz w:val="22"/>
          <w:szCs w:val="22"/>
        </w:rPr>
      </w:pPr>
      <w:r w:rsidRPr="006D20C4">
        <w:rPr>
          <w:sz w:val="22"/>
          <w:szCs w:val="22"/>
        </w:rPr>
        <w:t xml:space="preserve">The trials may be </w:t>
      </w:r>
      <w:r w:rsidRPr="006D20C4">
        <w:rPr>
          <w:b/>
          <w:sz w:val="22"/>
          <w:szCs w:val="22"/>
        </w:rPr>
        <w:t>bench trials</w:t>
      </w:r>
      <w:r w:rsidR="00024633" w:rsidRPr="006D20C4">
        <w:rPr>
          <w:sz w:val="22"/>
          <w:szCs w:val="22"/>
        </w:rPr>
        <w:t xml:space="preserve"> (heard only by the judge)</w:t>
      </w:r>
      <w:r w:rsidR="002A6239" w:rsidRPr="006D20C4">
        <w:rPr>
          <w:sz w:val="22"/>
          <w:szCs w:val="22"/>
        </w:rPr>
        <w:t>, or they may be jury trials.</w:t>
      </w:r>
    </w:p>
    <w:p w14:paraId="2321F334" w14:textId="77777777" w:rsidR="00C8613A" w:rsidRPr="006D20C4" w:rsidRDefault="00C8613A" w:rsidP="00024633">
      <w:pPr>
        <w:widowControl w:val="0"/>
        <w:numPr>
          <w:ilvl w:val="3"/>
          <w:numId w:val="12"/>
        </w:numPr>
        <w:tabs>
          <w:tab w:val="clear" w:pos="2880"/>
          <w:tab w:val="left" w:pos="2268"/>
        </w:tabs>
        <w:spacing w:line="360" w:lineRule="auto"/>
        <w:ind w:left="2268" w:hanging="425"/>
        <w:rPr>
          <w:sz w:val="22"/>
          <w:szCs w:val="22"/>
        </w:rPr>
      </w:pPr>
      <w:r w:rsidRPr="006D20C4">
        <w:rPr>
          <w:sz w:val="22"/>
          <w:szCs w:val="22"/>
        </w:rPr>
        <w:t xml:space="preserve">At the trial, witnesses are called and their testimonies are recorded, </w:t>
      </w:r>
      <w:r w:rsidRPr="006D20C4">
        <w:rPr>
          <w:sz w:val="22"/>
          <w:szCs w:val="22"/>
        </w:rPr>
        <w:lastRenderedPageBreak/>
        <w:t xml:space="preserve">word for word, into a </w:t>
      </w:r>
      <w:r w:rsidRPr="006D20C4">
        <w:rPr>
          <w:b/>
          <w:sz w:val="22"/>
          <w:szCs w:val="22"/>
        </w:rPr>
        <w:t>trial record</w:t>
      </w:r>
      <w:r w:rsidR="00024633" w:rsidRPr="006D20C4">
        <w:rPr>
          <w:sz w:val="22"/>
          <w:szCs w:val="22"/>
        </w:rPr>
        <w:t xml:space="preserve"> (transcript of what was said in the courtroom along with supporting documentation)</w:t>
      </w:r>
      <w:r w:rsidR="002A6239" w:rsidRPr="006D20C4">
        <w:rPr>
          <w:sz w:val="22"/>
          <w:szCs w:val="22"/>
        </w:rPr>
        <w:t>.</w:t>
      </w:r>
    </w:p>
    <w:p w14:paraId="687BDA6B" w14:textId="77777777" w:rsidR="003361CC" w:rsidRPr="006D20C4" w:rsidRDefault="00C8613A" w:rsidP="00615803">
      <w:pPr>
        <w:widowControl w:val="0"/>
        <w:numPr>
          <w:ilvl w:val="3"/>
          <w:numId w:val="12"/>
        </w:numPr>
        <w:tabs>
          <w:tab w:val="clear" w:pos="2880"/>
          <w:tab w:val="left" w:pos="2268"/>
        </w:tabs>
        <w:spacing w:line="360" w:lineRule="auto"/>
        <w:ind w:left="2268" w:hanging="425"/>
        <w:rPr>
          <w:sz w:val="22"/>
          <w:szCs w:val="22"/>
        </w:rPr>
      </w:pPr>
      <w:r w:rsidRPr="006D20C4">
        <w:rPr>
          <w:sz w:val="22"/>
          <w:szCs w:val="22"/>
        </w:rPr>
        <w:t>At the conclusion of the trial, if the losing side is unhappy with the outcome, it is entitled as a matter of right to appeal its case to the U.S. Circuit Court of Appeals.</w:t>
      </w:r>
    </w:p>
    <w:p w14:paraId="7277347A" w14:textId="77777777" w:rsidR="00C8613A" w:rsidRPr="006D20C4" w:rsidRDefault="003361CC" w:rsidP="00A80F7B">
      <w:pPr>
        <w:widowControl w:val="0"/>
        <w:numPr>
          <w:ilvl w:val="1"/>
          <w:numId w:val="10"/>
        </w:numPr>
        <w:tabs>
          <w:tab w:val="clear" w:pos="1440"/>
          <w:tab w:val="left" w:pos="1134"/>
        </w:tabs>
        <w:spacing w:line="360" w:lineRule="auto"/>
        <w:ind w:left="1134" w:hanging="425"/>
        <w:rPr>
          <w:sz w:val="22"/>
          <w:szCs w:val="22"/>
        </w:rPr>
      </w:pPr>
      <w:r w:rsidRPr="006D20C4">
        <w:rPr>
          <w:sz w:val="22"/>
          <w:szCs w:val="22"/>
        </w:rPr>
        <w:t xml:space="preserve">In all fifty states, a trial court of </w:t>
      </w:r>
      <w:r w:rsidRPr="006D20C4">
        <w:rPr>
          <w:b/>
          <w:sz w:val="22"/>
          <w:szCs w:val="22"/>
        </w:rPr>
        <w:t>general jurisdiction</w:t>
      </w:r>
      <w:r w:rsidRPr="006D20C4">
        <w:rPr>
          <w:sz w:val="22"/>
          <w:szCs w:val="22"/>
        </w:rPr>
        <w:t xml:space="preserve"> accepts most typ</w:t>
      </w:r>
      <w:r w:rsidR="002A6239" w:rsidRPr="006D20C4">
        <w:rPr>
          <w:sz w:val="22"/>
          <w:szCs w:val="22"/>
        </w:rPr>
        <w:t>es of civil and criminal cases.</w:t>
      </w:r>
    </w:p>
    <w:p w14:paraId="622524F4" w14:textId="77777777" w:rsidR="00C8613A" w:rsidRPr="006D20C4" w:rsidRDefault="003361CC" w:rsidP="00C35CD1">
      <w:pPr>
        <w:widowControl w:val="0"/>
        <w:numPr>
          <w:ilvl w:val="2"/>
          <w:numId w:val="10"/>
        </w:numPr>
        <w:tabs>
          <w:tab w:val="clear" w:pos="2160"/>
          <w:tab w:val="left" w:pos="1701"/>
        </w:tabs>
        <w:spacing w:line="360" w:lineRule="auto"/>
        <w:ind w:left="1701" w:hanging="425"/>
        <w:rPr>
          <w:sz w:val="22"/>
          <w:szCs w:val="22"/>
        </w:rPr>
      </w:pPr>
      <w:r w:rsidRPr="006D20C4">
        <w:rPr>
          <w:sz w:val="22"/>
          <w:szCs w:val="22"/>
        </w:rPr>
        <w:t>These courts are called various names such as superior court, ci</w:t>
      </w:r>
      <w:r w:rsidR="002A6239" w:rsidRPr="006D20C4">
        <w:rPr>
          <w:sz w:val="22"/>
          <w:szCs w:val="22"/>
        </w:rPr>
        <w:t>rcuit court, or district court.</w:t>
      </w:r>
    </w:p>
    <w:p w14:paraId="46078F90" w14:textId="77777777" w:rsidR="003361CC" w:rsidRPr="006D20C4" w:rsidRDefault="003361CC" w:rsidP="00205BF5">
      <w:pPr>
        <w:widowControl w:val="0"/>
        <w:numPr>
          <w:ilvl w:val="2"/>
          <w:numId w:val="10"/>
        </w:numPr>
        <w:tabs>
          <w:tab w:val="clear" w:pos="2160"/>
          <w:tab w:val="left" w:pos="1701"/>
        </w:tabs>
        <w:spacing w:line="360" w:lineRule="auto"/>
        <w:ind w:left="1701" w:hanging="425"/>
        <w:rPr>
          <w:sz w:val="22"/>
          <w:szCs w:val="22"/>
        </w:rPr>
      </w:pPr>
      <w:r w:rsidRPr="006D20C4">
        <w:rPr>
          <w:sz w:val="22"/>
          <w:szCs w:val="22"/>
        </w:rPr>
        <w:t xml:space="preserve">There may be other courts of </w:t>
      </w:r>
      <w:r w:rsidRPr="006D20C4">
        <w:rPr>
          <w:b/>
          <w:sz w:val="22"/>
          <w:szCs w:val="22"/>
        </w:rPr>
        <w:t>limited jurisdiction</w:t>
      </w:r>
      <w:r w:rsidRPr="006D20C4">
        <w:rPr>
          <w:sz w:val="22"/>
          <w:szCs w:val="22"/>
        </w:rPr>
        <w:t xml:space="preserve"> at the state level, such as traffic court, juvenile court, family court, or small claims court.</w:t>
      </w:r>
    </w:p>
    <w:p w14:paraId="2B1B68DF" w14:textId="77777777" w:rsidR="00C8613A" w:rsidRPr="006D20C4" w:rsidRDefault="00C8613A" w:rsidP="00615803">
      <w:pPr>
        <w:widowControl w:val="0"/>
        <w:numPr>
          <w:ilvl w:val="1"/>
          <w:numId w:val="10"/>
        </w:numPr>
        <w:tabs>
          <w:tab w:val="clear" w:pos="1440"/>
          <w:tab w:val="left" w:pos="1134"/>
        </w:tabs>
        <w:spacing w:line="360" w:lineRule="auto"/>
        <w:ind w:left="1134" w:hanging="425"/>
        <w:rPr>
          <w:sz w:val="22"/>
          <w:szCs w:val="22"/>
        </w:rPr>
      </w:pPr>
      <w:r w:rsidRPr="006D20C4">
        <w:rPr>
          <w:sz w:val="22"/>
          <w:szCs w:val="22"/>
        </w:rPr>
        <w:t>In certain cases that involve a federal constitutional right, a party that loses at the state Supreme Court level can appeal to the U.S. Supreme Court for review.</w:t>
      </w:r>
    </w:p>
    <w:p w14:paraId="5592F985" w14:textId="77777777" w:rsidR="00440AF5" w:rsidRPr="006D20C4" w:rsidRDefault="00440AF5" w:rsidP="00B67124">
      <w:pPr>
        <w:widowControl w:val="0"/>
        <w:numPr>
          <w:ilvl w:val="1"/>
          <w:numId w:val="10"/>
        </w:numPr>
        <w:tabs>
          <w:tab w:val="clear" w:pos="1440"/>
          <w:tab w:val="left" w:pos="1134"/>
        </w:tabs>
        <w:spacing w:line="360" w:lineRule="auto"/>
        <w:ind w:left="1134" w:hanging="425"/>
        <w:rPr>
          <w:sz w:val="22"/>
          <w:szCs w:val="22"/>
        </w:rPr>
      </w:pPr>
      <w:r w:rsidRPr="006D20C4">
        <w:rPr>
          <w:sz w:val="22"/>
          <w:szCs w:val="22"/>
        </w:rPr>
        <w:t>Whenever an appeal is filed, the trial record is forwarded to the appellate court for review.</w:t>
      </w:r>
    </w:p>
    <w:p w14:paraId="027B3A3D" w14:textId="77777777" w:rsidR="00B67124" w:rsidRPr="006D20C4" w:rsidRDefault="00B67124" w:rsidP="00B67124">
      <w:pPr>
        <w:widowControl w:val="0"/>
        <w:numPr>
          <w:ilvl w:val="2"/>
          <w:numId w:val="10"/>
        </w:numPr>
        <w:tabs>
          <w:tab w:val="clear" w:pos="2160"/>
          <w:tab w:val="left" w:pos="1701"/>
        </w:tabs>
        <w:spacing w:line="360" w:lineRule="auto"/>
        <w:ind w:left="1701" w:hanging="425"/>
        <w:rPr>
          <w:sz w:val="22"/>
          <w:szCs w:val="22"/>
        </w:rPr>
      </w:pPr>
      <w:r w:rsidRPr="006D20C4">
        <w:rPr>
          <w:sz w:val="22"/>
          <w:szCs w:val="22"/>
        </w:rPr>
        <w:t>Appellate courts do not conduct new trials and are unable to recall witnesses or call new witnesses.</w:t>
      </w:r>
    </w:p>
    <w:p w14:paraId="4C75DE3F" w14:textId="77777777" w:rsidR="00FD3A6D" w:rsidRPr="006D20C4" w:rsidRDefault="00C8613A" w:rsidP="00615803">
      <w:pPr>
        <w:widowControl w:val="0"/>
        <w:numPr>
          <w:ilvl w:val="2"/>
          <w:numId w:val="10"/>
        </w:numPr>
        <w:tabs>
          <w:tab w:val="clear" w:pos="2160"/>
          <w:tab w:val="left" w:pos="1701"/>
        </w:tabs>
        <w:spacing w:line="360" w:lineRule="auto"/>
        <w:ind w:left="1701" w:hanging="425"/>
        <w:rPr>
          <w:sz w:val="22"/>
          <w:szCs w:val="22"/>
        </w:rPr>
      </w:pPr>
      <w:r w:rsidRPr="006D20C4">
        <w:rPr>
          <w:sz w:val="22"/>
          <w:szCs w:val="22"/>
        </w:rPr>
        <w:t>The trial court’s duty is to figure out</w:t>
      </w:r>
      <w:r w:rsidR="00587BE7" w:rsidRPr="006D20C4">
        <w:rPr>
          <w:sz w:val="22"/>
          <w:szCs w:val="22"/>
        </w:rPr>
        <w:t xml:space="preserve"> the facts of the case.</w:t>
      </w:r>
    </w:p>
    <w:p w14:paraId="60DBF78B" w14:textId="77777777" w:rsidR="00C8613A" w:rsidRPr="006D20C4" w:rsidRDefault="00C8613A" w:rsidP="0064223F">
      <w:pPr>
        <w:widowControl w:val="0"/>
        <w:numPr>
          <w:ilvl w:val="3"/>
          <w:numId w:val="12"/>
        </w:numPr>
        <w:tabs>
          <w:tab w:val="clear" w:pos="2880"/>
          <w:tab w:val="left" w:pos="2268"/>
        </w:tabs>
        <w:spacing w:line="360" w:lineRule="auto"/>
        <w:ind w:left="2268" w:hanging="425"/>
        <w:rPr>
          <w:sz w:val="22"/>
          <w:szCs w:val="22"/>
        </w:rPr>
      </w:pPr>
      <w:r w:rsidRPr="006D20C4">
        <w:rPr>
          <w:sz w:val="22"/>
          <w:szCs w:val="22"/>
        </w:rPr>
        <w:t>This process of fact-finding is an important part of the judicial process, and a great deal of deference is placed on the judgment of the fact finder (</w:t>
      </w:r>
      <w:r w:rsidRPr="006D20C4">
        <w:rPr>
          <w:b/>
          <w:sz w:val="22"/>
          <w:szCs w:val="22"/>
        </w:rPr>
        <w:t>trier of fact</w:t>
      </w:r>
      <w:r w:rsidRPr="006D20C4">
        <w:rPr>
          <w:sz w:val="22"/>
          <w:szCs w:val="22"/>
        </w:rPr>
        <w:t>).</w:t>
      </w:r>
    </w:p>
    <w:p w14:paraId="71B48C79" w14:textId="77777777" w:rsidR="00FD3A6D" w:rsidRPr="006D20C4" w:rsidRDefault="00C8613A" w:rsidP="00526BB8">
      <w:pPr>
        <w:widowControl w:val="0"/>
        <w:numPr>
          <w:ilvl w:val="3"/>
          <w:numId w:val="12"/>
        </w:numPr>
        <w:tabs>
          <w:tab w:val="clear" w:pos="2880"/>
          <w:tab w:val="left" w:pos="2268"/>
        </w:tabs>
        <w:spacing w:line="360" w:lineRule="auto"/>
        <w:ind w:left="2268" w:hanging="425"/>
        <w:rPr>
          <w:sz w:val="22"/>
          <w:szCs w:val="22"/>
        </w:rPr>
      </w:pPr>
      <w:r w:rsidRPr="006D20C4">
        <w:rPr>
          <w:sz w:val="22"/>
          <w:szCs w:val="22"/>
        </w:rPr>
        <w:t>The trier of fact is typically the jury or the judge in the cas</w:t>
      </w:r>
      <w:r w:rsidR="00587BE7" w:rsidRPr="006D20C4">
        <w:rPr>
          <w:sz w:val="22"/>
          <w:szCs w:val="22"/>
        </w:rPr>
        <w:t>e of a bench trial.</w:t>
      </w:r>
    </w:p>
    <w:p w14:paraId="367DFD43" w14:textId="77777777" w:rsidR="00FD3A6D" w:rsidRPr="006D20C4" w:rsidRDefault="00C8613A" w:rsidP="00615803">
      <w:pPr>
        <w:widowControl w:val="0"/>
        <w:numPr>
          <w:ilvl w:val="2"/>
          <w:numId w:val="10"/>
        </w:numPr>
        <w:tabs>
          <w:tab w:val="clear" w:pos="2160"/>
          <w:tab w:val="left" w:pos="1701"/>
        </w:tabs>
        <w:spacing w:line="360" w:lineRule="auto"/>
        <w:ind w:left="1701" w:hanging="425"/>
        <w:rPr>
          <w:sz w:val="22"/>
          <w:szCs w:val="22"/>
        </w:rPr>
      </w:pPr>
      <w:r w:rsidRPr="006D20C4">
        <w:rPr>
          <w:sz w:val="22"/>
          <w:szCs w:val="22"/>
        </w:rPr>
        <w:t>On appeal, the appellate judge cannot substitute his or her interpretation of the facts for that of the trier of fact, even if the appellate judge believ</w:t>
      </w:r>
      <w:r w:rsidR="00587BE7" w:rsidRPr="006D20C4">
        <w:rPr>
          <w:sz w:val="22"/>
          <w:szCs w:val="22"/>
        </w:rPr>
        <w:t>es the trier of fact was wrong.</w:t>
      </w:r>
    </w:p>
    <w:p w14:paraId="1A69BE32" w14:textId="77777777" w:rsidR="00C8613A" w:rsidRPr="006D20C4" w:rsidRDefault="00C8613A" w:rsidP="00615803">
      <w:pPr>
        <w:widowControl w:val="0"/>
        <w:numPr>
          <w:ilvl w:val="2"/>
          <w:numId w:val="10"/>
        </w:numPr>
        <w:tabs>
          <w:tab w:val="clear" w:pos="2160"/>
          <w:tab w:val="left" w:pos="1701"/>
        </w:tabs>
        <w:spacing w:line="360" w:lineRule="auto"/>
        <w:ind w:left="1701" w:hanging="425"/>
        <w:rPr>
          <w:sz w:val="22"/>
          <w:szCs w:val="22"/>
        </w:rPr>
      </w:pPr>
      <w:r w:rsidRPr="006D20C4">
        <w:rPr>
          <w:sz w:val="22"/>
          <w:szCs w:val="22"/>
        </w:rPr>
        <w:t xml:space="preserve">The issues on appeal are therefore limited to </w:t>
      </w:r>
      <w:r w:rsidRPr="006D20C4">
        <w:rPr>
          <w:b/>
          <w:sz w:val="22"/>
          <w:szCs w:val="22"/>
        </w:rPr>
        <w:t>questions of law</w:t>
      </w:r>
      <w:r w:rsidRPr="006D20C4">
        <w:rPr>
          <w:sz w:val="22"/>
          <w:szCs w:val="22"/>
        </w:rPr>
        <w:t xml:space="preserve"> or legal errors.</w:t>
      </w:r>
    </w:p>
    <w:p w14:paraId="65B2493F" w14:textId="77777777" w:rsidR="00C8613A" w:rsidRPr="006D20C4" w:rsidRDefault="00C8613A" w:rsidP="00615803">
      <w:pPr>
        <w:widowControl w:val="0"/>
        <w:numPr>
          <w:ilvl w:val="1"/>
          <w:numId w:val="10"/>
        </w:numPr>
        <w:tabs>
          <w:tab w:val="clear" w:pos="1440"/>
          <w:tab w:val="left" w:pos="1134"/>
        </w:tabs>
        <w:spacing w:line="360" w:lineRule="auto"/>
        <w:ind w:left="1134" w:hanging="425"/>
        <w:rPr>
          <w:sz w:val="22"/>
          <w:szCs w:val="22"/>
        </w:rPr>
      </w:pPr>
      <w:r w:rsidRPr="006D20C4">
        <w:rPr>
          <w:sz w:val="22"/>
          <w:szCs w:val="22"/>
        </w:rPr>
        <w:t xml:space="preserve">In most cases, the best </w:t>
      </w:r>
      <w:proofErr w:type="gramStart"/>
      <w:r w:rsidRPr="006D20C4">
        <w:rPr>
          <w:sz w:val="22"/>
          <w:szCs w:val="22"/>
        </w:rPr>
        <w:t>remedy</w:t>
      </w:r>
      <w:proofErr w:type="gramEnd"/>
      <w:r w:rsidRPr="006D20C4">
        <w:rPr>
          <w:sz w:val="22"/>
          <w:szCs w:val="22"/>
        </w:rPr>
        <w:t xml:space="preserve"> a litigant can hope for is for the court of appeals to send the case back to a trial court (a process called </w:t>
      </w:r>
      <w:r w:rsidRPr="006D20C4">
        <w:rPr>
          <w:b/>
          <w:sz w:val="22"/>
          <w:szCs w:val="22"/>
        </w:rPr>
        <w:t>remand</w:t>
      </w:r>
      <w:r w:rsidRPr="006D20C4">
        <w:rPr>
          <w:sz w:val="22"/>
          <w:szCs w:val="22"/>
        </w:rPr>
        <w:t>) for reconsideration or perhaps a new trial.</w:t>
      </w:r>
    </w:p>
    <w:p w14:paraId="03B0E1DD" w14:textId="77777777" w:rsidR="003D03B0" w:rsidRPr="006D20C4" w:rsidRDefault="00200487" w:rsidP="00615803">
      <w:pPr>
        <w:widowControl w:val="0"/>
        <w:spacing w:line="360" w:lineRule="auto"/>
        <w:rPr>
          <w:sz w:val="22"/>
          <w:szCs w:val="22"/>
        </w:rPr>
      </w:pPr>
      <w:r w:rsidRPr="006D20C4">
        <w:rPr>
          <w:noProof/>
          <w:sz w:val="22"/>
          <w:szCs w:val="22"/>
        </w:rPr>
        <mc:AlternateContent>
          <mc:Choice Requires="wps">
            <w:drawing>
              <wp:anchor distT="0" distB="0" distL="114300" distR="114300" simplePos="0" relativeHeight="251668480" behindDoc="0" locked="0" layoutInCell="1" allowOverlap="1" wp14:anchorId="64C8F0CB" wp14:editId="0BCA82ED">
                <wp:simplePos x="0" y="0"/>
                <wp:positionH relativeFrom="column">
                  <wp:posOffset>-38100</wp:posOffset>
                </wp:positionH>
                <wp:positionV relativeFrom="paragraph">
                  <wp:posOffset>215900</wp:posOffset>
                </wp:positionV>
                <wp:extent cx="5486400" cy="0"/>
                <wp:effectExtent l="9525" t="10795" r="9525" b="8255"/>
                <wp:wrapNone/>
                <wp:docPr id="12"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07CB085" id="Line 4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7pt" to="429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eZq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"/>
            </w:pict>
          </mc:Fallback>
        </mc:AlternateContent>
      </w:r>
    </w:p>
    <w:p w14:paraId="33D584F2" w14:textId="77777777" w:rsidR="003452D0" w:rsidRPr="000A06BB" w:rsidRDefault="003452D0" w:rsidP="00615803">
      <w:pPr>
        <w:widowControl w:val="0"/>
        <w:spacing w:line="360" w:lineRule="auto"/>
        <w:jc w:val="center"/>
        <w:rPr>
          <w:b/>
          <w:sz w:val="28"/>
          <w:szCs w:val="28"/>
        </w:rPr>
      </w:pPr>
      <w:r w:rsidRPr="000A06BB">
        <w:rPr>
          <w:b/>
          <w:sz w:val="28"/>
          <w:szCs w:val="28"/>
        </w:rPr>
        <w:t>Exercises</w:t>
      </w:r>
    </w:p>
    <w:p w14:paraId="215A1175" w14:textId="77777777" w:rsidR="00FD06AD" w:rsidRPr="000A06BB" w:rsidRDefault="00200487" w:rsidP="00615803">
      <w:pPr>
        <w:widowControl w:val="0"/>
        <w:spacing w:line="360" w:lineRule="auto"/>
        <w:jc w:val="center"/>
        <w:rPr>
          <w:b/>
          <w:sz w:val="28"/>
          <w:szCs w:val="28"/>
        </w:rPr>
      </w:pPr>
      <w:r w:rsidRPr="000A06BB">
        <w:rPr>
          <w:b/>
          <w:noProof/>
          <w:sz w:val="28"/>
          <w:szCs w:val="28"/>
        </w:rPr>
        <mc:AlternateContent>
          <mc:Choice Requires="wps">
            <w:drawing>
              <wp:anchor distT="0" distB="0" distL="114300" distR="114300" simplePos="0" relativeHeight="251669504" behindDoc="0" locked="0" layoutInCell="1" allowOverlap="1" wp14:anchorId="730D7624" wp14:editId="667A3E2F">
                <wp:simplePos x="0" y="0"/>
                <wp:positionH relativeFrom="column">
                  <wp:posOffset>-19050</wp:posOffset>
                </wp:positionH>
                <wp:positionV relativeFrom="paragraph">
                  <wp:posOffset>247650</wp:posOffset>
                </wp:positionV>
                <wp:extent cx="5486400" cy="0"/>
                <wp:effectExtent l="9525" t="8890" r="9525" b="10160"/>
                <wp:wrapNone/>
                <wp:docPr id="11"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ABA7C55" id="Line 4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9.5pt" to="430.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pvsEwIAACo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"/>
            </w:pict>
          </mc:Fallback>
        </mc:AlternateContent>
      </w:r>
      <w:r w:rsidR="00FD06AD" w:rsidRPr="000A06BB">
        <w:rPr>
          <w:b/>
          <w:sz w:val="28"/>
          <w:szCs w:val="28"/>
        </w:rPr>
        <w:t>Section 3 – Trial and Appellate Courts</w:t>
      </w:r>
    </w:p>
    <w:p w14:paraId="175C6B4E" w14:textId="77777777" w:rsidR="00F71971" w:rsidRPr="006D20C4" w:rsidRDefault="00F71971" w:rsidP="00615803">
      <w:pPr>
        <w:widowControl w:val="0"/>
        <w:spacing w:line="360" w:lineRule="auto"/>
        <w:rPr>
          <w:sz w:val="22"/>
          <w:szCs w:val="22"/>
        </w:rPr>
      </w:pPr>
    </w:p>
    <w:p w14:paraId="4F8D52D9" w14:textId="77777777" w:rsidR="00FD06AD" w:rsidRPr="006D20C4" w:rsidRDefault="00FD06AD" w:rsidP="00615803">
      <w:pPr>
        <w:widowControl w:val="0"/>
        <w:numPr>
          <w:ilvl w:val="0"/>
          <w:numId w:val="24"/>
        </w:numPr>
        <w:tabs>
          <w:tab w:val="clear" w:pos="360"/>
          <w:tab w:val="left" w:pos="426"/>
        </w:tabs>
        <w:spacing w:line="360" w:lineRule="auto"/>
        <w:ind w:left="426" w:hanging="426"/>
        <w:rPr>
          <w:sz w:val="22"/>
          <w:szCs w:val="22"/>
        </w:rPr>
      </w:pPr>
      <w:r w:rsidRPr="006D20C4">
        <w:rPr>
          <w:sz w:val="22"/>
          <w:szCs w:val="22"/>
        </w:rPr>
        <w:t>Do you think that the “home court advantage” that justifies diversity jurisdiction still exists?</w:t>
      </w:r>
      <w:r w:rsidR="00F71971" w:rsidRPr="006D20C4">
        <w:rPr>
          <w:sz w:val="22"/>
          <w:szCs w:val="22"/>
        </w:rPr>
        <w:t xml:space="preserve"> </w:t>
      </w:r>
      <w:r w:rsidRPr="006D20C4">
        <w:rPr>
          <w:sz w:val="22"/>
          <w:szCs w:val="22"/>
        </w:rPr>
        <w:t>Why or why not?</w:t>
      </w:r>
    </w:p>
    <w:p w14:paraId="7BB01B8E" w14:textId="77777777" w:rsidR="00FD06AD" w:rsidRPr="006D20C4" w:rsidRDefault="00FD06AD" w:rsidP="00615803">
      <w:pPr>
        <w:widowControl w:val="0"/>
        <w:spacing w:line="360" w:lineRule="auto"/>
        <w:ind w:left="426"/>
        <w:rPr>
          <w:sz w:val="22"/>
          <w:szCs w:val="22"/>
        </w:rPr>
      </w:pPr>
    </w:p>
    <w:p w14:paraId="2E1E16CA" w14:textId="77777777" w:rsidR="00FD06AD" w:rsidRPr="006D20C4" w:rsidRDefault="003618EE" w:rsidP="00615803">
      <w:pPr>
        <w:widowControl w:val="0"/>
        <w:spacing w:line="360" w:lineRule="auto"/>
        <w:ind w:left="426"/>
        <w:rPr>
          <w:sz w:val="22"/>
          <w:szCs w:val="22"/>
        </w:rPr>
      </w:pPr>
      <w:r w:rsidRPr="006D20C4">
        <w:rPr>
          <w:sz w:val="22"/>
          <w:szCs w:val="22"/>
        </w:rPr>
        <w:t xml:space="preserve">Answer: </w:t>
      </w:r>
      <w:r w:rsidR="006A7B67" w:rsidRPr="006D20C4">
        <w:rPr>
          <w:sz w:val="22"/>
          <w:szCs w:val="22"/>
        </w:rPr>
        <w:t xml:space="preserve">Students’ answers will vary. </w:t>
      </w:r>
      <w:r w:rsidR="00FD06AD" w:rsidRPr="006D20C4">
        <w:rPr>
          <w:sz w:val="22"/>
          <w:szCs w:val="22"/>
        </w:rPr>
        <w:t>Students may struggle to understand the need for divers</w:t>
      </w:r>
      <w:r w:rsidRPr="006D20C4">
        <w:rPr>
          <w:sz w:val="22"/>
          <w:szCs w:val="22"/>
        </w:rPr>
        <w:t>ity jurisdiction. This question</w:t>
      </w:r>
      <w:r w:rsidR="00FD06AD" w:rsidRPr="006D20C4">
        <w:rPr>
          <w:sz w:val="22"/>
          <w:szCs w:val="22"/>
        </w:rPr>
        <w:t xml:space="preserve"> is designed to force them to consider the possibility of defending a lawsuit in a state where local rules, judges or jurors might be sympathetic to the other side. </w:t>
      </w:r>
      <w:r w:rsidR="00E65FE2" w:rsidRPr="006D20C4">
        <w:rPr>
          <w:sz w:val="22"/>
          <w:szCs w:val="22"/>
        </w:rPr>
        <w:t xml:space="preserve">Instructors can challenge </w:t>
      </w:r>
      <w:r w:rsidR="00FD06AD" w:rsidRPr="006D20C4">
        <w:rPr>
          <w:sz w:val="22"/>
          <w:szCs w:val="22"/>
        </w:rPr>
        <w:t xml:space="preserve">students to think of scenarios where this might occur, and ask them how they would feel if they had to defend in such a situation. </w:t>
      </w:r>
      <w:r w:rsidR="00373136" w:rsidRPr="006D20C4">
        <w:rPr>
          <w:sz w:val="22"/>
          <w:szCs w:val="22"/>
        </w:rPr>
        <w:t xml:space="preserve">Instructors can also point </w:t>
      </w:r>
      <w:r w:rsidR="00FD06AD" w:rsidRPr="006D20C4">
        <w:rPr>
          <w:sz w:val="22"/>
          <w:szCs w:val="22"/>
        </w:rPr>
        <w:t>out the differences between state and federal rules and procedures, differences that may make the difference between win and loss in litigation.</w:t>
      </w:r>
    </w:p>
    <w:p w14:paraId="535D1521" w14:textId="77777777" w:rsidR="00FD06AD" w:rsidRPr="006D20C4" w:rsidRDefault="00FD06AD" w:rsidP="00615803">
      <w:pPr>
        <w:widowControl w:val="0"/>
        <w:spacing w:line="360" w:lineRule="auto"/>
        <w:ind w:left="426"/>
        <w:rPr>
          <w:sz w:val="22"/>
          <w:szCs w:val="22"/>
        </w:rPr>
      </w:pPr>
    </w:p>
    <w:p w14:paraId="35007359" w14:textId="77777777" w:rsidR="00FD06AD" w:rsidRPr="006D20C4" w:rsidRDefault="00FD06AD" w:rsidP="00615803">
      <w:pPr>
        <w:widowControl w:val="0"/>
        <w:numPr>
          <w:ilvl w:val="0"/>
          <w:numId w:val="24"/>
        </w:numPr>
        <w:tabs>
          <w:tab w:val="clear" w:pos="360"/>
          <w:tab w:val="left" w:pos="426"/>
        </w:tabs>
        <w:spacing w:line="360" w:lineRule="auto"/>
        <w:ind w:left="426" w:hanging="426"/>
        <w:rPr>
          <w:sz w:val="22"/>
          <w:szCs w:val="22"/>
        </w:rPr>
      </w:pPr>
      <w:r w:rsidRPr="006D20C4">
        <w:rPr>
          <w:sz w:val="22"/>
          <w:szCs w:val="22"/>
        </w:rPr>
        <w:t>Should states retain the ability to grant more civil rights than the federal Constitution?</w:t>
      </w:r>
      <w:r w:rsidR="00F71971" w:rsidRPr="006D20C4">
        <w:rPr>
          <w:sz w:val="22"/>
          <w:szCs w:val="22"/>
        </w:rPr>
        <w:t xml:space="preserve"> </w:t>
      </w:r>
      <w:r w:rsidRPr="006D20C4">
        <w:rPr>
          <w:sz w:val="22"/>
          <w:szCs w:val="22"/>
        </w:rPr>
        <w:t>Can you think of historical examples of this happening?</w:t>
      </w:r>
      <w:r w:rsidR="00F71971" w:rsidRPr="006D20C4">
        <w:rPr>
          <w:sz w:val="22"/>
          <w:szCs w:val="22"/>
        </w:rPr>
        <w:t xml:space="preserve"> </w:t>
      </w:r>
      <w:r w:rsidRPr="006D20C4">
        <w:rPr>
          <w:sz w:val="22"/>
          <w:szCs w:val="22"/>
        </w:rPr>
        <w:t>What implications does this have for the future?</w:t>
      </w:r>
    </w:p>
    <w:p w14:paraId="6D55E76F" w14:textId="77777777" w:rsidR="00FD06AD" w:rsidRPr="006D20C4" w:rsidRDefault="00FD06AD" w:rsidP="00615803">
      <w:pPr>
        <w:widowControl w:val="0"/>
        <w:spacing w:line="360" w:lineRule="auto"/>
        <w:ind w:left="426"/>
        <w:rPr>
          <w:sz w:val="22"/>
          <w:szCs w:val="22"/>
        </w:rPr>
      </w:pPr>
    </w:p>
    <w:p w14:paraId="139C7FD1" w14:textId="77777777" w:rsidR="00FD06AD" w:rsidRPr="006D20C4" w:rsidRDefault="003618EE" w:rsidP="00615803">
      <w:pPr>
        <w:widowControl w:val="0"/>
        <w:spacing w:line="360" w:lineRule="auto"/>
        <w:ind w:left="426"/>
        <w:rPr>
          <w:sz w:val="22"/>
          <w:szCs w:val="22"/>
        </w:rPr>
      </w:pPr>
      <w:r w:rsidRPr="006D20C4">
        <w:rPr>
          <w:sz w:val="22"/>
          <w:szCs w:val="22"/>
        </w:rPr>
        <w:t xml:space="preserve">Answer: </w:t>
      </w:r>
      <w:r w:rsidR="00424ECB" w:rsidRPr="006D20C4">
        <w:rPr>
          <w:sz w:val="22"/>
          <w:szCs w:val="22"/>
        </w:rPr>
        <w:t xml:space="preserve">Students’ answers will vary. </w:t>
      </w:r>
      <w:r w:rsidR="00FD06AD" w:rsidRPr="006D20C4">
        <w:rPr>
          <w:sz w:val="22"/>
          <w:szCs w:val="22"/>
        </w:rPr>
        <w:t>This question challenges students to consider the nature of federalism and how it plays out in terms of everyday protection for citizens. States retain broad police powers to regulate for purposes of health, morals and public safety and can therefore have far more latitude than the federal government in passing laws, as long as those laws don’t violate a federal constitutional right.</w:t>
      </w:r>
      <w:r w:rsidR="00F71971" w:rsidRPr="006D20C4">
        <w:rPr>
          <w:sz w:val="22"/>
          <w:szCs w:val="22"/>
        </w:rPr>
        <w:t xml:space="preserve"> </w:t>
      </w:r>
      <w:r w:rsidR="008B74D1" w:rsidRPr="006D20C4">
        <w:rPr>
          <w:sz w:val="22"/>
          <w:szCs w:val="22"/>
        </w:rPr>
        <w:t xml:space="preserve">Examples could </w:t>
      </w:r>
      <w:r w:rsidR="00FD06AD" w:rsidRPr="006D20C4">
        <w:rPr>
          <w:sz w:val="22"/>
          <w:szCs w:val="22"/>
        </w:rPr>
        <w:t xml:space="preserve">include laws on gay marriage, medical marijuana, minimum wage, health care, educational rights, employment discrimination (many states expand the scope of impermissible discrimination beyond that protected by federal law), consumer safety, financial regulation, and environmental protection. </w:t>
      </w:r>
      <w:r w:rsidR="00A61F0B" w:rsidRPr="006D20C4">
        <w:rPr>
          <w:sz w:val="22"/>
          <w:szCs w:val="22"/>
        </w:rPr>
        <w:t xml:space="preserve">Instructors can challenge </w:t>
      </w:r>
      <w:r w:rsidR="00FD06AD" w:rsidRPr="006D20C4">
        <w:rPr>
          <w:sz w:val="22"/>
          <w:szCs w:val="22"/>
        </w:rPr>
        <w:t>students to consider where this will lead the nation in the future</w:t>
      </w:r>
      <w:r w:rsidR="008B74D1" w:rsidRPr="006D20C4">
        <w:rPr>
          <w:sz w:val="22"/>
          <w:szCs w:val="22"/>
        </w:rPr>
        <w:t>—</w:t>
      </w:r>
      <w:r w:rsidR="00FD06AD" w:rsidRPr="006D20C4">
        <w:rPr>
          <w:sz w:val="22"/>
          <w:szCs w:val="22"/>
        </w:rPr>
        <w:t>could states like South Carolina and California, for example, become so divergent that they run the risk of losing some form of federal identity?</w:t>
      </w:r>
    </w:p>
    <w:p w14:paraId="75E03D61" w14:textId="77777777" w:rsidR="00FD06AD" w:rsidRPr="006D20C4" w:rsidRDefault="00FD06AD" w:rsidP="00615803">
      <w:pPr>
        <w:widowControl w:val="0"/>
        <w:spacing w:line="360" w:lineRule="auto"/>
        <w:ind w:left="426"/>
        <w:rPr>
          <w:sz w:val="22"/>
          <w:szCs w:val="22"/>
        </w:rPr>
      </w:pPr>
    </w:p>
    <w:p w14:paraId="369FA4E1" w14:textId="77777777" w:rsidR="00FD06AD" w:rsidRPr="006D20C4" w:rsidRDefault="00FD06AD" w:rsidP="00615803">
      <w:pPr>
        <w:widowControl w:val="0"/>
        <w:numPr>
          <w:ilvl w:val="0"/>
          <w:numId w:val="24"/>
        </w:numPr>
        <w:tabs>
          <w:tab w:val="clear" w:pos="360"/>
          <w:tab w:val="left" w:pos="426"/>
        </w:tabs>
        <w:spacing w:line="360" w:lineRule="auto"/>
        <w:ind w:left="426" w:hanging="426"/>
        <w:rPr>
          <w:sz w:val="22"/>
          <w:szCs w:val="22"/>
        </w:rPr>
      </w:pPr>
      <w:r w:rsidRPr="006D20C4">
        <w:rPr>
          <w:sz w:val="22"/>
          <w:szCs w:val="22"/>
        </w:rPr>
        <w:t>Stare decisis requires courts to respect and follow established precedent.</w:t>
      </w:r>
      <w:r w:rsidR="00F71971" w:rsidRPr="006D20C4">
        <w:rPr>
          <w:sz w:val="22"/>
          <w:szCs w:val="22"/>
        </w:rPr>
        <w:t xml:space="preserve"> </w:t>
      </w:r>
      <w:r w:rsidRPr="006D20C4">
        <w:rPr>
          <w:sz w:val="22"/>
          <w:szCs w:val="22"/>
        </w:rPr>
        <w:t>Why do you think stare decisis is important in our common-law system?</w:t>
      </w:r>
      <w:r w:rsidR="00F71971" w:rsidRPr="006D20C4">
        <w:rPr>
          <w:sz w:val="22"/>
          <w:szCs w:val="22"/>
        </w:rPr>
        <w:t xml:space="preserve"> </w:t>
      </w:r>
      <w:r w:rsidRPr="006D20C4">
        <w:rPr>
          <w:sz w:val="22"/>
          <w:szCs w:val="22"/>
        </w:rPr>
        <w:t>What do you think would happen if courts were not bound to stare decisis?</w:t>
      </w:r>
    </w:p>
    <w:p w14:paraId="25852248" w14:textId="77777777" w:rsidR="00FD06AD" w:rsidRPr="006D20C4" w:rsidRDefault="00FD06AD" w:rsidP="00615803">
      <w:pPr>
        <w:widowControl w:val="0"/>
        <w:spacing w:line="360" w:lineRule="auto"/>
        <w:ind w:left="426"/>
        <w:rPr>
          <w:sz w:val="22"/>
          <w:szCs w:val="22"/>
        </w:rPr>
      </w:pPr>
    </w:p>
    <w:p w14:paraId="7F80F620" w14:textId="77777777" w:rsidR="00FD06AD" w:rsidRPr="006D20C4" w:rsidRDefault="003618EE" w:rsidP="00615803">
      <w:pPr>
        <w:widowControl w:val="0"/>
        <w:spacing w:line="360" w:lineRule="auto"/>
        <w:ind w:left="426"/>
        <w:rPr>
          <w:sz w:val="22"/>
          <w:szCs w:val="22"/>
        </w:rPr>
      </w:pPr>
      <w:r w:rsidRPr="006D20C4">
        <w:rPr>
          <w:sz w:val="22"/>
          <w:szCs w:val="22"/>
        </w:rPr>
        <w:t xml:space="preserve">Answer: </w:t>
      </w:r>
      <w:r w:rsidR="00FD06AD" w:rsidRPr="006D20C4">
        <w:rPr>
          <w:sz w:val="22"/>
          <w:szCs w:val="22"/>
        </w:rPr>
        <w:t>Stare decisis is critical in a common</w:t>
      </w:r>
      <w:r w:rsidR="009D4434" w:rsidRPr="006D20C4">
        <w:rPr>
          <w:sz w:val="22"/>
          <w:szCs w:val="22"/>
        </w:rPr>
        <w:t>-</w:t>
      </w:r>
      <w:r w:rsidR="00FD06AD" w:rsidRPr="006D20C4">
        <w:rPr>
          <w:sz w:val="22"/>
          <w:szCs w:val="22"/>
        </w:rPr>
        <w:t xml:space="preserve">law system, where judges have the ability to interpret the meaning of legislation and in so doing, change the practical effects of </w:t>
      </w:r>
      <w:r w:rsidR="00FD06AD" w:rsidRPr="006D20C4">
        <w:rPr>
          <w:sz w:val="22"/>
          <w:szCs w:val="22"/>
        </w:rPr>
        <w:lastRenderedPageBreak/>
        <w:t>legislation or in some cases overturn that legislation completely.</w:t>
      </w:r>
      <w:r w:rsidR="00F71971" w:rsidRPr="006D20C4">
        <w:rPr>
          <w:sz w:val="22"/>
          <w:szCs w:val="22"/>
        </w:rPr>
        <w:t xml:space="preserve"> </w:t>
      </w:r>
      <w:r w:rsidR="00FD06AD" w:rsidRPr="006D20C4">
        <w:rPr>
          <w:sz w:val="22"/>
          <w:szCs w:val="22"/>
        </w:rPr>
        <w:t>Stare decisis provides stability and predictability, not just to lower courts but also to legislatures and citizens. Judges must think very carefully before overruling a prior case. Even if they would have ruled differently if they had heard the original case, judges considering overturning prior precedent must consider other factors before overturning. Unwillingness to adhere to stare decisis can result in chaos in public policymaking, and can also open the courts to accusations of political interfering and bias.</w:t>
      </w:r>
    </w:p>
    <w:p w14:paraId="116F1EE4" w14:textId="77777777" w:rsidR="00FD06AD" w:rsidRPr="006D20C4" w:rsidRDefault="00FD06AD" w:rsidP="00615803">
      <w:pPr>
        <w:widowControl w:val="0"/>
        <w:spacing w:line="360" w:lineRule="auto"/>
        <w:ind w:left="426"/>
        <w:rPr>
          <w:sz w:val="22"/>
          <w:szCs w:val="22"/>
        </w:rPr>
      </w:pPr>
    </w:p>
    <w:p w14:paraId="6F00CEA4" w14:textId="77777777" w:rsidR="00FD06AD" w:rsidRPr="006D20C4" w:rsidRDefault="00FD06AD" w:rsidP="00615803">
      <w:pPr>
        <w:widowControl w:val="0"/>
        <w:numPr>
          <w:ilvl w:val="0"/>
          <w:numId w:val="24"/>
        </w:numPr>
        <w:tabs>
          <w:tab w:val="clear" w:pos="360"/>
          <w:tab w:val="left" w:pos="426"/>
        </w:tabs>
        <w:spacing w:line="360" w:lineRule="auto"/>
        <w:ind w:left="426" w:hanging="426"/>
        <w:rPr>
          <w:sz w:val="22"/>
          <w:szCs w:val="22"/>
        </w:rPr>
      </w:pPr>
      <w:r w:rsidRPr="006D20C4">
        <w:rPr>
          <w:sz w:val="22"/>
          <w:szCs w:val="22"/>
        </w:rPr>
        <w:t>Under what circumstances do you think the Supreme Court should feel comfortable abandoning a prior precedent?</w:t>
      </w:r>
      <w:r w:rsidR="00F71971" w:rsidRPr="006D20C4">
        <w:rPr>
          <w:sz w:val="22"/>
          <w:szCs w:val="22"/>
        </w:rPr>
        <w:t xml:space="preserve"> </w:t>
      </w:r>
      <w:r w:rsidRPr="006D20C4">
        <w:rPr>
          <w:sz w:val="22"/>
          <w:szCs w:val="22"/>
        </w:rPr>
        <w:t>Do you think the answer differs depending on whether you believe in judicial originalism or activism?</w:t>
      </w:r>
    </w:p>
    <w:p w14:paraId="0D04642A" w14:textId="77777777" w:rsidR="00FD06AD" w:rsidRPr="006D20C4" w:rsidRDefault="00FD06AD" w:rsidP="00615803">
      <w:pPr>
        <w:widowControl w:val="0"/>
        <w:spacing w:line="360" w:lineRule="auto"/>
        <w:ind w:left="426"/>
        <w:rPr>
          <w:sz w:val="22"/>
          <w:szCs w:val="22"/>
        </w:rPr>
      </w:pPr>
    </w:p>
    <w:p w14:paraId="7C835906" w14:textId="77777777" w:rsidR="00FD06AD" w:rsidRPr="006D20C4" w:rsidRDefault="003618EE" w:rsidP="00615803">
      <w:pPr>
        <w:widowControl w:val="0"/>
        <w:spacing w:line="360" w:lineRule="auto"/>
        <w:ind w:left="426"/>
        <w:rPr>
          <w:sz w:val="22"/>
          <w:szCs w:val="22"/>
        </w:rPr>
      </w:pPr>
      <w:r w:rsidRPr="006D20C4">
        <w:rPr>
          <w:sz w:val="22"/>
          <w:szCs w:val="22"/>
        </w:rPr>
        <w:t xml:space="preserve">Answer: </w:t>
      </w:r>
      <w:r w:rsidR="00F722E7" w:rsidRPr="006D20C4">
        <w:rPr>
          <w:sz w:val="22"/>
          <w:szCs w:val="22"/>
        </w:rPr>
        <w:t xml:space="preserve">Students’ answers will vary. </w:t>
      </w:r>
      <w:r w:rsidR="00FD06AD" w:rsidRPr="006D20C4">
        <w:rPr>
          <w:sz w:val="22"/>
          <w:szCs w:val="22"/>
        </w:rPr>
        <w:t>Most members of the Supreme Court feel that stare decisis should bind the Court unless there has been a major change in society or the prior decision was fundamentally flawed. Well known examples include Brown overturning Plessy (holding that separate but equal, which Plessy sanctioned, is unconstitutional</w:t>
      </w:r>
      <w:r w:rsidR="00F722E7" w:rsidRPr="006D20C4">
        <w:rPr>
          <w:sz w:val="22"/>
          <w:szCs w:val="22"/>
        </w:rPr>
        <w:t>)</w:t>
      </w:r>
      <w:r w:rsidR="00FD06AD" w:rsidRPr="006D20C4">
        <w:rPr>
          <w:sz w:val="22"/>
          <w:szCs w:val="22"/>
        </w:rPr>
        <w:t xml:space="preserve"> and </w:t>
      </w:r>
      <w:r w:rsidR="00FD06AD" w:rsidRPr="006D20C4">
        <w:rPr>
          <w:i/>
          <w:sz w:val="22"/>
          <w:szCs w:val="22"/>
        </w:rPr>
        <w:t>Lawrence v. Texas</w:t>
      </w:r>
      <w:r w:rsidR="00FD06AD" w:rsidRPr="006D20C4">
        <w:rPr>
          <w:sz w:val="22"/>
          <w:szCs w:val="22"/>
        </w:rPr>
        <w:t xml:space="preserve">, which overturned the </w:t>
      </w:r>
      <w:r w:rsidR="00FD06AD" w:rsidRPr="006D20C4">
        <w:rPr>
          <w:i/>
          <w:sz w:val="22"/>
          <w:szCs w:val="22"/>
        </w:rPr>
        <w:t>Bowers v. Hardwick</w:t>
      </w:r>
      <w:r w:rsidR="00FD06AD" w:rsidRPr="006D20C4">
        <w:rPr>
          <w:sz w:val="22"/>
          <w:szCs w:val="22"/>
        </w:rPr>
        <w:t xml:space="preserve"> decision sanctioning criminal penalties for sodomy.</w:t>
      </w:r>
      <w:r w:rsidR="00F71971" w:rsidRPr="006D20C4">
        <w:rPr>
          <w:sz w:val="22"/>
          <w:szCs w:val="22"/>
        </w:rPr>
        <w:t xml:space="preserve"> </w:t>
      </w:r>
      <w:r w:rsidR="00FD06AD" w:rsidRPr="006D20C4">
        <w:rPr>
          <w:sz w:val="22"/>
          <w:szCs w:val="22"/>
        </w:rPr>
        <w:t>The answer should not change depending on whether a judge follows originalism or activism, but activists on both sides routinely charge judges with failing to show fidelity to principles of stare decisis.</w:t>
      </w:r>
    </w:p>
    <w:p w14:paraId="55FB3D1B" w14:textId="77777777" w:rsidR="00577E6A" w:rsidRPr="006D20C4" w:rsidRDefault="00200487" w:rsidP="00C10B22">
      <w:pPr>
        <w:widowControl w:val="0"/>
        <w:spacing w:line="360" w:lineRule="auto"/>
        <w:rPr>
          <w:sz w:val="22"/>
          <w:szCs w:val="22"/>
        </w:rPr>
      </w:pPr>
      <w:r w:rsidRPr="006D20C4">
        <w:rPr>
          <w:noProof/>
          <w:sz w:val="22"/>
          <w:szCs w:val="22"/>
        </w:rPr>
        <mc:AlternateContent>
          <mc:Choice Requires="wps">
            <w:drawing>
              <wp:anchor distT="0" distB="0" distL="114300" distR="114300" simplePos="0" relativeHeight="251670528" behindDoc="0" locked="0" layoutInCell="1" allowOverlap="1" wp14:anchorId="7AB07BB2" wp14:editId="5F8647B6">
                <wp:simplePos x="0" y="0"/>
                <wp:positionH relativeFrom="column">
                  <wp:posOffset>-9525</wp:posOffset>
                </wp:positionH>
                <wp:positionV relativeFrom="paragraph">
                  <wp:posOffset>213995</wp:posOffset>
                </wp:positionV>
                <wp:extent cx="5486400" cy="0"/>
                <wp:effectExtent l="9525" t="8890" r="9525" b="10160"/>
                <wp:wrapNone/>
                <wp:docPr id="10"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103D2FF" id="Line 4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6.85pt" to="431.2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dvWEgIAACo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"/>
            </w:pict>
          </mc:Fallback>
        </mc:AlternateContent>
      </w:r>
    </w:p>
    <w:p w14:paraId="22640D73" w14:textId="77777777" w:rsidR="003452D0" w:rsidRPr="006D20C4" w:rsidRDefault="00200487" w:rsidP="00615803">
      <w:pPr>
        <w:widowControl w:val="0"/>
        <w:spacing w:line="360" w:lineRule="auto"/>
        <w:jc w:val="center"/>
        <w:rPr>
          <w:b/>
          <w:sz w:val="22"/>
          <w:szCs w:val="22"/>
        </w:rPr>
      </w:pPr>
      <w:r w:rsidRPr="006D20C4">
        <w:rPr>
          <w:b/>
          <w:noProof/>
          <w:sz w:val="22"/>
          <w:szCs w:val="22"/>
        </w:rPr>
        <mc:AlternateContent>
          <mc:Choice Requires="wps">
            <w:drawing>
              <wp:anchor distT="0" distB="0" distL="114300" distR="114300" simplePos="0" relativeHeight="251671552" behindDoc="0" locked="0" layoutInCell="1" allowOverlap="1" wp14:anchorId="3D79E842" wp14:editId="08D00F56">
                <wp:simplePos x="0" y="0"/>
                <wp:positionH relativeFrom="column">
                  <wp:posOffset>-9525</wp:posOffset>
                </wp:positionH>
                <wp:positionV relativeFrom="paragraph">
                  <wp:posOffset>246380</wp:posOffset>
                </wp:positionV>
                <wp:extent cx="5486400" cy="0"/>
                <wp:effectExtent l="9525" t="5715" r="9525" b="13335"/>
                <wp:wrapNone/>
                <wp:docPr id="9"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B726F74" id="Line 5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9.4pt" to="431.2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"/>
            </w:pict>
          </mc:Fallback>
        </mc:AlternateContent>
      </w:r>
      <w:r w:rsidR="003452D0" w:rsidRPr="006D20C4">
        <w:rPr>
          <w:b/>
          <w:sz w:val="22"/>
          <w:szCs w:val="22"/>
        </w:rPr>
        <w:t>Additional Exercises</w:t>
      </w:r>
    </w:p>
    <w:p w14:paraId="7364CA0B" w14:textId="77777777" w:rsidR="00C07892" w:rsidRPr="006D20C4" w:rsidRDefault="00C07892" w:rsidP="00615803">
      <w:pPr>
        <w:widowControl w:val="0"/>
        <w:spacing w:line="360" w:lineRule="auto"/>
        <w:rPr>
          <w:sz w:val="22"/>
          <w:szCs w:val="22"/>
        </w:rPr>
      </w:pPr>
    </w:p>
    <w:p w14:paraId="7CA7FCF5" w14:textId="77777777" w:rsidR="003452D0" w:rsidRPr="006D20C4" w:rsidRDefault="00A9301D" w:rsidP="00615803">
      <w:pPr>
        <w:widowControl w:val="0"/>
        <w:numPr>
          <w:ilvl w:val="0"/>
          <w:numId w:val="28"/>
        </w:numPr>
        <w:tabs>
          <w:tab w:val="clear" w:pos="720"/>
          <w:tab w:val="left" w:pos="426"/>
        </w:tabs>
        <w:spacing w:line="360" w:lineRule="auto"/>
        <w:ind w:left="426" w:hanging="426"/>
        <w:rPr>
          <w:sz w:val="22"/>
          <w:szCs w:val="22"/>
        </w:rPr>
      </w:pPr>
      <w:r w:rsidRPr="006D20C4">
        <w:rPr>
          <w:sz w:val="22"/>
          <w:szCs w:val="22"/>
        </w:rPr>
        <w:t>What could be</w:t>
      </w:r>
      <w:r w:rsidR="00BF2F14" w:rsidRPr="006D20C4">
        <w:rPr>
          <w:sz w:val="22"/>
          <w:szCs w:val="22"/>
        </w:rPr>
        <w:t xml:space="preserve"> an easy way to determine a case as civil or criminal?</w:t>
      </w:r>
    </w:p>
    <w:p w14:paraId="53A031AC" w14:textId="77777777" w:rsidR="00BF2F14" w:rsidRPr="006D20C4" w:rsidRDefault="00BF2F14" w:rsidP="00615803">
      <w:pPr>
        <w:widowControl w:val="0"/>
        <w:numPr>
          <w:ilvl w:val="0"/>
          <w:numId w:val="28"/>
        </w:numPr>
        <w:tabs>
          <w:tab w:val="clear" w:pos="720"/>
          <w:tab w:val="left" w:pos="426"/>
        </w:tabs>
        <w:spacing w:line="360" w:lineRule="auto"/>
        <w:ind w:left="426" w:hanging="426"/>
        <w:rPr>
          <w:sz w:val="22"/>
          <w:szCs w:val="22"/>
        </w:rPr>
      </w:pPr>
      <w:r w:rsidRPr="006D20C4">
        <w:rPr>
          <w:sz w:val="22"/>
          <w:szCs w:val="22"/>
        </w:rPr>
        <w:t>How, in your opinion, can subject matter jurisdiction neutralize the “home court advantage”?</w:t>
      </w:r>
    </w:p>
    <w:p w14:paraId="439E7843" w14:textId="77777777" w:rsidR="003452D0" w:rsidRPr="006D20C4" w:rsidRDefault="00200487" w:rsidP="00615803">
      <w:pPr>
        <w:widowControl w:val="0"/>
        <w:tabs>
          <w:tab w:val="left" w:pos="8460"/>
        </w:tabs>
        <w:spacing w:line="360" w:lineRule="auto"/>
        <w:ind w:right="180"/>
        <w:jc w:val="both"/>
        <w:rPr>
          <w:sz w:val="22"/>
          <w:szCs w:val="22"/>
        </w:rPr>
      </w:pPr>
      <w:r w:rsidRPr="006D20C4">
        <w:rPr>
          <w:noProof/>
          <w:sz w:val="22"/>
          <w:szCs w:val="22"/>
        </w:rPr>
        <mc:AlternateContent>
          <mc:Choice Requires="wps">
            <w:drawing>
              <wp:anchor distT="0" distB="0" distL="114300" distR="114300" simplePos="0" relativeHeight="251655168" behindDoc="0" locked="0" layoutInCell="1" allowOverlap="1" wp14:anchorId="30E9042D" wp14:editId="7651F315">
                <wp:simplePos x="0" y="0"/>
                <wp:positionH relativeFrom="column">
                  <wp:posOffset>0</wp:posOffset>
                </wp:positionH>
                <wp:positionV relativeFrom="paragraph">
                  <wp:posOffset>208915</wp:posOffset>
                </wp:positionV>
                <wp:extent cx="5486400" cy="0"/>
                <wp:effectExtent l="9525" t="8255" r="9525" b="10795"/>
                <wp:wrapNone/>
                <wp:docPr id="8"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A1BE5FD" id="Line 31"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45pt" to="6in,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cYGFAIAACk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"/>
            </w:pict>
          </mc:Fallback>
        </mc:AlternateContent>
      </w:r>
    </w:p>
    <w:p w14:paraId="317887F2" w14:textId="77777777" w:rsidR="003452D0" w:rsidRPr="000A06BB" w:rsidRDefault="00200487" w:rsidP="00615803">
      <w:pPr>
        <w:widowControl w:val="0"/>
        <w:spacing w:line="360" w:lineRule="auto"/>
        <w:ind w:left="360" w:right="180" w:hanging="360"/>
        <w:jc w:val="center"/>
        <w:rPr>
          <w:b/>
          <w:sz w:val="28"/>
          <w:szCs w:val="28"/>
        </w:rPr>
      </w:pPr>
      <w:r w:rsidRPr="000A06BB">
        <w:rPr>
          <w:b/>
          <w:noProof/>
          <w:sz w:val="28"/>
          <w:szCs w:val="28"/>
        </w:rPr>
        <mc:AlternateContent>
          <mc:Choice Requires="wps">
            <w:drawing>
              <wp:anchor distT="0" distB="0" distL="114300" distR="114300" simplePos="0" relativeHeight="251656192" behindDoc="0" locked="0" layoutInCell="1" allowOverlap="1" wp14:anchorId="40E76A6F" wp14:editId="08EAFD45">
                <wp:simplePos x="0" y="0"/>
                <wp:positionH relativeFrom="column">
                  <wp:posOffset>0</wp:posOffset>
                </wp:positionH>
                <wp:positionV relativeFrom="paragraph">
                  <wp:posOffset>229870</wp:posOffset>
                </wp:positionV>
                <wp:extent cx="5486400" cy="0"/>
                <wp:effectExtent l="9525" t="13335" r="9525" b="5715"/>
                <wp:wrapNone/>
                <wp:docPr id="7"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7A874EB" id="Line 3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1pt" to="6in,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ZUE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"/>
            </w:pict>
          </mc:Fallback>
        </mc:AlternateContent>
      </w:r>
      <w:r w:rsidR="00C8014E" w:rsidRPr="000A06BB">
        <w:rPr>
          <w:b/>
          <w:sz w:val="28"/>
          <w:szCs w:val="28"/>
        </w:rPr>
        <w:t>4. The Certiorari Process</w:t>
      </w:r>
    </w:p>
    <w:p w14:paraId="78040E13" w14:textId="77777777" w:rsidR="00EF180E" w:rsidRPr="006D20C4" w:rsidRDefault="00EF180E" w:rsidP="00615803">
      <w:pPr>
        <w:widowControl w:val="0"/>
        <w:tabs>
          <w:tab w:val="left" w:pos="8460"/>
        </w:tabs>
        <w:spacing w:line="360" w:lineRule="auto"/>
        <w:ind w:right="180"/>
        <w:jc w:val="both"/>
        <w:rPr>
          <w:sz w:val="22"/>
          <w:szCs w:val="22"/>
        </w:rPr>
      </w:pPr>
    </w:p>
    <w:p w14:paraId="4E9CF3D3" w14:textId="77777777" w:rsidR="00C8014E" w:rsidRPr="006D20C4" w:rsidRDefault="00C8014E" w:rsidP="00615803">
      <w:pPr>
        <w:widowControl w:val="0"/>
        <w:numPr>
          <w:ilvl w:val="0"/>
          <w:numId w:val="5"/>
        </w:numPr>
        <w:tabs>
          <w:tab w:val="clear" w:pos="1080"/>
          <w:tab w:val="left" w:pos="567"/>
          <w:tab w:val="left" w:pos="8460"/>
        </w:tabs>
        <w:spacing w:line="360" w:lineRule="auto"/>
        <w:ind w:left="567" w:right="180" w:hanging="425"/>
        <w:jc w:val="both"/>
        <w:rPr>
          <w:sz w:val="22"/>
          <w:szCs w:val="22"/>
        </w:rPr>
      </w:pPr>
      <w:r w:rsidRPr="006D20C4">
        <w:rPr>
          <w:sz w:val="22"/>
          <w:szCs w:val="22"/>
        </w:rPr>
        <w:t>Understand the Supreme Court’s jurisdiction, including what kinds of cases are selected for review.</w:t>
      </w:r>
    </w:p>
    <w:p w14:paraId="7642C87B" w14:textId="77777777" w:rsidR="00C8014E" w:rsidRPr="006D20C4" w:rsidRDefault="00C8014E" w:rsidP="00615803">
      <w:pPr>
        <w:widowControl w:val="0"/>
        <w:numPr>
          <w:ilvl w:val="0"/>
          <w:numId w:val="5"/>
        </w:numPr>
        <w:tabs>
          <w:tab w:val="clear" w:pos="1080"/>
          <w:tab w:val="left" w:pos="567"/>
          <w:tab w:val="left" w:pos="8460"/>
        </w:tabs>
        <w:spacing w:line="360" w:lineRule="auto"/>
        <w:ind w:left="567" w:right="180" w:hanging="425"/>
        <w:jc w:val="both"/>
        <w:rPr>
          <w:sz w:val="22"/>
          <w:szCs w:val="22"/>
        </w:rPr>
      </w:pPr>
      <w:r w:rsidRPr="006D20C4">
        <w:rPr>
          <w:sz w:val="22"/>
          <w:szCs w:val="22"/>
        </w:rPr>
        <w:t>Explore what happens when lower courts of appeal disagree with each other.</w:t>
      </w:r>
    </w:p>
    <w:p w14:paraId="7B1206EC" w14:textId="77777777" w:rsidR="00C8014E" w:rsidRPr="006D20C4" w:rsidRDefault="00C8014E" w:rsidP="00615803">
      <w:pPr>
        <w:widowControl w:val="0"/>
        <w:numPr>
          <w:ilvl w:val="0"/>
          <w:numId w:val="5"/>
        </w:numPr>
        <w:tabs>
          <w:tab w:val="clear" w:pos="1080"/>
          <w:tab w:val="left" w:pos="567"/>
          <w:tab w:val="left" w:pos="8460"/>
        </w:tabs>
        <w:spacing w:line="360" w:lineRule="auto"/>
        <w:ind w:left="567" w:right="180" w:hanging="425"/>
        <w:jc w:val="both"/>
        <w:rPr>
          <w:sz w:val="22"/>
          <w:szCs w:val="22"/>
        </w:rPr>
      </w:pPr>
      <w:r w:rsidRPr="006D20C4">
        <w:rPr>
          <w:sz w:val="22"/>
          <w:szCs w:val="22"/>
        </w:rPr>
        <w:t>Learn about the Supreme Court’s process in hearing and deciding a case.</w:t>
      </w:r>
    </w:p>
    <w:p w14:paraId="7DA08FD4" w14:textId="77777777" w:rsidR="00712465" w:rsidRPr="006D20C4" w:rsidRDefault="00200487" w:rsidP="00615803">
      <w:pPr>
        <w:widowControl w:val="0"/>
        <w:spacing w:line="360" w:lineRule="auto"/>
        <w:ind w:right="180"/>
        <w:jc w:val="both"/>
        <w:rPr>
          <w:sz w:val="22"/>
          <w:szCs w:val="22"/>
        </w:rPr>
      </w:pPr>
      <w:r w:rsidRPr="006D20C4">
        <w:rPr>
          <w:noProof/>
          <w:sz w:val="22"/>
          <w:szCs w:val="22"/>
        </w:rPr>
        <mc:AlternateContent>
          <mc:Choice Requires="wps">
            <w:drawing>
              <wp:anchor distT="0" distB="0" distL="114300" distR="114300" simplePos="0" relativeHeight="251653120" behindDoc="0" locked="0" layoutInCell="1" allowOverlap="1" wp14:anchorId="3A02E47B" wp14:editId="1C04272A">
                <wp:simplePos x="0" y="0"/>
                <wp:positionH relativeFrom="column">
                  <wp:posOffset>-66675</wp:posOffset>
                </wp:positionH>
                <wp:positionV relativeFrom="paragraph">
                  <wp:posOffset>214630</wp:posOffset>
                </wp:positionV>
                <wp:extent cx="5486400" cy="0"/>
                <wp:effectExtent l="9525" t="5715" r="9525" b="13335"/>
                <wp:wrapNone/>
                <wp:docPr id="6"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A040FCC" id="Line 2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16.9pt" to="426.75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ffE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"/>
            </w:pict>
          </mc:Fallback>
        </mc:AlternateContent>
      </w:r>
    </w:p>
    <w:p w14:paraId="13BAC136" w14:textId="77777777" w:rsidR="003452D0" w:rsidRPr="000A06BB" w:rsidRDefault="00200487" w:rsidP="00615803">
      <w:pPr>
        <w:widowControl w:val="0"/>
        <w:spacing w:line="360" w:lineRule="auto"/>
        <w:ind w:right="180"/>
        <w:jc w:val="center"/>
        <w:rPr>
          <w:b/>
          <w:sz w:val="28"/>
          <w:szCs w:val="28"/>
        </w:rPr>
      </w:pPr>
      <w:r w:rsidRPr="000A06BB">
        <w:rPr>
          <w:noProof/>
        </w:rPr>
        <w:lastRenderedPageBreak/>
        <mc:AlternateContent>
          <mc:Choice Requires="wps">
            <w:drawing>
              <wp:anchor distT="0" distB="0" distL="114300" distR="114300" simplePos="0" relativeHeight="251652096" behindDoc="0" locked="0" layoutInCell="1" allowOverlap="1" wp14:anchorId="665F3FFC" wp14:editId="6F269C8E">
                <wp:simplePos x="0" y="0"/>
                <wp:positionH relativeFrom="column">
                  <wp:posOffset>-76200</wp:posOffset>
                </wp:positionH>
                <wp:positionV relativeFrom="paragraph">
                  <wp:posOffset>236855</wp:posOffset>
                </wp:positionV>
                <wp:extent cx="5486400" cy="0"/>
                <wp:effectExtent l="9525" t="12065" r="9525" b="6985"/>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FAD38D7" id="Line 2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18.65pt" to="426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DeKFAIAACk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"/>
            </w:pict>
          </mc:Fallback>
        </mc:AlternateContent>
      </w:r>
      <w:r w:rsidR="003452D0" w:rsidRPr="000A06BB">
        <w:rPr>
          <w:b/>
          <w:sz w:val="28"/>
          <w:szCs w:val="28"/>
        </w:rPr>
        <w:t>Section Outline</w:t>
      </w:r>
    </w:p>
    <w:p w14:paraId="7E92FE91" w14:textId="77777777" w:rsidR="001439CB" w:rsidRPr="006D20C4" w:rsidRDefault="001439CB" w:rsidP="00615803">
      <w:pPr>
        <w:widowControl w:val="0"/>
        <w:spacing w:line="360" w:lineRule="auto"/>
        <w:rPr>
          <w:sz w:val="22"/>
          <w:szCs w:val="22"/>
        </w:rPr>
      </w:pPr>
    </w:p>
    <w:p w14:paraId="683D0B97" w14:textId="77777777" w:rsidR="005E11A6" w:rsidRPr="006D20C4" w:rsidRDefault="001439CB" w:rsidP="00615803">
      <w:pPr>
        <w:widowControl w:val="0"/>
        <w:numPr>
          <w:ilvl w:val="0"/>
          <w:numId w:val="10"/>
        </w:numPr>
        <w:tabs>
          <w:tab w:val="clear" w:pos="720"/>
          <w:tab w:val="num" w:pos="567"/>
        </w:tabs>
        <w:spacing w:line="360" w:lineRule="auto"/>
        <w:ind w:left="567" w:hanging="425"/>
        <w:rPr>
          <w:sz w:val="22"/>
          <w:szCs w:val="22"/>
        </w:rPr>
      </w:pPr>
      <w:r w:rsidRPr="006D20C4">
        <w:rPr>
          <w:sz w:val="22"/>
          <w:szCs w:val="22"/>
        </w:rPr>
        <w:t>The Supreme Court’s jurisdiction is discretionary, not mandatory.</w:t>
      </w:r>
    </w:p>
    <w:p w14:paraId="08F29712" w14:textId="77777777" w:rsidR="001439CB" w:rsidRPr="006D20C4" w:rsidRDefault="001439CB" w:rsidP="00615803">
      <w:pPr>
        <w:widowControl w:val="0"/>
        <w:numPr>
          <w:ilvl w:val="1"/>
          <w:numId w:val="10"/>
        </w:numPr>
        <w:tabs>
          <w:tab w:val="clear" w:pos="1440"/>
          <w:tab w:val="left" w:pos="1134"/>
        </w:tabs>
        <w:spacing w:line="360" w:lineRule="auto"/>
        <w:ind w:left="1134" w:hanging="425"/>
        <w:rPr>
          <w:sz w:val="22"/>
          <w:szCs w:val="22"/>
        </w:rPr>
      </w:pPr>
      <w:r w:rsidRPr="006D20C4">
        <w:rPr>
          <w:sz w:val="22"/>
          <w:szCs w:val="22"/>
        </w:rPr>
        <w:t>This means the justices themselves decide</w:t>
      </w:r>
      <w:r w:rsidR="00EF180E" w:rsidRPr="006D20C4">
        <w:rPr>
          <w:sz w:val="22"/>
          <w:szCs w:val="22"/>
        </w:rPr>
        <w:t xml:space="preserve"> which cases they want to hear.</w:t>
      </w:r>
    </w:p>
    <w:p w14:paraId="5D9A40A4" w14:textId="77777777" w:rsidR="001439CB" w:rsidRPr="006D20C4" w:rsidRDefault="001439CB" w:rsidP="00BC48EC">
      <w:pPr>
        <w:widowControl w:val="0"/>
        <w:numPr>
          <w:ilvl w:val="1"/>
          <w:numId w:val="35"/>
        </w:numPr>
        <w:tabs>
          <w:tab w:val="clear" w:pos="1440"/>
          <w:tab w:val="left" w:pos="1701"/>
        </w:tabs>
        <w:spacing w:line="360" w:lineRule="auto"/>
        <w:ind w:left="1701" w:hanging="425"/>
        <w:rPr>
          <w:sz w:val="22"/>
          <w:szCs w:val="22"/>
        </w:rPr>
      </w:pPr>
      <w:r w:rsidRPr="006D20C4">
        <w:rPr>
          <w:sz w:val="22"/>
          <w:szCs w:val="22"/>
        </w:rPr>
        <w:t xml:space="preserve">For the justices to hear a case, the losing party from the appeal below must file a petition for a </w:t>
      </w:r>
      <w:r w:rsidRPr="006D20C4">
        <w:rPr>
          <w:b/>
          <w:sz w:val="22"/>
          <w:szCs w:val="22"/>
        </w:rPr>
        <w:t>writ of certiorari</w:t>
      </w:r>
      <w:r w:rsidR="00EF180E" w:rsidRPr="006D20C4">
        <w:rPr>
          <w:sz w:val="22"/>
          <w:szCs w:val="22"/>
        </w:rPr>
        <w:t>.</w:t>
      </w:r>
    </w:p>
    <w:p w14:paraId="01AEA8C7" w14:textId="3F4E64BB" w:rsidR="001439CB" w:rsidRPr="006D20C4" w:rsidRDefault="001439CB" w:rsidP="003A0D4C">
      <w:pPr>
        <w:widowControl w:val="0"/>
        <w:numPr>
          <w:ilvl w:val="0"/>
          <w:numId w:val="10"/>
        </w:numPr>
        <w:tabs>
          <w:tab w:val="clear" w:pos="720"/>
          <w:tab w:val="num" w:pos="567"/>
        </w:tabs>
        <w:spacing w:line="360" w:lineRule="auto"/>
        <w:ind w:left="567" w:hanging="425"/>
        <w:rPr>
          <w:sz w:val="22"/>
          <w:szCs w:val="22"/>
        </w:rPr>
      </w:pPr>
      <w:r w:rsidRPr="006D20C4">
        <w:rPr>
          <w:sz w:val="22"/>
          <w:szCs w:val="22"/>
        </w:rPr>
        <w:t xml:space="preserve">During the </w:t>
      </w:r>
      <w:del w:id="60" w:author="Sarah Blair" w:date="2017-06-19T16:05:00Z">
        <w:r w:rsidRPr="006D20C4" w:rsidDel="008562B5">
          <w:rPr>
            <w:sz w:val="22"/>
            <w:szCs w:val="22"/>
          </w:rPr>
          <w:delText>20</w:delText>
        </w:r>
        <w:r w:rsidR="006D4647" w:rsidRPr="006D20C4" w:rsidDel="008562B5">
          <w:rPr>
            <w:sz w:val="22"/>
            <w:szCs w:val="22"/>
          </w:rPr>
          <w:delText>10</w:delText>
        </w:r>
        <w:r w:rsidRPr="006D20C4" w:rsidDel="008562B5">
          <w:rPr>
            <w:sz w:val="22"/>
            <w:szCs w:val="22"/>
          </w:rPr>
          <w:delText xml:space="preserve"> </w:delText>
        </w:r>
      </w:del>
      <w:ins w:id="61" w:author="Sarah Blair" w:date="2017-06-19T16:05:00Z">
        <w:r w:rsidR="008562B5" w:rsidRPr="006D20C4">
          <w:rPr>
            <w:sz w:val="22"/>
            <w:szCs w:val="22"/>
          </w:rPr>
          <w:t>201</w:t>
        </w:r>
        <w:r w:rsidR="008562B5">
          <w:rPr>
            <w:sz w:val="22"/>
            <w:szCs w:val="22"/>
          </w:rPr>
          <w:t>4</w:t>
        </w:r>
        <w:r w:rsidR="008562B5" w:rsidRPr="006D20C4">
          <w:rPr>
            <w:sz w:val="22"/>
            <w:szCs w:val="22"/>
          </w:rPr>
          <w:t xml:space="preserve"> </w:t>
        </w:r>
      </w:ins>
      <w:r w:rsidRPr="006D20C4">
        <w:rPr>
          <w:sz w:val="22"/>
          <w:szCs w:val="22"/>
        </w:rPr>
        <w:t xml:space="preserve">term (a </w:t>
      </w:r>
      <w:r w:rsidRPr="006D20C4">
        <w:rPr>
          <w:b/>
          <w:sz w:val="22"/>
          <w:szCs w:val="22"/>
        </w:rPr>
        <w:t>term</w:t>
      </w:r>
      <w:r w:rsidRPr="006D20C4">
        <w:rPr>
          <w:sz w:val="22"/>
          <w:szCs w:val="22"/>
        </w:rPr>
        <w:t xml:space="preserve"> begins in October and ends the following June), the Supreme Court received</w:t>
      </w:r>
      <w:r w:rsidR="00EF180E" w:rsidRPr="006D20C4">
        <w:rPr>
          <w:sz w:val="22"/>
          <w:szCs w:val="22"/>
        </w:rPr>
        <w:t xml:space="preserve"> approximately 7,</w:t>
      </w:r>
      <w:del w:id="62" w:author="Sarah Blair" w:date="2017-06-19T16:05:00Z">
        <w:r w:rsidR="004D01CF" w:rsidRPr="006D20C4" w:rsidDel="00B34BA4">
          <w:rPr>
            <w:sz w:val="22"/>
            <w:szCs w:val="22"/>
          </w:rPr>
          <w:delText>8</w:delText>
        </w:r>
        <w:r w:rsidR="00EF180E" w:rsidRPr="006D20C4" w:rsidDel="00B34BA4">
          <w:rPr>
            <w:sz w:val="22"/>
            <w:szCs w:val="22"/>
          </w:rPr>
          <w:delText xml:space="preserve">00 </w:delText>
        </w:r>
      </w:del>
      <w:ins w:id="63" w:author="Sarah Blair" w:date="2017-06-19T16:05:00Z">
        <w:r w:rsidR="00B34BA4">
          <w:rPr>
            <w:sz w:val="22"/>
            <w:szCs w:val="22"/>
          </w:rPr>
          <w:t>0</w:t>
        </w:r>
        <w:del w:id="64" w:author="nikki.ross@flatworldknowledge.com" w:date="2017-08-10T16:21:00Z">
          <w:r w:rsidR="00B34BA4" w:rsidDel="000A598A">
            <w:rPr>
              <w:sz w:val="22"/>
              <w:szCs w:val="22"/>
            </w:rPr>
            <w:delText>2</w:delText>
          </w:r>
        </w:del>
      </w:ins>
      <w:ins w:id="65" w:author="nikki.ross@flatworldknowledge.com" w:date="2017-08-10T16:21:00Z">
        <w:r w:rsidR="000A598A">
          <w:rPr>
            <w:sz w:val="22"/>
            <w:szCs w:val="22"/>
          </w:rPr>
          <w:t>33</w:t>
        </w:r>
      </w:ins>
      <w:ins w:id="66" w:author="Sarah Blair" w:date="2017-06-19T16:05:00Z">
        <w:del w:id="67" w:author="nikki.ross@flatworldknowledge.com" w:date="2017-08-10T16:21:00Z">
          <w:r w:rsidR="00B34BA4" w:rsidDel="000A598A">
            <w:rPr>
              <w:sz w:val="22"/>
              <w:szCs w:val="22"/>
            </w:rPr>
            <w:delText>2</w:delText>
          </w:r>
        </w:del>
        <w:r w:rsidR="00B34BA4" w:rsidRPr="006D20C4">
          <w:rPr>
            <w:sz w:val="22"/>
            <w:szCs w:val="22"/>
          </w:rPr>
          <w:t xml:space="preserve"> </w:t>
        </w:r>
      </w:ins>
      <w:r w:rsidR="00EF180E" w:rsidRPr="006D20C4">
        <w:rPr>
          <w:sz w:val="22"/>
          <w:szCs w:val="22"/>
        </w:rPr>
        <w:t>petitions.</w:t>
      </w:r>
    </w:p>
    <w:p w14:paraId="248D7B90" w14:textId="79ABC283" w:rsidR="001439CB" w:rsidRPr="006D20C4" w:rsidRDefault="001439CB" w:rsidP="00615803">
      <w:pPr>
        <w:widowControl w:val="0"/>
        <w:numPr>
          <w:ilvl w:val="1"/>
          <w:numId w:val="10"/>
        </w:numPr>
        <w:tabs>
          <w:tab w:val="clear" w:pos="1440"/>
          <w:tab w:val="left" w:pos="1134"/>
        </w:tabs>
        <w:spacing w:line="360" w:lineRule="auto"/>
        <w:ind w:left="1134" w:hanging="425"/>
        <w:rPr>
          <w:sz w:val="22"/>
          <w:szCs w:val="22"/>
        </w:rPr>
      </w:pPr>
      <w:r w:rsidRPr="006D20C4">
        <w:rPr>
          <w:sz w:val="22"/>
          <w:szCs w:val="22"/>
        </w:rPr>
        <w:t xml:space="preserve">Of these, about </w:t>
      </w:r>
      <w:del w:id="68" w:author="Sarah Blair" w:date="2017-06-19T16:05:00Z">
        <w:r w:rsidRPr="006D20C4" w:rsidDel="00B34BA4">
          <w:rPr>
            <w:sz w:val="22"/>
            <w:szCs w:val="22"/>
          </w:rPr>
          <w:delText>6,</w:delText>
        </w:r>
        <w:r w:rsidR="004D01CF" w:rsidRPr="006D20C4" w:rsidDel="00B34BA4">
          <w:rPr>
            <w:sz w:val="22"/>
            <w:szCs w:val="22"/>
          </w:rPr>
          <w:delText>245</w:delText>
        </w:r>
      </w:del>
      <w:ins w:id="69" w:author="Sarah Blair" w:date="2017-06-19T16:05:00Z">
        <w:r w:rsidR="00B34BA4">
          <w:rPr>
            <w:sz w:val="22"/>
            <w:szCs w:val="22"/>
          </w:rPr>
          <w:t>5,488</w:t>
        </w:r>
      </w:ins>
      <w:r w:rsidRPr="006D20C4">
        <w:rPr>
          <w:sz w:val="22"/>
          <w:szCs w:val="22"/>
        </w:rPr>
        <w:t xml:space="preserve"> were </w:t>
      </w:r>
      <w:r w:rsidRPr="006D20C4">
        <w:rPr>
          <w:b/>
          <w:sz w:val="22"/>
          <w:szCs w:val="22"/>
        </w:rPr>
        <w:t>in</w:t>
      </w:r>
      <w:r w:rsidRPr="006D20C4">
        <w:rPr>
          <w:sz w:val="22"/>
          <w:szCs w:val="22"/>
        </w:rPr>
        <w:t xml:space="preserve"> </w:t>
      </w:r>
      <w:r w:rsidRPr="006D20C4">
        <w:rPr>
          <w:b/>
          <w:sz w:val="22"/>
          <w:szCs w:val="22"/>
        </w:rPr>
        <w:t xml:space="preserve">forma </w:t>
      </w:r>
      <w:proofErr w:type="spellStart"/>
      <w:r w:rsidRPr="006D20C4">
        <w:rPr>
          <w:b/>
          <w:sz w:val="22"/>
          <w:szCs w:val="22"/>
        </w:rPr>
        <w:t>pauperis</w:t>
      </w:r>
      <w:proofErr w:type="spellEnd"/>
      <w:r w:rsidRPr="006D20C4">
        <w:rPr>
          <w:sz w:val="22"/>
          <w:szCs w:val="22"/>
        </w:rPr>
        <w:t>, leaving only appr</w:t>
      </w:r>
      <w:r w:rsidR="00EF180E" w:rsidRPr="006D20C4">
        <w:rPr>
          <w:sz w:val="22"/>
          <w:szCs w:val="22"/>
        </w:rPr>
        <w:t>oximately 1,</w:t>
      </w:r>
      <w:del w:id="70" w:author="Sarah Blair" w:date="2017-06-19T16:05:00Z">
        <w:r w:rsidR="009A5381" w:rsidRPr="006D20C4" w:rsidDel="00B34BA4">
          <w:rPr>
            <w:sz w:val="22"/>
            <w:szCs w:val="22"/>
          </w:rPr>
          <w:delText>555</w:delText>
        </w:r>
        <w:r w:rsidR="00EF180E" w:rsidRPr="006D20C4" w:rsidDel="00B34BA4">
          <w:rPr>
            <w:sz w:val="22"/>
            <w:szCs w:val="22"/>
          </w:rPr>
          <w:delText xml:space="preserve"> </w:delText>
        </w:r>
      </w:del>
      <w:ins w:id="71" w:author="Sarah Blair" w:date="2017-06-19T16:05:00Z">
        <w:r w:rsidR="00B34BA4" w:rsidRPr="006D20C4">
          <w:rPr>
            <w:sz w:val="22"/>
            <w:szCs w:val="22"/>
          </w:rPr>
          <w:t>5</w:t>
        </w:r>
        <w:r w:rsidR="00B34BA4">
          <w:rPr>
            <w:sz w:val="22"/>
            <w:szCs w:val="22"/>
          </w:rPr>
          <w:t xml:space="preserve">34 </w:t>
        </w:r>
      </w:ins>
      <w:r w:rsidR="00EF180E" w:rsidRPr="006D20C4">
        <w:rPr>
          <w:sz w:val="22"/>
          <w:szCs w:val="22"/>
        </w:rPr>
        <w:t>paid petitions.</w:t>
      </w:r>
    </w:p>
    <w:p w14:paraId="62CA0FAA" w14:textId="77777777" w:rsidR="00B73236" w:rsidRPr="006D20C4" w:rsidRDefault="00F65051" w:rsidP="00F65051">
      <w:pPr>
        <w:widowControl w:val="0"/>
        <w:numPr>
          <w:ilvl w:val="1"/>
          <w:numId w:val="35"/>
        </w:numPr>
        <w:tabs>
          <w:tab w:val="clear" w:pos="1440"/>
          <w:tab w:val="left" w:pos="1701"/>
        </w:tabs>
        <w:spacing w:line="360" w:lineRule="auto"/>
        <w:ind w:left="1701" w:hanging="425"/>
        <w:rPr>
          <w:sz w:val="22"/>
          <w:szCs w:val="22"/>
        </w:rPr>
      </w:pPr>
      <w:r w:rsidRPr="006D20C4">
        <w:rPr>
          <w:sz w:val="22"/>
          <w:szCs w:val="22"/>
        </w:rPr>
        <w:t xml:space="preserve">In forma </w:t>
      </w:r>
      <w:proofErr w:type="spellStart"/>
      <w:r w:rsidRPr="006D20C4">
        <w:rPr>
          <w:sz w:val="22"/>
          <w:szCs w:val="22"/>
        </w:rPr>
        <w:t>pauperis</w:t>
      </w:r>
      <w:proofErr w:type="spellEnd"/>
      <w:r w:rsidR="00132221" w:rsidRPr="006D20C4">
        <w:rPr>
          <w:sz w:val="22"/>
          <w:szCs w:val="22"/>
        </w:rPr>
        <w:t>,</w:t>
      </w:r>
      <w:r w:rsidRPr="006D20C4">
        <w:rPr>
          <w:sz w:val="22"/>
          <w:szCs w:val="22"/>
        </w:rPr>
        <w:t xml:space="preserve"> petitions are filed by indigent litigants who cannot afford to hire a lawyer to write and file a petition for them. </w:t>
      </w:r>
    </w:p>
    <w:p w14:paraId="7CC7E11E" w14:textId="77777777" w:rsidR="00B73236" w:rsidRPr="006D20C4" w:rsidRDefault="00B73236" w:rsidP="00B73236">
      <w:pPr>
        <w:widowControl w:val="0"/>
        <w:numPr>
          <w:ilvl w:val="1"/>
          <w:numId w:val="36"/>
        </w:numPr>
        <w:tabs>
          <w:tab w:val="clear" w:pos="1440"/>
          <w:tab w:val="left" w:pos="2268"/>
        </w:tabs>
        <w:spacing w:line="360" w:lineRule="auto"/>
        <w:ind w:left="2268" w:hanging="425"/>
        <w:rPr>
          <w:sz w:val="22"/>
          <w:szCs w:val="22"/>
        </w:rPr>
      </w:pPr>
      <w:r w:rsidRPr="006D20C4">
        <w:rPr>
          <w:sz w:val="22"/>
          <w:szCs w:val="22"/>
        </w:rPr>
        <w:t xml:space="preserve">For example, in </w:t>
      </w:r>
      <w:r w:rsidR="001439CB" w:rsidRPr="006D20C4">
        <w:rPr>
          <w:sz w:val="22"/>
          <w:szCs w:val="22"/>
        </w:rPr>
        <w:t>the case</w:t>
      </w:r>
      <w:r w:rsidRPr="006D20C4">
        <w:rPr>
          <w:sz w:val="22"/>
          <w:szCs w:val="22"/>
        </w:rPr>
        <w:t xml:space="preserve"> of</w:t>
      </w:r>
      <w:r w:rsidR="001439CB" w:rsidRPr="006D20C4">
        <w:rPr>
          <w:sz w:val="22"/>
          <w:szCs w:val="22"/>
        </w:rPr>
        <w:t xml:space="preserve"> </w:t>
      </w:r>
      <w:r w:rsidR="001439CB" w:rsidRPr="006D20C4">
        <w:rPr>
          <w:i/>
          <w:sz w:val="22"/>
          <w:szCs w:val="22"/>
        </w:rPr>
        <w:t>Gideon v. Wainwright</w:t>
      </w:r>
      <w:r w:rsidRPr="006D20C4">
        <w:rPr>
          <w:sz w:val="22"/>
          <w:szCs w:val="22"/>
        </w:rPr>
        <w:t>,</w:t>
      </w:r>
      <w:r w:rsidR="001439CB" w:rsidRPr="006D20C4">
        <w:rPr>
          <w:sz w:val="22"/>
          <w:szCs w:val="22"/>
        </w:rPr>
        <w:t xml:space="preserve"> </w:t>
      </w:r>
      <w:r w:rsidRPr="006D20C4">
        <w:rPr>
          <w:sz w:val="22"/>
          <w:szCs w:val="22"/>
        </w:rPr>
        <w:t xml:space="preserve">a poor defendant convicted of burglary without being represented by a lawyer filed a handwritten in forma </w:t>
      </w:r>
      <w:proofErr w:type="spellStart"/>
      <w:r w:rsidRPr="006D20C4">
        <w:rPr>
          <w:sz w:val="22"/>
          <w:szCs w:val="22"/>
        </w:rPr>
        <w:t>pauperis</w:t>
      </w:r>
      <w:proofErr w:type="spellEnd"/>
      <w:r w:rsidRPr="006D20C4">
        <w:rPr>
          <w:sz w:val="22"/>
          <w:szCs w:val="22"/>
        </w:rPr>
        <w:t xml:space="preserve"> writ of certiorari with the Supreme Court. The Court granted the writ, heard the case, and ruled that he was entitled to have a lawyer represent him and that if he could not afford one, then the government had to pay for one.</w:t>
      </w:r>
    </w:p>
    <w:p w14:paraId="1B143F7A" w14:textId="5658AF25" w:rsidR="00FE20B2" w:rsidRPr="006D20C4" w:rsidRDefault="00FE20B2" w:rsidP="00FE20B2">
      <w:pPr>
        <w:widowControl w:val="0"/>
        <w:numPr>
          <w:ilvl w:val="1"/>
          <w:numId w:val="10"/>
        </w:numPr>
        <w:tabs>
          <w:tab w:val="clear" w:pos="1440"/>
          <w:tab w:val="left" w:pos="1134"/>
        </w:tabs>
        <w:spacing w:line="360" w:lineRule="auto"/>
        <w:ind w:left="1134" w:hanging="425"/>
        <w:rPr>
          <w:sz w:val="22"/>
          <w:szCs w:val="22"/>
        </w:rPr>
      </w:pPr>
      <w:r w:rsidRPr="006D20C4">
        <w:rPr>
          <w:sz w:val="22"/>
          <w:szCs w:val="22"/>
        </w:rPr>
        <w:t>Of the 7,</w:t>
      </w:r>
      <w:del w:id="72" w:author="Sarah Blair" w:date="2017-06-19T16:06:00Z">
        <w:r w:rsidRPr="006D20C4" w:rsidDel="00B34BA4">
          <w:rPr>
            <w:sz w:val="22"/>
            <w:szCs w:val="22"/>
          </w:rPr>
          <w:delText xml:space="preserve">800 </w:delText>
        </w:r>
      </w:del>
      <w:ins w:id="73" w:author="Sarah Blair" w:date="2017-06-19T16:06:00Z">
        <w:r w:rsidR="00B34BA4">
          <w:rPr>
            <w:sz w:val="22"/>
            <w:szCs w:val="22"/>
          </w:rPr>
          <w:t>033</w:t>
        </w:r>
        <w:r w:rsidR="00B34BA4" w:rsidRPr="006D20C4">
          <w:rPr>
            <w:sz w:val="22"/>
            <w:szCs w:val="22"/>
          </w:rPr>
          <w:t xml:space="preserve"> </w:t>
        </w:r>
      </w:ins>
      <w:r w:rsidRPr="006D20C4">
        <w:rPr>
          <w:sz w:val="22"/>
          <w:szCs w:val="22"/>
        </w:rPr>
        <w:t xml:space="preserve">petitions filed in the </w:t>
      </w:r>
      <w:del w:id="74" w:author="Sarah Blair" w:date="2017-06-19T16:06:00Z">
        <w:r w:rsidRPr="006D20C4" w:rsidDel="00B34BA4">
          <w:rPr>
            <w:sz w:val="22"/>
            <w:szCs w:val="22"/>
          </w:rPr>
          <w:delText xml:space="preserve">2010 </w:delText>
        </w:r>
      </w:del>
      <w:ins w:id="75" w:author="Sarah Blair" w:date="2017-06-19T16:06:00Z">
        <w:r w:rsidR="00B34BA4" w:rsidRPr="006D20C4">
          <w:rPr>
            <w:sz w:val="22"/>
            <w:szCs w:val="22"/>
          </w:rPr>
          <w:t>201</w:t>
        </w:r>
        <w:r w:rsidR="00B34BA4">
          <w:rPr>
            <w:sz w:val="22"/>
            <w:szCs w:val="22"/>
          </w:rPr>
          <w:t>4</w:t>
        </w:r>
        <w:r w:rsidR="00B34BA4" w:rsidRPr="006D20C4">
          <w:rPr>
            <w:sz w:val="22"/>
            <w:szCs w:val="22"/>
          </w:rPr>
          <w:t xml:space="preserve"> </w:t>
        </w:r>
      </w:ins>
      <w:r w:rsidRPr="006D20C4">
        <w:rPr>
          <w:sz w:val="22"/>
          <w:szCs w:val="22"/>
        </w:rPr>
        <w:t xml:space="preserve">term, </w:t>
      </w:r>
      <w:del w:id="76" w:author="Sarah Blair" w:date="2017-06-19T16:07:00Z">
        <w:r w:rsidRPr="006D20C4" w:rsidDel="00B34BA4">
          <w:rPr>
            <w:sz w:val="22"/>
            <w:szCs w:val="22"/>
          </w:rPr>
          <w:delText xml:space="preserve">86 </w:delText>
        </w:r>
      </w:del>
      <w:ins w:id="77" w:author="Sarah Blair" w:date="2017-06-19T16:07:00Z">
        <w:r w:rsidR="00B34BA4">
          <w:rPr>
            <w:sz w:val="22"/>
            <w:szCs w:val="22"/>
          </w:rPr>
          <w:t>75</w:t>
        </w:r>
        <w:r w:rsidR="00B34BA4" w:rsidRPr="006D20C4">
          <w:rPr>
            <w:sz w:val="22"/>
            <w:szCs w:val="22"/>
          </w:rPr>
          <w:t xml:space="preserve"> </w:t>
        </w:r>
      </w:ins>
      <w:r w:rsidRPr="006D20C4">
        <w:rPr>
          <w:sz w:val="22"/>
          <w:szCs w:val="22"/>
        </w:rPr>
        <w:t>cases were eventually argued.</w:t>
      </w:r>
    </w:p>
    <w:p w14:paraId="72D3DD4B" w14:textId="77777777" w:rsidR="001439CB" w:rsidRPr="006D20C4" w:rsidRDefault="001439CB" w:rsidP="00D966B3">
      <w:pPr>
        <w:widowControl w:val="0"/>
        <w:numPr>
          <w:ilvl w:val="1"/>
          <w:numId w:val="35"/>
        </w:numPr>
        <w:tabs>
          <w:tab w:val="clear" w:pos="1440"/>
          <w:tab w:val="left" w:pos="1701"/>
        </w:tabs>
        <w:spacing w:line="360" w:lineRule="auto"/>
        <w:ind w:left="1701" w:hanging="425"/>
        <w:rPr>
          <w:sz w:val="22"/>
          <w:szCs w:val="22"/>
        </w:rPr>
      </w:pPr>
      <w:r w:rsidRPr="006D20C4">
        <w:rPr>
          <w:sz w:val="22"/>
          <w:szCs w:val="22"/>
        </w:rPr>
        <w:t>Typically, the cases fal</w:t>
      </w:r>
      <w:r w:rsidR="00EF180E" w:rsidRPr="006D20C4">
        <w:rPr>
          <w:sz w:val="22"/>
          <w:szCs w:val="22"/>
        </w:rPr>
        <w:t>l into one of three categories.</w:t>
      </w:r>
    </w:p>
    <w:p w14:paraId="44DD8C5E" w14:textId="77777777" w:rsidR="001439CB" w:rsidRPr="006D20C4" w:rsidRDefault="001439CB" w:rsidP="00D83FFC">
      <w:pPr>
        <w:widowControl w:val="0"/>
        <w:numPr>
          <w:ilvl w:val="1"/>
          <w:numId w:val="36"/>
        </w:numPr>
        <w:tabs>
          <w:tab w:val="clear" w:pos="1440"/>
          <w:tab w:val="left" w:pos="2268"/>
        </w:tabs>
        <w:spacing w:line="360" w:lineRule="auto"/>
        <w:ind w:left="2268" w:hanging="425"/>
        <w:rPr>
          <w:sz w:val="22"/>
          <w:szCs w:val="22"/>
        </w:rPr>
      </w:pPr>
      <w:r w:rsidRPr="006D20C4">
        <w:rPr>
          <w:sz w:val="22"/>
          <w:szCs w:val="22"/>
        </w:rPr>
        <w:t xml:space="preserve">The first category is a case of tremendous national importance, such as the </w:t>
      </w:r>
      <w:r w:rsidRPr="006D20C4">
        <w:rPr>
          <w:i/>
          <w:sz w:val="22"/>
          <w:szCs w:val="22"/>
        </w:rPr>
        <w:t xml:space="preserve">Bush v. </w:t>
      </w:r>
      <w:r w:rsidR="005E508C" w:rsidRPr="006D20C4">
        <w:rPr>
          <w:i/>
          <w:sz w:val="22"/>
          <w:szCs w:val="22"/>
        </w:rPr>
        <w:t>Gore</w:t>
      </w:r>
      <w:r w:rsidRPr="006D20C4">
        <w:rPr>
          <w:sz w:val="22"/>
          <w:szCs w:val="22"/>
        </w:rPr>
        <w:t xml:space="preserve"> case to decide the outcome of </w:t>
      </w:r>
      <w:r w:rsidR="00EF180E" w:rsidRPr="006D20C4">
        <w:rPr>
          <w:sz w:val="22"/>
          <w:szCs w:val="22"/>
        </w:rPr>
        <w:t>the 2000 presidential election.</w:t>
      </w:r>
    </w:p>
    <w:p w14:paraId="025ED163" w14:textId="77777777" w:rsidR="001439CB" w:rsidRPr="006D20C4" w:rsidRDefault="001439CB" w:rsidP="00D83FFC">
      <w:pPr>
        <w:widowControl w:val="0"/>
        <w:numPr>
          <w:ilvl w:val="1"/>
          <w:numId w:val="36"/>
        </w:numPr>
        <w:tabs>
          <w:tab w:val="clear" w:pos="1440"/>
          <w:tab w:val="left" w:pos="2268"/>
        </w:tabs>
        <w:spacing w:line="360" w:lineRule="auto"/>
        <w:ind w:left="2268" w:hanging="425"/>
        <w:rPr>
          <w:sz w:val="22"/>
          <w:szCs w:val="22"/>
        </w:rPr>
      </w:pPr>
      <w:r w:rsidRPr="006D20C4">
        <w:rPr>
          <w:sz w:val="22"/>
          <w:szCs w:val="22"/>
        </w:rPr>
        <w:t>Second, the justices typically take on a case when they believe that a lower court has misapplied or misinterpreted a</w:t>
      </w:r>
      <w:r w:rsidR="00EF180E" w:rsidRPr="006D20C4">
        <w:rPr>
          <w:sz w:val="22"/>
          <w:szCs w:val="22"/>
        </w:rPr>
        <w:t xml:space="preserve"> prior Supreme Court precedent.</w:t>
      </w:r>
    </w:p>
    <w:p w14:paraId="0A937146" w14:textId="77777777" w:rsidR="001439CB" w:rsidRPr="006D20C4" w:rsidRDefault="001439CB" w:rsidP="00D83FFC">
      <w:pPr>
        <w:widowControl w:val="0"/>
        <w:numPr>
          <w:ilvl w:val="1"/>
          <w:numId w:val="36"/>
        </w:numPr>
        <w:tabs>
          <w:tab w:val="clear" w:pos="1440"/>
          <w:tab w:val="left" w:pos="2268"/>
        </w:tabs>
        <w:spacing w:line="360" w:lineRule="auto"/>
        <w:ind w:left="2268" w:hanging="425"/>
        <w:rPr>
          <w:sz w:val="22"/>
          <w:szCs w:val="22"/>
        </w:rPr>
      </w:pPr>
      <w:r w:rsidRPr="006D20C4">
        <w:rPr>
          <w:sz w:val="22"/>
          <w:szCs w:val="22"/>
        </w:rPr>
        <w:t xml:space="preserve">By far, the majority of cases granted by the Supreme Court fall into the third category, the </w:t>
      </w:r>
      <w:r w:rsidRPr="006D20C4">
        <w:rPr>
          <w:b/>
          <w:sz w:val="22"/>
          <w:szCs w:val="22"/>
        </w:rPr>
        <w:t>circuit split</w:t>
      </w:r>
      <w:r w:rsidRPr="006D20C4">
        <w:rPr>
          <w:sz w:val="22"/>
          <w:szCs w:val="22"/>
        </w:rPr>
        <w:t>.</w:t>
      </w:r>
    </w:p>
    <w:p w14:paraId="556D47A6" w14:textId="77777777" w:rsidR="002427D5" w:rsidRPr="006D20C4" w:rsidRDefault="002427D5" w:rsidP="00615803">
      <w:pPr>
        <w:widowControl w:val="0"/>
        <w:numPr>
          <w:ilvl w:val="0"/>
          <w:numId w:val="10"/>
        </w:numPr>
        <w:tabs>
          <w:tab w:val="clear" w:pos="720"/>
          <w:tab w:val="num" w:pos="567"/>
        </w:tabs>
        <w:spacing w:line="360" w:lineRule="auto"/>
        <w:ind w:left="567" w:hanging="425"/>
        <w:rPr>
          <w:sz w:val="22"/>
          <w:szCs w:val="22"/>
        </w:rPr>
      </w:pPr>
      <w:r w:rsidRPr="006D20C4">
        <w:rPr>
          <w:sz w:val="22"/>
          <w:szCs w:val="22"/>
        </w:rPr>
        <w:t>There are thirteen circuit courts of appeals in the United States</w:t>
      </w:r>
      <w:r w:rsidR="0014363C" w:rsidRPr="006D20C4">
        <w:rPr>
          <w:sz w:val="22"/>
          <w:szCs w:val="22"/>
        </w:rPr>
        <w:t xml:space="preserve"> (see Figure 2.</w:t>
      </w:r>
      <w:r w:rsidR="00AC0150" w:rsidRPr="006D20C4">
        <w:rPr>
          <w:sz w:val="22"/>
          <w:szCs w:val="22"/>
        </w:rPr>
        <w:t>8</w:t>
      </w:r>
      <w:r w:rsidR="0014363C" w:rsidRPr="006D20C4">
        <w:rPr>
          <w:sz w:val="22"/>
          <w:szCs w:val="22"/>
        </w:rPr>
        <w:t>).</w:t>
      </w:r>
    </w:p>
    <w:p w14:paraId="5C628522" w14:textId="77777777" w:rsidR="002427D5" w:rsidRPr="006D20C4" w:rsidRDefault="002427D5" w:rsidP="00615803">
      <w:pPr>
        <w:widowControl w:val="0"/>
        <w:numPr>
          <w:ilvl w:val="1"/>
          <w:numId w:val="10"/>
        </w:numPr>
        <w:tabs>
          <w:tab w:val="clear" w:pos="1440"/>
          <w:tab w:val="left" w:pos="1134"/>
        </w:tabs>
        <w:spacing w:line="360" w:lineRule="auto"/>
        <w:ind w:left="1134" w:hanging="425"/>
        <w:rPr>
          <w:sz w:val="22"/>
          <w:szCs w:val="22"/>
        </w:rPr>
      </w:pPr>
      <w:r w:rsidRPr="006D20C4">
        <w:rPr>
          <w:sz w:val="22"/>
          <w:szCs w:val="22"/>
        </w:rPr>
        <w:t>Eleven are divided geographically among the several states and hear cases coming from district courts within their jurisdiction.</w:t>
      </w:r>
    </w:p>
    <w:p w14:paraId="4A9A521A" w14:textId="77777777" w:rsidR="002427D5" w:rsidRPr="006D20C4" w:rsidRDefault="002427D5" w:rsidP="00615803">
      <w:pPr>
        <w:widowControl w:val="0"/>
        <w:numPr>
          <w:ilvl w:val="1"/>
          <w:numId w:val="10"/>
        </w:numPr>
        <w:tabs>
          <w:tab w:val="clear" w:pos="1440"/>
          <w:tab w:val="left" w:pos="1134"/>
        </w:tabs>
        <w:spacing w:line="360" w:lineRule="auto"/>
        <w:ind w:left="1134" w:hanging="425"/>
        <w:rPr>
          <w:sz w:val="22"/>
          <w:szCs w:val="22"/>
        </w:rPr>
      </w:pPr>
      <w:r w:rsidRPr="006D20C4">
        <w:rPr>
          <w:sz w:val="22"/>
          <w:szCs w:val="22"/>
        </w:rPr>
        <w:t>A circuit split arises when the circuit courts of appeals disagree with each other on the meaning of federal law.</w:t>
      </w:r>
    </w:p>
    <w:p w14:paraId="1D4C86BD" w14:textId="77777777" w:rsidR="002427D5" w:rsidRPr="006D20C4" w:rsidRDefault="002427D5" w:rsidP="00615803">
      <w:pPr>
        <w:widowControl w:val="0"/>
        <w:numPr>
          <w:ilvl w:val="1"/>
          <w:numId w:val="10"/>
        </w:numPr>
        <w:tabs>
          <w:tab w:val="clear" w:pos="1440"/>
          <w:tab w:val="left" w:pos="1134"/>
        </w:tabs>
        <w:spacing w:line="360" w:lineRule="auto"/>
        <w:ind w:left="1134" w:hanging="425"/>
        <w:rPr>
          <w:sz w:val="22"/>
          <w:szCs w:val="22"/>
        </w:rPr>
      </w:pPr>
      <w:r w:rsidRPr="006D20C4">
        <w:rPr>
          <w:sz w:val="22"/>
          <w:szCs w:val="22"/>
        </w:rPr>
        <w:t xml:space="preserve">When a petition for writ of certiorari is filed with the Supreme Court, the party that </w:t>
      </w:r>
      <w:r w:rsidRPr="006D20C4">
        <w:rPr>
          <w:sz w:val="22"/>
          <w:szCs w:val="22"/>
        </w:rPr>
        <w:lastRenderedPageBreak/>
        <w:t>won the case in the appeal below</w:t>
      </w:r>
      <w:r w:rsidR="00AA15F4" w:rsidRPr="006D20C4">
        <w:rPr>
          <w:sz w:val="22"/>
          <w:szCs w:val="22"/>
        </w:rPr>
        <w:t xml:space="preserve"> (called the respondent)</w:t>
      </w:r>
      <w:r w:rsidRPr="006D20C4">
        <w:rPr>
          <w:sz w:val="22"/>
          <w:szCs w:val="22"/>
        </w:rPr>
        <w:t xml:space="preserve"> files an opposition.</w:t>
      </w:r>
    </w:p>
    <w:p w14:paraId="1BD9CB97" w14:textId="77777777" w:rsidR="00206BC6" w:rsidRPr="006D20C4" w:rsidRDefault="002427D5" w:rsidP="00574450">
      <w:pPr>
        <w:widowControl w:val="0"/>
        <w:numPr>
          <w:ilvl w:val="0"/>
          <w:numId w:val="10"/>
        </w:numPr>
        <w:tabs>
          <w:tab w:val="clear" w:pos="720"/>
          <w:tab w:val="num" w:pos="567"/>
        </w:tabs>
        <w:spacing w:line="360" w:lineRule="auto"/>
        <w:ind w:left="567" w:hanging="425"/>
        <w:rPr>
          <w:sz w:val="22"/>
          <w:szCs w:val="22"/>
        </w:rPr>
      </w:pPr>
      <w:r w:rsidRPr="006D20C4">
        <w:rPr>
          <w:sz w:val="22"/>
          <w:szCs w:val="22"/>
        </w:rPr>
        <w:t xml:space="preserve">The conference works on the </w:t>
      </w:r>
      <w:r w:rsidRPr="006D20C4">
        <w:rPr>
          <w:b/>
          <w:sz w:val="22"/>
          <w:szCs w:val="22"/>
        </w:rPr>
        <w:t>rule of four</w:t>
      </w:r>
      <w:r w:rsidRPr="006D20C4">
        <w:rPr>
          <w:sz w:val="22"/>
          <w:szCs w:val="22"/>
        </w:rPr>
        <w:t xml:space="preserve">—only four justices (a minority) need to agree to hear a case </w:t>
      </w:r>
      <w:r w:rsidR="0014363C" w:rsidRPr="006D20C4">
        <w:rPr>
          <w:sz w:val="22"/>
          <w:szCs w:val="22"/>
        </w:rPr>
        <w:t>for the petition to be granted.</w:t>
      </w:r>
    </w:p>
    <w:p w14:paraId="0D642BE9" w14:textId="77777777" w:rsidR="002427D5" w:rsidRPr="006D20C4" w:rsidRDefault="002427D5" w:rsidP="00615803">
      <w:pPr>
        <w:widowControl w:val="0"/>
        <w:numPr>
          <w:ilvl w:val="1"/>
          <w:numId w:val="10"/>
        </w:numPr>
        <w:tabs>
          <w:tab w:val="clear" w:pos="1440"/>
          <w:tab w:val="left" w:pos="1134"/>
        </w:tabs>
        <w:spacing w:line="360" w:lineRule="auto"/>
        <w:ind w:left="1134" w:hanging="425"/>
        <w:rPr>
          <w:sz w:val="22"/>
          <w:szCs w:val="22"/>
        </w:rPr>
      </w:pPr>
      <w:r w:rsidRPr="006D20C4">
        <w:rPr>
          <w:sz w:val="22"/>
          <w:szCs w:val="22"/>
        </w:rPr>
        <w:t>The vast majority of cases are dismissed, which means the decision of the lower court stands.</w:t>
      </w:r>
    </w:p>
    <w:p w14:paraId="56F54B21" w14:textId="77777777" w:rsidR="00206BC6" w:rsidRPr="006D20C4" w:rsidRDefault="00206BC6" w:rsidP="00615803">
      <w:pPr>
        <w:widowControl w:val="0"/>
        <w:numPr>
          <w:ilvl w:val="0"/>
          <w:numId w:val="10"/>
        </w:numPr>
        <w:tabs>
          <w:tab w:val="clear" w:pos="720"/>
          <w:tab w:val="num" w:pos="567"/>
        </w:tabs>
        <w:spacing w:line="360" w:lineRule="auto"/>
        <w:ind w:left="567" w:hanging="425"/>
        <w:rPr>
          <w:sz w:val="22"/>
          <w:szCs w:val="22"/>
        </w:rPr>
      </w:pPr>
      <w:r w:rsidRPr="006D20C4">
        <w:rPr>
          <w:sz w:val="22"/>
          <w:szCs w:val="22"/>
        </w:rPr>
        <w:t>Each Supreme Court justice is permitted to hire up to four law clerks every term to assist with his or her work.</w:t>
      </w:r>
    </w:p>
    <w:p w14:paraId="1B5027C1" w14:textId="77777777" w:rsidR="00206BC6" w:rsidRPr="006D20C4" w:rsidRDefault="00206BC6" w:rsidP="00615803">
      <w:pPr>
        <w:widowControl w:val="0"/>
        <w:numPr>
          <w:ilvl w:val="1"/>
          <w:numId w:val="10"/>
        </w:numPr>
        <w:tabs>
          <w:tab w:val="clear" w:pos="1440"/>
          <w:tab w:val="left" w:pos="1134"/>
        </w:tabs>
        <w:spacing w:line="360" w:lineRule="auto"/>
        <w:ind w:left="1134" w:hanging="425"/>
        <w:rPr>
          <w:sz w:val="22"/>
          <w:szCs w:val="22"/>
        </w:rPr>
      </w:pPr>
      <w:r w:rsidRPr="006D20C4">
        <w:rPr>
          <w:sz w:val="22"/>
          <w:szCs w:val="22"/>
        </w:rPr>
        <w:t>Many justices rely on their clerks to read the thousands of filed petitions and to make recommendations on wh</w:t>
      </w:r>
      <w:r w:rsidR="0014363C" w:rsidRPr="006D20C4">
        <w:rPr>
          <w:sz w:val="22"/>
          <w:szCs w:val="22"/>
        </w:rPr>
        <w:t>ether or not to grant the case.</w:t>
      </w:r>
    </w:p>
    <w:p w14:paraId="6D11C6C4" w14:textId="77777777" w:rsidR="00206BC6" w:rsidRPr="006D20C4" w:rsidRDefault="00206BC6" w:rsidP="00570550">
      <w:pPr>
        <w:widowControl w:val="0"/>
        <w:numPr>
          <w:ilvl w:val="2"/>
          <w:numId w:val="10"/>
        </w:numPr>
        <w:tabs>
          <w:tab w:val="clear" w:pos="2160"/>
          <w:tab w:val="left" w:pos="1701"/>
        </w:tabs>
        <w:spacing w:line="360" w:lineRule="auto"/>
        <w:ind w:left="1701" w:hanging="425"/>
        <w:rPr>
          <w:sz w:val="22"/>
          <w:szCs w:val="22"/>
        </w:rPr>
      </w:pPr>
      <w:r w:rsidRPr="006D20C4">
        <w:rPr>
          <w:sz w:val="22"/>
          <w:szCs w:val="22"/>
        </w:rPr>
        <w:t>This arrangement, called a cert pool</w:t>
      </w:r>
      <w:r w:rsidR="00570550" w:rsidRPr="006D20C4">
        <w:rPr>
          <w:sz w:val="22"/>
          <w:szCs w:val="22"/>
        </w:rPr>
        <w:t xml:space="preserve"> (the clerk assigned to the case writes a memo that is circulated to all the justices)</w:t>
      </w:r>
      <w:r w:rsidRPr="006D20C4">
        <w:rPr>
          <w:sz w:val="22"/>
          <w:szCs w:val="22"/>
        </w:rPr>
        <w:t>, has been criticized as giving too much power to inexperienced lawyers.</w:t>
      </w:r>
    </w:p>
    <w:p w14:paraId="5E033B1F" w14:textId="77777777" w:rsidR="00206BC6" w:rsidRPr="006D20C4" w:rsidRDefault="00206BC6" w:rsidP="00615803">
      <w:pPr>
        <w:widowControl w:val="0"/>
        <w:numPr>
          <w:ilvl w:val="1"/>
          <w:numId w:val="10"/>
        </w:numPr>
        <w:tabs>
          <w:tab w:val="clear" w:pos="1440"/>
          <w:tab w:val="left" w:pos="1134"/>
        </w:tabs>
        <w:spacing w:line="360" w:lineRule="auto"/>
        <w:ind w:left="1134" w:hanging="425"/>
        <w:rPr>
          <w:sz w:val="22"/>
          <w:szCs w:val="22"/>
        </w:rPr>
      </w:pPr>
      <w:r w:rsidRPr="006D20C4">
        <w:rPr>
          <w:sz w:val="22"/>
          <w:szCs w:val="22"/>
        </w:rPr>
        <w:t>If a petition is granted, the parties are then instructed to file written briefs with the Court, laying out argument</w:t>
      </w:r>
      <w:r w:rsidR="0014363C" w:rsidRPr="006D20C4">
        <w:rPr>
          <w:sz w:val="22"/>
          <w:szCs w:val="22"/>
        </w:rPr>
        <w:t>s of why their side should win.</w:t>
      </w:r>
    </w:p>
    <w:p w14:paraId="3D000016" w14:textId="77777777" w:rsidR="00206BC6" w:rsidRPr="006D20C4" w:rsidRDefault="00206BC6" w:rsidP="004B207F">
      <w:pPr>
        <w:widowControl w:val="0"/>
        <w:numPr>
          <w:ilvl w:val="2"/>
          <w:numId w:val="10"/>
        </w:numPr>
        <w:tabs>
          <w:tab w:val="clear" w:pos="2160"/>
          <w:tab w:val="left" w:pos="1701"/>
        </w:tabs>
        <w:spacing w:line="360" w:lineRule="auto"/>
        <w:ind w:left="1701" w:hanging="425"/>
        <w:rPr>
          <w:sz w:val="22"/>
          <w:szCs w:val="22"/>
        </w:rPr>
      </w:pPr>
      <w:r w:rsidRPr="006D20C4">
        <w:rPr>
          <w:sz w:val="22"/>
          <w:szCs w:val="22"/>
        </w:rPr>
        <w:t xml:space="preserve">At this point, the Court also allows nonparties to </w:t>
      </w:r>
      <w:r w:rsidR="00712465" w:rsidRPr="006D20C4">
        <w:rPr>
          <w:sz w:val="22"/>
          <w:szCs w:val="22"/>
        </w:rPr>
        <w:t>file brief</w:t>
      </w:r>
      <w:r w:rsidR="006262C2" w:rsidRPr="006D20C4">
        <w:rPr>
          <w:sz w:val="22"/>
          <w:szCs w:val="22"/>
        </w:rPr>
        <w:t>s to inform and persuade the justices. This type of brief,</w:t>
      </w:r>
      <w:r w:rsidR="00712465" w:rsidRPr="006D20C4">
        <w:rPr>
          <w:sz w:val="22"/>
          <w:szCs w:val="22"/>
        </w:rPr>
        <w:t xml:space="preserve"> known as an </w:t>
      </w:r>
      <w:r w:rsidR="00712465" w:rsidRPr="006D20C4">
        <w:rPr>
          <w:b/>
          <w:sz w:val="22"/>
          <w:szCs w:val="22"/>
        </w:rPr>
        <w:t>amicus brief</w:t>
      </w:r>
      <w:r w:rsidR="00712465" w:rsidRPr="006D20C4">
        <w:rPr>
          <w:sz w:val="22"/>
          <w:szCs w:val="22"/>
        </w:rPr>
        <w:t>,</w:t>
      </w:r>
      <w:r w:rsidR="006262C2" w:rsidRPr="006D20C4">
        <w:rPr>
          <w:sz w:val="22"/>
          <w:szCs w:val="22"/>
        </w:rPr>
        <w:t xml:space="preserve"> is an important tool for the justices</w:t>
      </w:r>
      <w:r w:rsidR="0014363C" w:rsidRPr="006D20C4">
        <w:rPr>
          <w:sz w:val="22"/>
          <w:szCs w:val="22"/>
        </w:rPr>
        <w:t>.</w:t>
      </w:r>
    </w:p>
    <w:p w14:paraId="44100E14" w14:textId="77777777" w:rsidR="006D6802" w:rsidRPr="006D20C4" w:rsidRDefault="006D6802" w:rsidP="00615803">
      <w:pPr>
        <w:widowControl w:val="0"/>
        <w:numPr>
          <w:ilvl w:val="0"/>
          <w:numId w:val="10"/>
        </w:numPr>
        <w:tabs>
          <w:tab w:val="clear" w:pos="720"/>
          <w:tab w:val="num" w:pos="567"/>
        </w:tabs>
        <w:spacing w:line="360" w:lineRule="auto"/>
        <w:ind w:left="567" w:hanging="425"/>
        <w:rPr>
          <w:sz w:val="22"/>
          <w:szCs w:val="22"/>
        </w:rPr>
      </w:pPr>
      <w:r w:rsidRPr="006D20C4">
        <w:rPr>
          <w:sz w:val="22"/>
          <w:szCs w:val="22"/>
        </w:rPr>
        <w:t>After the justices have read the briefs in the case, they hear oral arguments from both sides.</w:t>
      </w:r>
    </w:p>
    <w:p w14:paraId="36F8F70C" w14:textId="77777777" w:rsidR="006D6802" w:rsidRPr="006D20C4" w:rsidRDefault="006D6802" w:rsidP="005A2348">
      <w:pPr>
        <w:widowControl w:val="0"/>
        <w:numPr>
          <w:ilvl w:val="1"/>
          <w:numId w:val="10"/>
        </w:numPr>
        <w:tabs>
          <w:tab w:val="clear" w:pos="1440"/>
          <w:tab w:val="left" w:pos="1134"/>
        </w:tabs>
        <w:spacing w:line="360" w:lineRule="auto"/>
        <w:ind w:left="1134" w:hanging="425"/>
        <w:rPr>
          <w:sz w:val="22"/>
          <w:szCs w:val="22"/>
        </w:rPr>
      </w:pPr>
      <w:r w:rsidRPr="006D20C4">
        <w:rPr>
          <w:sz w:val="22"/>
          <w:szCs w:val="22"/>
        </w:rPr>
        <w:t>After the oral arguments, the justices once again meet in conference to decide the outcome of the case.</w:t>
      </w:r>
    </w:p>
    <w:p w14:paraId="082A62C7" w14:textId="77777777" w:rsidR="006D6802" w:rsidRPr="006D20C4" w:rsidRDefault="006D6802" w:rsidP="00EF202A">
      <w:pPr>
        <w:widowControl w:val="0"/>
        <w:numPr>
          <w:ilvl w:val="2"/>
          <w:numId w:val="10"/>
        </w:numPr>
        <w:tabs>
          <w:tab w:val="clear" w:pos="2160"/>
          <w:tab w:val="left" w:pos="1701"/>
        </w:tabs>
        <w:spacing w:line="360" w:lineRule="auto"/>
        <w:ind w:left="1701" w:hanging="425"/>
        <w:rPr>
          <w:sz w:val="22"/>
          <w:szCs w:val="22"/>
        </w:rPr>
      </w:pPr>
      <w:r w:rsidRPr="006D20C4">
        <w:rPr>
          <w:sz w:val="22"/>
          <w:szCs w:val="22"/>
        </w:rPr>
        <w:t>Unlike the other branches of government, the justices work alone.</w:t>
      </w:r>
    </w:p>
    <w:p w14:paraId="5D1C107B" w14:textId="77777777" w:rsidR="006D6802" w:rsidRPr="006D20C4" w:rsidRDefault="006D6802" w:rsidP="00237E7C">
      <w:pPr>
        <w:widowControl w:val="0"/>
        <w:numPr>
          <w:ilvl w:val="1"/>
          <w:numId w:val="36"/>
        </w:numPr>
        <w:tabs>
          <w:tab w:val="clear" w:pos="1440"/>
          <w:tab w:val="left" w:pos="2268"/>
        </w:tabs>
        <w:spacing w:line="360" w:lineRule="auto"/>
        <w:ind w:left="2268" w:hanging="425"/>
        <w:rPr>
          <w:sz w:val="22"/>
          <w:szCs w:val="22"/>
        </w:rPr>
      </w:pPr>
      <w:r w:rsidRPr="006D20C4">
        <w:rPr>
          <w:sz w:val="22"/>
          <w:szCs w:val="22"/>
        </w:rPr>
        <w:t>If the chief justice is with the winning side, he or she decides which justice writes the majority opinion, which becomes the opinion of the Court.</w:t>
      </w:r>
    </w:p>
    <w:p w14:paraId="18B134A0" w14:textId="77777777" w:rsidR="006D6802" w:rsidRPr="006D20C4" w:rsidRDefault="006D6802" w:rsidP="00237E7C">
      <w:pPr>
        <w:widowControl w:val="0"/>
        <w:numPr>
          <w:ilvl w:val="1"/>
          <w:numId w:val="36"/>
        </w:numPr>
        <w:tabs>
          <w:tab w:val="clear" w:pos="1440"/>
          <w:tab w:val="left" w:pos="2268"/>
        </w:tabs>
        <w:spacing w:line="360" w:lineRule="auto"/>
        <w:ind w:left="2268" w:hanging="425"/>
        <w:rPr>
          <w:sz w:val="22"/>
          <w:szCs w:val="22"/>
        </w:rPr>
      </w:pPr>
      <w:r w:rsidRPr="006D20C4">
        <w:rPr>
          <w:sz w:val="22"/>
          <w:szCs w:val="22"/>
        </w:rPr>
        <w:t xml:space="preserve">If the chief justice is in the minority, then the most senior of the justices in the majority decides who writes the </w:t>
      </w:r>
      <w:r w:rsidRPr="006D20C4">
        <w:rPr>
          <w:b/>
          <w:sz w:val="22"/>
          <w:szCs w:val="22"/>
        </w:rPr>
        <w:t>majority opinion</w:t>
      </w:r>
      <w:r w:rsidRPr="006D20C4">
        <w:rPr>
          <w:sz w:val="22"/>
          <w:szCs w:val="22"/>
        </w:rPr>
        <w:t>.</w:t>
      </w:r>
    </w:p>
    <w:p w14:paraId="613C8DDA" w14:textId="77777777" w:rsidR="006D6802" w:rsidRPr="006D20C4" w:rsidRDefault="006D6802" w:rsidP="00237E7C">
      <w:pPr>
        <w:widowControl w:val="0"/>
        <w:numPr>
          <w:ilvl w:val="1"/>
          <w:numId w:val="36"/>
        </w:numPr>
        <w:tabs>
          <w:tab w:val="clear" w:pos="1440"/>
          <w:tab w:val="left" w:pos="2268"/>
        </w:tabs>
        <w:spacing w:line="360" w:lineRule="auto"/>
        <w:ind w:left="2268" w:hanging="425"/>
        <w:rPr>
          <w:sz w:val="22"/>
          <w:szCs w:val="22"/>
        </w:rPr>
      </w:pPr>
      <w:r w:rsidRPr="006D20C4">
        <w:rPr>
          <w:sz w:val="22"/>
          <w:szCs w:val="22"/>
        </w:rPr>
        <w:t xml:space="preserve">Dissenting justices are entitled to write their own </w:t>
      </w:r>
      <w:r w:rsidRPr="006D20C4">
        <w:rPr>
          <w:b/>
          <w:sz w:val="22"/>
          <w:szCs w:val="22"/>
        </w:rPr>
        <w:t>dissenting opinions</w:t>
      </w:r>
      <w:r w:rsidRPr="006D20C4">
        <w:rPr>
          <w:sz w:val="22"/>
          <w:szCs w:val="22"/>
        </w:rPr>
        <w:t xml:space="preserve">, which they do in hopes that one day </w:t>
      </w:r>
      <w:r w:rsidR="0014363C" w:rsidRPr="006D20C4">
        <w:rPr>
          <w:sz w:val="22"/>
          <w:szCs w:val="22"/>
        </w:rPr>
        <w:t>their view will become the law.</w:t>
      </w:r>
    </w:p>
    <w:p w14:paraId="6B1AD915" w14:textId="77777777" w:rsidR="006D6802" w:rsidRPr="006D20C4" w:rsidRDefault="006D6802" w:rsidP="00237E7C">
      <w:pPr>
        <w:widowControl w:val="0"/>
        <w:numPr>
          <w:ilvl w:val="1"/>
          <w:numId w:val="36"/>
        </w:numPr>
        <w:tabs>
          <w:tab w:val="clear" w:pos="1440"/>
          <w:tab w:val="left" w:pos="2268"/>
        </w:tabs>
        <w:spacing w:line="360" w:lineRule="auto"/>
        <w:ind w:left="2268" w:hanging="425"/>
        <w:rPr>
          <w:sz w:val="22"/>
          <w:szCs w:val="22"/>
        </w:rPr>
      </w:pPr>
      <w:r w:rsidRPr="006D20C4">
        <w:rPr>
          <w:sz w:val="22"/>
          <w:szCs w:val="22"/>
        </w:rPr>
        <w:t xml:space="preserve">Occasionally, a justice may agree with the outcome of the case but disagree with the majority’s reasoning, in which case he or she may write a </w:t>
      </w:r>
      <w:r w:rsidRPr="006D20C4">
        <w:rPr>
          <w:b/>
          <w:sz w:val="22"/>
          <w:szCs w:val="22"/>
        </w:rPr>
        <w:t>concurring opinion</w:t>
      </w:r>
      <w:r w:rsidR="0014363C" w:rsidRPr="006D20C4">
        <w:rPr>
          <w:sz w:val="22"/>
          <w:szCs w:val="22"/>
        </w:rPr>
        <w:t>.</w:t>
      </w:r>
    </w:p>
    <w:p w14:paraId="0006E242" w14:textId="77777777" w:rsidR="006D6802" w:rsidRPr="006D20C4" w:rsidRDefault="006D6802" w:rsidP="00237E7C">
      <w:pPr>
        <w:widowControl w:val="0"/>
        <w:numPr>
          <w:ilvl w:val="1"/>
          <w:numId w:val="36"/>
        </w:numPr>
        <w:tabs>
          <w:tab w:val="clear" w:pos="1440"/>
          <w:tab w:val="left" w:pos="2268"/>
        </w:tabs>
        <w:spacing w:line="360" w:lineRule="auto"/>
        <w:ind w:left="2268" w:hanging="425"/>
        <w:rPr>
          <w:sz w:val="22"/>
          <w:szCs w:val="22"/>
        </w:rPr>
      </w:pPr>
      <w:r w:rsidRPr="006D20C4">
        <w:rPr>
          <w:sz w:val="22"/>
          <w:szCs w:val="22"/>
        </w:rPr>
        <w:t>After all the opinions are drafted, the Court hands down the decision to the public.</w:t>
      </w:r>
    </w:p>
    <w:p w14:paraId="2322B98C" w14:textId="77777777" w:rsidR="0014363C" w:rsidRPr="006D20C4" w:rsidRDefault="0014363C" w:rsidP="00615803">
      <w:pPr>
        <w:widowControl w:val="0"/>
        <w:spacing w:line="360" w:lineRule="auto"/>
        <w:rPr>
          <w:sz w:val="22"/>
          <w:szCs w:val="22"/>
        </w:rPr>
      </w:pPr>
    </w:p>
    <w:p w14:paraId="0634F2DA" w14:textId="796F4E4E" w:rsidR="00EF180E" w:rsidRPr="000A06BB" w:rsidRDefault="00EF180E" w:rsidP="00615803">
      <w:pPr>
        <w:widowControl w:val="0"/>
        <w:spacing w:line="360" w:lineRule="auto"/>
        <w:rPr>
          <w:b/>
          <w:sz w:val="28"/>
          <w:szCs w:val="28"/>
        </w:rPr>
      </w:pPr>
      <w:del w:id="78" w:author="Sarah Blair" w:date="2017-07-12T15:53:00Z">
        <w:r w:rsidRPr="000A06BB" w:rsidDel="0043590F">
          <w:rPr>
            <w:b/>
            <w:sz w:val="28"/>
            <w:szCs w:val="28"/>
          </w:rPr>
          <w:lastRenderedPageBreak/>
          <w:delText xml:space="preserve">Video Clip: </w:delText>
        </w:r>
      </w:del>
      <w:r w:rsidRPr="000A06BB">
        <w:rPr>
          <w:b/>
          <w:sz w:val="28"/>
          <w:szCs w:val="28"/>
        </w:rPr>
        <w:t>The U.S. Supreme Court</w:t>
      </w:r>
    </w:p>
    <w:p w14:paraId="38553EC8" w14:textId="77777777" w:rsidR="00EF180E" w:rsidRPr="00796A0C" w:rsidRDefault="00602331" w:rsidP="00615803">
      <w:pPr>
        <w:widowControl w:val="0"/>
        <w:spacing w:line="360" w:lineRule="auto"/>
        <w:rPr>
          <w:sz w:val="22"/>
          <w:szCs w:val="22"/>
        </w:rPr>
      </w:pPr>
      <w:hyperlink r:id="rId13" w:history="1">
        <w:r w:rsidR="00EF180E" w:rsidRPr="00796A0C">
          <w:rPr>
            <w:rStyle w:val="Hyperlink"/>
            <w:color w:val="auto"/>
            <w:sz w:val="22"/>
            <w:szCs w:val="22"/>
          </w:rPr>
          <w:t>http://www.youtube.com/v/_6Noye3MKkg</w:t>
        </w:r>
      </w:hyperlink>
    </w:p>
    <w:p w14:paraId="3956513A" w14:textId="77777777" w:rsidR="0014363C" w:rsidRPr="00796A0C" w:rsidRDefault="0014363C" w:rsidP="00615803">
      <w:pPr>
        <w:widowControl w:val="0"/>
        <w:spacing w:line="360" w:lineRule="auto"/>
        <w:rPr>
          <w:sz w:val="22"/>
          <w:szCs w:val="22"/>
        </w:rPr>
      </w:pPr>
    </w:p>
    <w:p w14:paraId="3F76FE5B" w14:textId="03BAE280" w:rsidR="0014363C" w:rsidRPr="000A06BB" w:rsidRDefault="0014363C" w:rsidP="00615803">
      <w:pPr>
        <w:widowControl w:val="0"/>
        <w:spacing w:line="360" w:lineRule="auto"/>
        <w:rPr>
          <w:b/>
          <w:sz w:val="28"/>
        </w:rPr>
      </w:pPr>
      <w:del w:id="79" w:author="Sarah Blair" w:date="2017-07-12T15:53:00Z">
        <w:r w:rsidRPr="000A06BB" w:rsidDel="0043590F">
          <w:rPr>
            <w:b/>
            <w:sz w:val="28"/>
          </w:rPr>
          <w:delText xml:space="preserve">Hyperlink: </w:delText>
        </w:r>
      </w:del>
      <w:r w:rsidRPr="000A06BB">
        <w:rPr>
          <w:b/>
          <w:sz w:val="28"/>
        </w:rPr>
        <w:t>Amicus Briefs</w:t>
      </w:r>
    </w:p>
    <w:p w14:paraId="5308AC32" w14:textId="77777777" w:rsidR="0014363C" w:rsidRPr="00796A0C" w:rsidRDefault="00602331" w:rsidP="00615803">
      <w:pPr>
        <w:widowControl w:val="0"/>
        <w:spacing w:line="360" w:lineRule="auto"/>
        <w:rPr>
          <w:sz w:val="22"/>
          <w:szCs w:val="22"/>
        </w:rPr>
      </w:pPr>
      <w:hyperlink r:id="rId14" w:history="1">
        <w:r w:rsidR="0014363C" w:rsidRPr="00796A0C">
          <w:rPr>
            <w:rStyle w:val="Hyperlink"/>
            <w:color w:val="auto"/>
            <w:sz w:val="22"/>
            <w:szCs w:val="22"/>
          </w:rPr>
          <w:t>http://www.vpcomm.umich.edu/admissions/legal/gru_amicus-ussc/um.html</w:t>
        </w:r>
      </w:hyperlink>
    </w:p>
    <w:p w14:paraId="0EC2CA6A" w14:textId="77777777" w:rsidR="0014363C" w:rsidRPr="00796A0C" w:rsidRDefault="0014363C" w:rsidP="00615803">
      <w:pPr>
        <w:widowControl w:val="0"/>
        <w:spacing w:line="360" w:lineRule="auto"/>
        <w:rPr>
          <w:b/>
          <w:bCs/>
          <w:sz w:val="22"/>
          <w:szCs w:val="22"/>
        </w:rPr>
      </w:pPr>
    </w:p>
    <w:p w14:paraId="61DC0C96" w14:textId="02BAC16C" w:rsidR="0014363C" w:rsidRPr="000A06BB" w:rsidDel="00BF552F" w:rsidRDefault="0014363C" w:rsidP="00615803">
      <w:pPr>
        <w:widowControl w:val="0"/>
        <w:spacing w:line="360" w:lineRule="auto"/>
        <w:rPr>
          <w:del w:id="80" w:author="Sarah Blair" w:date="2017-06-19T16:30:00Z"/>
        </w:rPr>
      </w:pPr>
      <w:del w:id="81" w:author="Sarah Blair" w:date="2017-06-19T16:30:00Z">
        <w:r w:rsidRPr="000A06BB" w:rsidDel="00BF552F">
          <w:rPr>
            <w:b/>
            <w:bCs/>
            <w:sz w:val="28"/>
          </w:rPr>
          <w:delText xml:space="preserve">Hyperlink: </w:delText>
        </w:r>
        <w:r w:rsidR="005676AE" w:rsidRPr="000A06BB" w:rsidDel="00BF552F">
          <w:rPr>
            <w:b/>
            <w:sz w:val="28"/>
          </w:rPr>
          <w:delText>Oyez Oyez Oyez!</w:delText>
        </w:r>
      </w:del>
    </w:p>
    <w:p w14:paraId="51DBCCA7" w14:textId="08635EA5" w:rsidR="0014363C" w:rsidRPr="00796A0C" w:rsidDel="00BF552F" w:rsidRDefault="00604621" w:rsidP="00615803">
      <w:pPr>
        <w:widowControl w:val="0"/>
        <w:spacing w:line="360" w:lineRule="auto"/>
        <w:rPr>
          <w:del w:id="82" w:author="Sarah Blair" w:date="2017-06-19T16:30:00Z"/>
          <w:sz w:val="22"/>
          <w:szCs w:val="22"/>
        </w:rPr>
      </w:pPr>
      <w:del w:id="83" w:author="Sarah Blair" w:date="2017-06-19T16:30:00Z">
        <w:r w:rsidDel="00BF552F">
          <w:fldChar w:fldCharType="begin"/>
        </w:r>
        <w:r w:rsidDel="00BF552F">
          <w:delInstrText xml:space="preserve"> HYPERLINK "http://www.oyeztoday.org/news/oyez_oyez_oyez" </w:delInstrText>
        </w:r>
        <w:r w:rsidDel="00BF552F">
          <w:fldChar w:fldCharType="separate"/>
        </w:r>
        <w:r w:rsidR="00A1624F" w:rsidRPr="00796A0C" w:rsidDel="00BF552F">
          <w:rPr>
            <w:rStyle w:val="Hyperlink"/>
            <w:color w:val="auto"/>
            <w:sz w:val="22"/>
            <w:szCs w:val="22"/>
          </w:rPr>
          <w:delText>http://www.oyeztoday.org/news/oyez_oyez_oyez</w:delText>
        </w:r>
        <w:r w:rsidDel="00BF552F">
          <w:rPr>
            <w:rStyle w:val="Hyperlink"/>
            <w:color w:val="auto"/>
            <w:sz w:val="22"/>
            <w:szCs w:val="22"/>
          </w:rPr>
          <w:fldChar w:fldCharType="end"/>
        </w:r>
      </w:del>
    </w:p>
    <w:p w14:paraId="78470DAA" w14:textId="77777777" w:rsidR="00206BC6" w:rsidRPr="00796A0C" w:rsidRDefault="00200487" w:rsidP="00615803">
      <w:pPr>
        <w:widowControl w:val="0"/>
        <w:spacing w:line="360" w:lineRule="auto"/>
        <w:rPr>
          <w:sz w:val="22"/>
          <w:szCs w:val="22"/>
        </w:rPr>
      </w:pPr>
      <w:r w:rsidRPr="00796A0C">
        <w:rPr>
          <w:b/>
          <w:noProof/>
          <w:sz w:val="22"/>
          <w:szCs w:val="22"/>
        </w:rPr>
        <mc:AlternateContent>
          <mc:Choice Requires="wps">
            <w:drawing>
              <wp:anchor distT="0" distB="0" distL="114300" distR="114300" simplePos="0" relativeHeight="251672576" behindDoc="0" locked="0" layoutInCell="1" allowOverlap="1" wp14:anchorId="3750F703" wp14:editId="3820F8A5">
                <wp:simplePos x="0" y="0"/>
                <wp:positionH relativeFrom="column">
                  <wp:posOffset>-76200</wp:posOffset>
                </wp:positionH>
                <wp:positionV relativeFrom="paragraph">
                  <wp:posOffset>201930</wp:posOffset>
                </wp:positionV>
                <wp:extent cx="5486400" cy="0"/>
                <wp:effectExtent l="9525" t="12065" r="9525" b="6985"/>
                <wp:wrapNone/>
                <wp:docPr id="4"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779E6CD" id="Line 5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15.9pt" to="426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L25FAIAACk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"/>
            </w:pict>
          </mc:Fallback>
        </mc:AlternateContent>
      </w:r>
    </w:p>
    <w:p w14:paraId="58E41B48" w14:textId="77777777" w:rsidR="003452D0" w:rsidRPr="000A06BB" w:rsidRDefault="003452D0" w:rsidP="00615803">
      <w:pPr>
        <w:widowControl w:val="0"/>
        <w:spacing w:line="360" w:lineRule="auto"/>
        <w:jc w:val="center"/>
        <w:rPr>
          <w:b/>
          <w:sz w:val="28"/>
        </w:rPr>
      </w:pPr>
      <w:r w:rsidRPr="000A06BB">
        <w:rPr>
          <w:b/>
          <w:sz w:val="28"/>
        </w:rPr>
        <w:t>Exercises</w:t>
      </w:r>
    </w:p>
    <w:p w14:paraId="41F781FB" w14:textId="77777777" w:rsidR="00FD06AD" w:rsidRPr="000A06BB" w:rsidRDefault="00200487" w:rsidP="00615803">
      <w:pPr>
        <w:widowControl w:val="0"/>
        <w:spacing w:line="360" w:lineRule="auto"/>
        <w:jc w:val="center"/>
        <w:rPr>
          <w:b/>
          <w:sz w:val="28"/>
        </w:rPr>
      </w:pPr>
      <w:r w:rsidRPr="000A06BB">
        <w:rPr>
          <w:b/>
          <w:noProof/>
          <w:sz w:val="28"/>
        </w:rPr>
        <mc:AlternateContent>
          <mc:Choice Requires="wps">
            <w:drawing>
              <wp:anchor distT="0" distB="0" distL="114300" distR="114300" simplePos="0" relativeHeight="251673600" behindDoc="0" locked="0" layoutInCell="1" allowOverlap="1" wp14:anchorId="63EFA183" wp14:editId="7B141B0B">
                <wp:simplePos x="0" y="0"/>
                <wp:positionH relativeFrom="column">
                  <wp:posOffset>-66675</wp:posOffset>
                </wp:positionH>
                <wp:positionV relativeFrom="paragraph">
                  <wp:posOffset>248285</wp:posOffset>
                </wp:positionV>
                <wp:extent cx="5486400" cy="0"/>
                <wp:effectExtent l="9525" t="6350" r="9525" b="12700"/>
                <wp:wrapNone/>
                <wp:docPr id="3"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E2B6F24" id="Line 5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19.55pt" to="426.75pt,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lZ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"/>
            </w:pict>
          </mc:Fallback>
        </mc:AlternateContent>
      </w:r>
      <w:r w:rsidR="00FD06AD" w:rsidRPr="000A06BB">
        <w:rPr>
          <w:b/>
          <w:sz w:val="28"/>
        </w:rPr>
        <w:t>Section 4 – The Certiorari Process</w:t>
      </w:r>
    </w:p>
    <w:p w14:paraId="4F425871" w14:textId="77777777" w:rsidR="00F71971" w:rsidRPr="00796A0C" w:rsidRDefault="00F71971" w:rsidP="00615803">
      <w:pPr>
        <w:widowControl w:val="0"/>
        <w:spacing w:line="360" w:lineRule="auto"/>
        <w:jc w:val="both"/>
        <w:rPr>
          <w:sz w:val="22"/>
          <w:szCs w:val="22"/>
        </w:rPr>
      </w:pPr>
    </w:p>
    <w:p w14:paraId="3F47D439" w14:textId="77777777" w:rsidR="00FD06AD" w:rsidRPr="00796A0C" w:rsidRDefault="00FD06AD" w:rsidP="00615803">
      <w:pPr>
        <w:widowControl w:val="0"/>
        <w:numPr>
          <w:ilvl w:val="0"/>
          <w:numId w:val="25"/>
        </w:numPr>
        <w:tabs>
          <w:tab w:val="clear" w:pos="360"/>
          <w:tab w:val="left" w:pos="426"/>
        </w:tabs>
        <w:spacing w:line="360" w:lineRule="auto"/>
        <w:ind w:left="426" w:hanging="426"/>
        <w:rPr>
          <w:sz w:val="22"/>
          <w:szCs w:val="22"/>
        </w:rPr>
      </w:pPr>
      <w:r w:rsidRPr="00796A0C">
        <w:rPr>
          <w:sz w:val="22"/>
          <w:szCs w:val="22"/>
        </w:rPr>
        <w:t>Do you believe that Supreme Court oral arguments should be televised, as government proceedings are on C-Span?</w:t>
      </w:r>
      <w:r w:rsidR="00F71971" w:rsidRPr="00796A0C">
        <w:rPr>
          <w:sz w:val="22"/>
          <w:szCs w:val="22"/>
        </w:rPr>
        <w:t xml:space="preserve"> </w:t>
      </w:r>
      <w:r w:rsidRPr="00796A0C">
        <w:rPr>
          <w:sz w:val="22"/>
          <w:szCs w:val="22"/>
        </w:rPr>
        <w:t>Why or why not?</w:t>
      </w:r>
    </w:p>
    <w:p w14:paraId="41A55B22" w14:textId="77777777" w:rsidR="00FD06AD" w:rsidRPr="00796A0C" w:rsidRDefault="00FD06AD" w:rsidP="00615803">
      <w:pPr>
        <w:widowControl w:val="0"/>
        <w:spacing w:line="360" w:lineRule="auto"/>
        <w:ind w:left="426"/>
        <w:rPr>
          <w:sz w:val="22"/>
          <w:szCs w:val="22"/>
        </w:rPr>
      </w:pPr>
    </w:p>
    <w:p w14:paraId="7FA60BAD" w14:textId="77777777" w:rsidR="00FD06AD" w:rsidRPr="00796A0C" w:rsidRDefault="0071672B" w:rsidP="00615803">
      <w:pPr>
        <w:widowControl w:val="0"/>
        <w:spacing w:line="360" w:lineRule="auto"/>
        <w:ind w:left="426"/>
        <w:rPr>
          <w:sz w:val="22"/>
          <w:szCs w:val="22"/>
        </w:rPr>
      </w:pPr>
      <w:r w:rsidRPr="00796A0C">
        <w:rPr>
          <w:sz w:val="22"/>
          <w:szCs w:val="22"/>
        </w:rPr>
        <w:t xml:space="preserve">Answer: </w:t>
      </w:r>
      <w:r w:rsidR="00F50BD8" w:rsidRPr="00796A0C">
        <w:rPr>
          <w:sz w:val="22"/>
          <w:szCs w:val="22"/>
        </w:rPr>
        <w:t xml:space="preserve">Students’ answers will vary. </w:t>
      </w:r>
      <w:r w:rsidR="00FD06AD" w:rsidRPr="00796A0C">
        <w:rPr>
          <w:sz w:val="22"/>
          <w:szCs w:val="22"/>
        </w:rPr>
        <w:t xml:space="preserve">In an effort to make </w:t>
      </w:r>
      <w:r w:rsidR="00B44313" w:rsidRPr="00796A0C">
        <w:rPr>
          <w:sz w:val="22"/>
          <w:szCs w:val="22"/>
        </w:rPr>
        <w:t xml:space="preserve">the </w:t>
      </w:r>
      <w:r w:rsidR="00FD06AD" w:rsidRPr="00796A0C">
        <w:rPr>
          <w:sz w:val="22"/>
          <w:szCs w:val="22"/>
        </w:rPr>
        <w:t>government more transparent and accessible, many government proceedings are televised on C-Span, including Congressional hearings and debate</w:t>
      </w:r>
      <w:r w:rsidR="00FB567E" w:rsidRPr="00796A0C">
        <w:rPr>
          <w:sz w:val="22"/>
          <w:szCs w:val="22"/>
        </w:rPr>
        <w:t>s</w:t>
      </w:r>
      <w:r w:rsidR="00FD06AD" w:rsidRPr="00796A0C">
        <w:rPr>
          <w:sz w:val="22"/>
          <w:szCs w:val="22"/>
        </w:rPr>
        <w:t xml:space="preserve">. For a long time, several members of Congress have argued that the Supreme Court, which does not permit any live broadcast of any kind of its oral arguments, should permit cameras to record the oral arguments. The Justices say, however, that allowing cameras would fundamentally alter the dynamic of oral argument, and judge and advocate would both play to the camera rather than each other. There is also a fear that in search for a 30-second sound </w:t>
      </w:r>
      <w:proofErr w:type="spellStart"/>
      <w:r w:rsidR="00FD06AD" w:rsidRPr="00796A0C">
        <w:rPr>
          <w:sz w:val="22"/>
          <w:szCs w:val="22"/>
        </w:rPr>
        <w:t>byte</w:t>
      </w:r>
      <w:proofErr w:type="spellEnd"/>
      <w:r w:rsidR="00FD06AD" w:rsidRPr="00796A0C">
        <w:rPr>
          <w:sz w:val="22"/>
          <w:szCs w:val="22"/>
        </w:rPr>
        <w:t xml:space="preserve">, a news editor may choose to focus on just a few words or phrases rather than capture the overall tone of the argument. Recently, the Supreme Court relented somewhat on this issue, announcing that beginning with the 2010 </w:t>
      </w:r>
      <w:r w:rsidR="00946E90" w:rsidRPr="00796A0C">
        <w:rPr>
          <w:sz w:val="22"/>
          <w:szCs w:val="22"/>
        </w:rPr>
        <w:t>t</w:t>
      </w:r>
      <w:r w:rsidR="00FD06AD" w:rsidRPr="00796A0C">
        <w:rPr>
          <w:sz w:val="22"/>
          <w:szCs w:val="22"/>
        </w:rPr>
        <w:t>erm, audio recordings of each argument would be made and released each Friday.</w:t>
      </w:r>
    </w:p>
    <w:p w14:paraId="201AF45F" w14:textId="77777777" w:rsidR="00FD06AD" w:rsidRPr="00796A0C" w:rsidRDefault="00FD06AD" w:rsidP="00615803">
      <w:pPr>
        <w:widowControl w:val="0"/>
        <w:spacing w:line="360" w:lineRule="auto"/>
        <w:ind w:left="426"/>
        <w:rPr>
          <w:sz w:val="22"/>
          <w:szCs w:val="22"/>
        </w:rPr>
      </w:pPr>
    </w:p>
    <w:p w14:paraId="451D9230" w14:textId="77777777" w:rsidR="00FD06AD" w:rsidRPr="00796A0C" w:rsidRDefault="00FD06AD" w:rsidP="00615803">
      <w:pPr>
        <w:widowControl w:val="0"/>
        <w:numPr>
          <w:ilvl w:val="0"/>
          <w:numId w:val="25"/>
        </w:numPr>
        <w:tabs>
          <w:tab w:val="clear" w:pos="360"/>
          <w:tab w:val="left" w:pos="426"/>
        </w:tabs>
        <w:spacing w:line="360" w:lineRule="auto"/>
        <w:ind w:left="426" w:hanging="426"/>
        <w:rPr>
          <w:sz w:val="22"/>
          <w:szCs w:val="22"/>
        </w:rPr>
      </w:pPr>
      <w:r w:rsidRPr="00796A0C">
        <w:rPr>
          <w:sz w:val="22"/>
          <w:szCs w:val="22"/>
        </w:rPr>
        <w:t>Do you think the Supreme Court should act more as a court of last resort, especially in serious cases such as capital crimes, or should the Supreme Court continue to accept only a very small number of cases?</w:t>
      </w:r>
    </w:p>
    <w:p w14:paraId="1A7E25B0" w14:textId="77777777" w:rsidR="00F71971" w:rsidRPr="00796A0C" w:rsidRDefault="00F71971" w:rsidP="00615803">
      <w:pPr>
        <w:widowControl w:val="0"/>
        <w:spacing w:line="360" w:lineRule="auto"/>
        <w:ind w:left="426"/>
        <w:rPr>
          <w:sz w:val="22"/>
          <w:szCs w:val="22"/>
        </w:rPr>
      </w:pPr>
    </w:p>
    <w:p w14:paraId="74789A24" w14:textId="77777777" w:rsidR="00FD06AD" w:rsidRPr="00796A0C" w:rsidRDefault="0071672B" w:rsidP="00615803">
      <w:pPr>
        <w:widowControl w:val="0"/>
        <w:spacing w:line="360" w:lineRule="auto"/>
        <w:ind w:left="426"/>
        <w:rPr>
          <w:sz w:val="22"/>
          <w:szCs w:val="22"/>
        </w:rPr>
      </w:pPr>
      <w:r w:rsidRPr="00796A0C">
        <w:rPr>
          <w:sz w:val="22"/>
          <w:szCs w:val="22"/>
        </w:rPr>
        <w:t xml:space="preserve">Answer: </w:t>
      </w:r>
      <w:r w:rsidR="003C264A" w:rsidRPr="00796A0C">
        <w:rPr>
          <w:sz w:val="22"/>
          <w:szCs w:val="22"/>
        </w:rPr>
        <w:t xml:space="preserve">Students’ answers will vary. </w:t>
      </w:r>
      <w:r w:rsidR="00FD06AD" w:rsidRPr="00796A0C">
        <w:rPr>
          <w:sz w:val="22"/>
          <w:szCs w:val="22"/>
        </w:rPr>
        <w:t>Since 1925, the Supreme Court has been a court of discretionary jurisdiction, choosing only to hear cases that it wishes to hear. Some have criticized this, charging that the Supreme Court should serve as a check on the appellate courts and hear cases even if they don’t pose a circuit split or present a major question of statutory interpretation. If the Court was required to hear every case on appeal, however, it would likely alter the Court’s workload dramatically, resulting in increased backlog and wait times, as well as shorter opinions of lower qua</w:t>
      </w:r>
      <w:r w:rsidR="005839B2" w:rsidRPr="00796A0C">
        <w:rPr>
          <w:sz w:val="22"/>
          <w:szCs w:val="22"/>
        </w:rPr>
        <w:t>lity.</w:t>
      </w:r>
    </w:p>
    <w:p w14:paraId="51BE42AD" w14:textId="77777777" w:rsidR="003452D0" w:rsidRPr="00796A0C" w:rsidRDefault="00200487" w:rsidP="00615803">
      <w:pPr>
        <w:widowControl w:val="0"/>
        <w:spacing w:line="360" w:lineRule="auto"/>
        <w:ind w:left="426"/>
        <w:rPr>
          <w:sz w:val="22"/>
          <w:szCs w:val="22"/>
        </w:rPr>
      </w:pPr>
      <w:r w:rsidRPr="00796A0C">
        <w:rPr>
          <w:noProof/>
          <w:sz w:val="22"/>
          <w:szCs w:val="22"/>
        </w:rPr>
        <mc:AlternateContent>
          <mc:Choice Requires="wps">
            <w:drawing>
              <wp:anchor distT="0" distB="0" distL="114300" distR="114300" simplePos="0" relativeHeight="251674624" behindDoc="0" locked="0" layoutInCell="1" allowOverlap="1" wp14:anchorId="4D5E69E2" wp14:editId="3A10EABA">
                <wp:simplePos x="0" y="0"/>
                <wp:positionH relativeFrom="column">
                  <wp:posOffset>0</wp:posOffset>
                </wp:positionH>
                <wp:positionV relativeFrom="paragraph">
                  <wp:posOffset>211455</wp:posOffset>
                </wp:positionV>
                <wp:extent cx="5486400" cy="0"/>
                <wp:effectExtent l="9525" t="13970" r="9525" b="5080"/>
                <wp:wrapNone/>
                <wp:docPr id="2"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210240D" id="Line 53"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6in,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qlj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"/>
            </w:pict>
          </mc:Fallback>
        </mc:AlternateContent>
      </w:r>
    </w:p>
    <w:p w14:paraId="0B10BA65" w14:textId="77777777" w:rsidR="003452D0" w:rsidRPr="000A06BB" w:rsidRDefault="00200487" w:rsidP="00615803">
      <w:pPr>
        <w:widowControl w:val="0"/>
        <w:spacing w:line="360" w:lineRule="auto"/>
        <w:jc w:val="center"/>
        <w:rPr>
          <w:b/>
          <w:sz w:val="28"/>
          <w:szCs w:val="28"/>
        </w:rPr>
      </w:pPr>
      <w:r w:rsidRPr="000A06BB">
        <w:rPr>
          <w:noProof/>
          <w:sz w:val="28"/>
          <w:szCs w:val="28"/>
        </w:rPr>
        <mc:AlternateContent>
          <mc:Choice Requires="wps">
            <w:drawing>
              <wp:anchor distT="0" distB="0" distL="114300" distR="114300" simplePos="0" relativeHeight="251675648" behindDoc="0" locked="0" layoutInCell="1" allowOverlap="1" wp14:anchorId="3609C36D" wp14:editId="2F9B0EFB">
                <wp:simplePos x="0" y="0"/>
                <wp:positionH relativeFrom="column">
                  <wp:posOffset>9525</wp:posOffset>
                </wp:positionH>
                <wp:positionV relativeFrom="paragraph">
                  <wp:posOffset>262890</wp:posOffset>
                </wp:positionV>
                <wp:extent cx="5486400" cy="0"/>
                <wp:effectExtent l="9525" t="11430" r="9525" b="7620"/>
                <wp:wrapNone/>
                <wp:docPr id="1"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B189DAD" id="Line 54"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20.7pt" to="432.7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v1q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"/>
            </w:pict>
          </mc:Fallback>
        </mc:AlternateContent>
      </w:r>
      <w:r w:rsidR="003452D0" w:rsidRPr="000A06BB">
        <w:rPr>
          <w:b/>
          <w:sz w:val="28"/>
          <w:szCs w:val="28"/>
        </w:rPr>
        <w:t>Additional Exercises</w:t>
      </w:r>
    </w:p>
    <w:p w14:paraId="1BCB7C7A" w14:textId="77777777" w:rsidR="006B0F59" w:rsidRPr="00796A0C" w:rsidRDefault="006B0F59" w:rsidP="00615803">
      <w:pPr>
        <w:widowControl w:val="0"/>
        <w:spacing w:line="360" w:lineRule="auto"/>
        <w:ind w:left="426"/>
        <w:rPr>
          <w:sz w:val="22"/>
          <w:szCs w:val="22"/>
        </w:rPr>
      </w:pPr>
    </w:p>
    <w:p w14:paraId="6873083E" w14:textId="77777777" w:rsidR="00BF2F14" w:rsidRPr="00796A0C" w:rsidRDefault="00BF2F14" w:rsidP="00615803">
      <w:pPr>
        <w:widowControl w:val="0"/>
        <w:numPr>
          <w:ilvl w:val="0"/>
          <w:numId w:val="29"/>
        </w:numPr>
        <w:tabs>
          <w:tab w:val="clear" w:pos="720"/>
          <w:tab w:val="left" w:pos="426"/>
        </w:tabs>
        <w:spacing w:line="360" w:lineRule="auto"/>
        <w:ind w:left="426" w:hanging="426"/>
        <w:rPr>
          <w:sz w:val="22"/>
          <w:szCs w:val="22"/>
        </w:rPr>
      </w:pPr>
      <w:r w:rsidRPr="00796A0C">
        <w:rPr>
          <w:sz w:val="22"/>
          <w:szCs w:val="22"/>
        </w:rPr>
        <w:t xml:space="preserve">Do you think the rule of four can be considered as controversial in a few </w:t>
      </w:r>
      <w:r w:rsidR="00902A4B" w:rsidRPr="00796A0C">
        <w:rPr>
          <w:sz w:val="22"/>
          <w:szCs w:val="22"/>
        </w:rPr>
        <w:t>situations?</w:t>
      </w:r>
      <w:r w:rsidRPr="00796A0C">
        <w:rPr>
          <w:sz w:val="22"/>
          <w:szCs w:val="22"/>
        </w:rPr>
        <w:t xml:space="preserve"> Why or why not?</w:t>
      </w:r>
    </w:p>
    <w:p w14:paraId="20102E02" w14:textId="77777777" w:rsidR="005839B2" w:rsidRPr="00796A0C" w:rsidRDefault="00902A4B" w:rsidP="00C10C48">
      <w:pPr>
        <w:widowControl w:val="0"/>
        <w:numPr>
          <w:ilvl w:val="0"/>
          <w:numId w:val="29"/>
        </w:numPr>
        <w:tabs>
          <w:tab w:val="clear" w:pos="720"/>
          <w:tab w:val="left" w:pos="426"/>
        </w:tabs>
        <w:spacing w:line="360" w:lineRule="auto"/>
        <w:ind w:left="426" w:hanging="426"/>
        <w:rPr>
          <w:sz w:val="22"/>
          <w:szCs w:val="22"/>
        </w:rPr>
      </w:pPr>
      <w:r w:rsidRPr="00796A0C">
        <w:rPr>
          <w:sz w:val="22"/>
          <w:szCs w:val="22"/>
        </w:rPr>
        <w:t>Would the introduction of more circuits speed up the proceedings or make it more complex in nature? If no, would it be better to reduce the number of circuits?</w:t>
      </w:r>
      <w:r w:rsidR="00E1630B" w:rsidRPr="00796A0C">
        <w:rPr>
          <w:sz w:val="22"/>
          <w:szCs w:val="22"/>
        </w:rPr>
        <w:t xml:space="preserve"> How?</w:t>
      </w:r>
    </w:p>
    <w:sectPr w:rsidR="005839B2" w:rsidRPr="00796A0C">
      <w:headerReference w:type="default" r:id="rId15"/>
      <w:footerReference w:type="default" r:id="rId16"/>
      <w:pgSz w:w="12240" w:h="15840"/>
      <w:pgMar w:top="1440" w:right="1800" w:bottom="1440" w:left="180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7D21EB" w16cid:durableId="1D10C415"/>
  <w16cid:commentId w16cid:paraId="5F90BEA6" w16cid:durableId="1D10C416"/>
  <w16cid:commentId w16cid:paraId="4A87C42B" w16cid:durableId="1D10C417"/>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52807C" w14:textId="77777777" w:rsidR="00602331" w:rsidRDefault="00602331">
      <w:r>
        <w:separator/>
      </w:r>
    </w:p>
  </w:endnote>
  <w:endnote w:type="continuationSeparator" w:id="0">
    <w:p w14:paraId="4C5673A4" w14:textId="77777777" w:rsidR="00602331" w:rsidRDefault="00602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53120" w14:textId="61D8DD68" w:rsidR="0084588C" w:rsidRPr="00F2199D" w:rsidRDefault="00534589" w:rsidP="00534589">
    <w:pPr>
      <w:pStyle w:val="Footer"/>
      <w:rPr>
        <w:sz w:val="20"/>
        <w:szCs w:val="20"/>
      </w:rPr>
    </w:pPr>
    <w:r w:rsidRPr="00164738">
      <w:rPr>
        <w:sz w:val="20"/>
        <w:szCs w:val="20"/>
      </w:rPr>
      <w:t>© 201</w:t>
    </w:r>
    <w:ins w:id="84" w:author="Sarah Blair" w:date="2017-06-16T16:04:00Z">
      <w:r w:rsidR="00013F9F">
        <w:rPr>
          <w:sz w:val="20"/>
          <w:szCs w:val="20"/>
        </w:rPr>
        <w:t>7</w:t>
      </w:r>
    </w:ins>
    <w:del w:id="85" w:author="Sarah Blair" w:date="2017-06-16T16:04:00Z">
      <w:r w:rsidRPr="00164738" w:rsidDel="00013F9F">
        <w:rPr>
          <w:sz w:val="20"/>
          <w:szCs w:val="20"/>
        </w:rPr>
        <w:delText>4</w:delText>
      </w:r>
    </w:del>
    <w:r w:rsidRPr="00164738">
      <w:rPr>
        <w:sz w:val="20"/>
        <w:szCs w:val="20"/>
      </w:rPr>
      <w:t xml:space="preserve"> by </w:t>
    </w:r>
    <w:proofErr w:type="spellStart"/>
    <w:r w:rsidRPr="00164738">
      <w:rPr>
        <w:sz w:val="20"/>
        <w:szCs w:val="20"/>
      </w:rPr>
      <w:t>Flat</w:t>
    </w:r>
    <w:del w:id="86" w:author="Sarah Blair" w:date="2017-06-16T16:04:00Z">
      <w:r w:rsidRPr="00164738" w:rsidDel="00013F9F">
        <w:rPr>
          <w:sz w:val="20"/>
          <w:szCs w:val="20"/>
        </w:rPr>
        <w:delText xml:space="preserve"> </w:delText>
      </w:r>
    </w:del>
    <w:r w:rsidRPr="00164738">
      <w:rPr>
        <w:sz w:val="20"/>
        <w:szCs w:val="20"/>
      </w:rPr>
      <w:t>World</w:t>
    </w:r>
    <w:proofErr w:type="spellEnd"/>
    <w:del w:id="87" w:author="Sarah Blair" w:date="2017-06-16T16:04:00Z">
      <w:r w:rsidRPr="00164738" w:rsidDel="00013F9F">
        <w:rPr>
          <w:sz w:val="20"/>
          <w:szCs w:val="20"/>
        </w:rPr>
        <w:delText xml:space="preserve"> Knowledge, Inc.</w:delText>
      </w:r>
    </w:del>
    <w:r w:rsidRPr="00164738">
      <w:rPr>
        <w:sz w:val="20"/>
        <w:szCs w:val="20"/>
      </w:rPr>
      <w:tab/>
    </w:r>
    <w:r w:rsidRPr="00164738">
      <w:rPr>
        <w:sz w:val="20"/>
        <w:szCs w:val="20"/>
      </w:rPr>
      <w:tab/>
    </w:r>
    <w:r w:rsidRPr="00164738">
      <w:rPr>
        <w:sz w:val="20"/>
        <w:szCs w:val="20"/>
      </w:rPr>
      <w:fldChar w:fldCharType="begin"/>
    </w:r>
    <w:r w:rsidRPr="00164738">
      <w:rPr>
        <w:sz w:val="20"/>
        <w:szCs w:val="20"/>
      </w:rPr>
      <w:instrText xml:space="preserve"> PAGE   \* MERGEFORMAT </w:instrText>
    </w:r>
    <w:r w:rsidRPr="00164738">
      <w:rPr>
        <w:sz w:val="20"/>
        <w:szCs w:val="20"/>
      </w:rPr>
      <w:fldChar w:fldCharType="separate"/>
    </w:r>
    <w:r w:rsidR="00F20B41">
      <w:rPr>
        <w:noProof/>
        <w:sz w:val="20"/>
        <w:szCs w:val="20"/>
      </w:rPr>
      <w:t>20</w:t>
    </w:r>
    <w:r w:rsidRPr="00164738">
      <w:rPr>
        <w:noProof/>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010E70" w14:textId="77777777" w:rsidR="00602331" w:rsidRDefault="00602331">
      <w:r>
        <w:separator/>
      </w:r>
    </w:p>
  </w:footnote>
  <w:footnote w:type="continuationSeparator" w:id="0">
    <w:p w14:paraId="431D9913" w14:textId="77777777" w:rsidR="00602331" w:rsidRDefault="0060233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CD634F" w14:textId="77777777" w:rsidR="0084588C" w:rsidRPr="00F2199D" w:rsidRDefault="0084588C">
    <w:pPr>
      <w:pStyle w:val="Header"/>
      <w:rPr>
        <w:i/>
        <w:iCs/>
        <w:sz w:val="20"/>
        <w:szCs w:val="20"/>
      </w:rPr>
    </w:pPr>
    <w:r w:rsidRPr="00F2199D">
      <w:rPr>
        <w:i/>
        <w:iCs/>
        <w:sz w:val="20"/>
        <w:szCs w:val="20"/>
      </w:rPr>
      <w:t>The Legal and Ethical Environment of Business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526945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011B5F"/>
    <w:multiLevelType w:val="multilevel"/>
    <w:tmpl w:val="ACA002D0"/>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BED368A"/>
    <w:multiLevelType w:val="hybridMultilevel"/>
    <w:tmpl w:val="0FDA696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172068B"/>
    <w:multiLevelType w:val="hybridMultilevel"/>
    <w:tmpl w:val="485207AC"/>
    <w:lvl w:ilvl="0" w:tplc="BC243EB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17C6DA4"/>
    <w:multiLevelType w:val="hybridMultilevel"/>
    <w:tmpl w:val="0A825AA8"/>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32C22DE"/>
    <w:multiLevelType w:val="hybridMultilevel"/>
    <w:tmpl w:val="9EC8FAE4"/>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6">
    <w:nsid w:val="13887CC6"/>
    <w:multiLevelType w:val="hybridMultilevel"/>
    <w:tmpl w:val="8C7ACAB8"/>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5EE0A0B"/>
    <w:multiLevelType w:val="hybridMultilevel"/>
    <w:tmpl w:val="DAD4B2D2"/>
    <w:lvl w:ilvl="0" w:tplc="0E924EBA">
      <w:start w:val="1"/>
      <w:numFmt w:val="bullet"/>
      <w:lvlText w:val=""/>
      <w:lvlJc w:val="left"/>
      <w:pPr>
        <w:tabs>
          <w:tab w:val="num" w:pos="720"/>
        </w:tabs>
        <w:ind w:left="720" w:hanging="360"/>
      </w:pPr>
      <w:rPr>
        <w:rFonts w:ascii="Symbol" w:hAnsi="Symbol" w:hint="default"/>
        <w:color w:val="auto"/>
      </w:rPr>
    </w:lvl>
    <w:lvl w:ilvl="1" w:tplc="40090005">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0B9237E"/>
    <w:multiLevelType w:val="hybridMultilevel"/>
    <w:tmpl w:val="A84636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5BD7B34"/>
    <w:multiLevelType w:val="hybridMultilevel"/>
    <w:tmpl w:val="F4786278"/>
    <w:lvl w:ilvl="0" w:tplc="0E924EB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40090009">
      <w:start w:val="1"/>
      <w:numFmt w:val="bullet"/>
      <w:lvlText w:val=""/>
      <w:lvlJc w:val="left"/>
      <w:pPr>
        <w:tabs>
          <w:tab w:val="num" w:pos="2880"/>
        </w:tabs>
        <w:ind w:left="2880" w:hanging="360"/>
      </w:pPr>
      <w:rPr>
        <w:rFonts w:ascii="Wingdings" w:hAnsi="Wingdings" w:hint="default"/>
        <w:color w:val="auto"/>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81978C1"/>
    <w:multiLevelType w:val="hybridMultilevel"/>
    <w:tmpl w:val="C6182212"/>
    <w:lvl w:ilvl="0" w:tplc="07AA51E0">
      <w:start w:val="1"/>
      <w:numFmt w:val="bullet"/>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3240"/>
        </w:tabs>
        <w:ind w:left="3240" w:hanging="360"/>
      </w:pPr>
      <w:rPr>
        <w:rFonts w:ascii="Courier New" w:hAnsi="Courier New" w:cs="Courier New" w:hint="default"/>
      </w:rPr>
    </w:lvl>
    <w:lvl w:ilvl="2" w:tplc="04090005">
      <w:start w:val="1"/>
      <w:numFmt w:val="bullet"/>
      <w:lvlText w:val=""/>
      <w:lvlJc w:val="left"/>
      <w:pPr>
        <w:tabs>
          <w:tab w:val="num" w:pos="3960"/>
        </w:tabs>
        <w:ind w:left="3960" w:hanging="360"/>
      </w:pPr>
      <w:rPr>
        <w:rFonts w:ascii="Wingdings" w:hAnsi="Wingdings" w:hint="default"/>
      </w:rPr>
    </w:lvl>
    <w:lvl w:ilvl="3" w:tplc="04090001">
      <w:start w:val="1"/>
      <w:numFmt w:val="bullet"/>
      <w:lvlText w:val=""/>
      <w:lvlJc w:val="left"/>
      <w:pPr>
        <w:tabs>
          <w:tab w:val="num" w:pos="4680"/>
        </w:tabs>
        <w:ind w:left="4680" w:hanging="360"/>
      </w:pPr>
      <w:rPr>
        <w:rFonts w:ascii="Symbol" w:hAnsi="Symbol" w:hint="default"/>
      </w:rPr>
    </w:lvl>
    <w:lvl w:ilvl="4" w:tplc="04090003">
      <w:start w:val="1"/>
      <w:numFmt w:val="bullet"/>
      <w:lvlText w:val="o"/>
      <w:lvlJc w:val="left"/>
      <w:pPr>
        <w:tabs>
          <w:tab w:val="num" w:pos="5400"/>
        </w:tabs>
        <w:ind w:left="5400" w:hanging="360"/>
      </w:pPr>
      <w:rPr>
        <w:rFonts w:ascii="Courier New" w:hAnsi="Courier New" w:cs="Courier New" w:hint="default"/>
      </w:rPr>
    </w:lvl>
    <w:lvl w:ilvl="5" w:tplc="04090005">
      <w:start w:val="1"/>
      <w:numFmt w:val="bullet"/>
      <w:lvlText w:val=""/>
      <w:lvlJc w:val="left"/>
      <w:pPr>
        <w:tabs>
          <w:tab w:val="num" w:pos="6120"/>
        </w:tabs>
        <w:ind w:left="6120" w:hanging="360"/>
      </w:pPr>
      <w:rPr>
        <w:rFonts w:ascii="Wingdings" w:hAnsi="Wingdings" w:hint="default"/>
      </w:rPr>
    </w:lvl>
    <w:lvl w:ilvl="6" w:tplc="04090001">
      <w:start w:val="1"/>
      <w:numFmt w:val="bullet"/>
      <w:lvlText w:val=""/>
      <w:lvlJc w:val="left"/>
      <w:pPr>
        <w:tabs>
          <w:tab w:val="num" w:pos="6840"/>
        </w:tabs>
        <w:ind w:left="6840" w:hanging="360"/>
      </w:pPr>
      <w:rPr>
        <w:rFonts w:ascii="Symbol" w:hAnsi="Symbol" w:hint="default"/>
      </w:rPr>
    </w:lvl>
    <w:lvl w:ilvl="7" w:tplc="04090003">
      <w:start w:val="1"/>
      <w:numFmt w:val="bullet"/>
      <w:lvlText w:val="o"/>
      <w:lvlJc w:val="left"/>
      <w:pPr>
        <w:tabs>
          <w:tab w:val="num" w:pos="7560"/>
        </w:tabs>
        <w:ind w:left="7560" w:hanging="360"/>
      </w:pPr>
      <w:rPr>
        <w:rFonts w:ascii="Courier New" w:hAnsi="Courier New" w:cs="Courier New" w:hint="default"/>
      </w:rPr>
    </w:lvl>
    <w:lvl w:ilvl="8" w:tplc="04090005">
      <w:start w:val="1"/>
      <w:numFmt w:val="bullet"/>
      <w:lvlText w:val=""/>
      <w:lvlJc w:val="left"/>
      <w:pPr>
        <w:tabs>
          <w:tab w:val="num" w:pos="8280"/>
        </w:tabs>
        <w:ind w:left="8280" w:hanging="360"/>
      </w:pPr>
      <w:rPr>
        <w:rFonts w:ascii="Wingdings" w:hAnsi="Wingdings" w:hint="default"/>
      </w:rPr>
    </w:lvl>
  </w:abstractNum>
  <w:abstractNum w:abstractNumId="11">
    <w:nsid w:val="2A0E0626"/>
    <w:multiLevelType w:val="hybridMultilevel"/>
    <w:tmpl w:val="3A2C2434"/>
    <w:lvl w:ilvl="0" w:tplc="0E924EB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2B603B3C"/>
    <w:multiLevelType w:val="multilevel"/>
    <w:tmpl w:val="485207A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56345F2"/>
    <w:multiLevelType w:val="hybridMultilevel"/>
    <w:tmpl w:val="4DB69AD0"/>
    <w:lvl w:ilvl="0" w:tplc="B87616B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9E37598"/>
    <w:multiLevelType w:val="hybridMultilevel"/>
    <w:tmpl w:val="0D5245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ACE3507"/>
    <w:multiLevelType w:val="hybridMultilevel"/>
    <w:tmpl w:val="F9B05938"/>
    <w:lvl w:ilvl="0" w:tplc="0E924EBA">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3B171D3D"/>
    <w:multiLevelType w:val="hybridMultilevel"/>
    <w:tmpl w:val="E69CB66A"/>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07C21DE"/>
    <w:multiLevelType w:val="hybridMultilevel"/>
    <w:tmpl w:val="AB8A7232"/>
    <w:lvl w:ilvl="0" w:tplc="0E924EB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2405DD3"/>
    <w:multiLevelType w:val="multilevel"/>
    <w:tmpl w:val="ACA002D0"/>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445000D5"/>
    <w:multiLevelType w:val="hybridMultilevel"/>
    <w:tmpl w:val="560C91AC"/>
    <w:lvl w:ilvl="0" w:tplc="0E924EBA">
      <w:start w:val="1"/>
      <w:numFmt w:val="bullet"/>
      <w:lvlText w:val=""/>
      <w:lvlJc w:val="left"/>
      <w:pPr>
        <w:tabs>
          <w:tab w:val="num" w:pos="720"/>
        </w:tabs>
        <w:ind w:left="720" w:hanging="360"/>
      </w:pPr>
      <w:rPr>
        <w:rFonts w:ascii="Symbol" w:hAnsi="Symbol" w:hint="default"/>
        <w:color w:val="auto"/>
      </w:rPr>
    </w:lvl>
    <w:lvl w:ilvl="1" w:tplc="40090009">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8B211C6"/>
    <w:multiLevelType w:val="hybridMultilevel"/>
    <w:tmpl w:val="0CAEC8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DC07689"/>
    <w:multiLevelType w:val="hybridMultilevel"/>
    <w:tmpl w:val="5A4804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FD31037"/>
    <w:multiLevelType w:val="hybridMultilevel"/>
    <w:tmpl w:val="67C467F4"/>
    <w:lvl w:ilvl="0" w:tplc="0E924EB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11B3D53"/>
    <w:multiLevelType w:val="hybridMultilevel"/>
    <w:tmpl w:val="D3969B98"/>
    <w:lvl w:ilvl="0" w:tplc="0E924EB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BC243EB0">
      <w:start w:val="1"/>
      <w:numFmt w:val="bullet"/>
      <w:lvlText w:val=""/>
      <w:lvlJc w:val="left"/>
      <w:pPr>
        <w:tabs>
          <w:tab w:val="num" w:pos="2880"/>
        </w:tabs>
        <w:ind w:left="2880" w:hanging="360"/>
      </w:pPr>
      <w:rPr>
        <w:rFonts w:ascii="Symbol" w:hAnsi="Symbol" w:hint="default"/>
        <w:color w:val="auto"/>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780225E"/>
    <w:multiLevelType w:val="hybridMultilevel"/>
    <w:tmpl w:val="3A986948"/>
    <w:lvl w:ilvl="0" w:tplc="0E924EB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BCB3778"/>
    <w:multiLevelType w:val="hybridMultilevel"/>
    <w:tmpl w:val="8844FFA4"/>
    <w:lvl w:ilvl="0" w:tplc="04090001">
      <w:start w:val="1"/>
      <w:numFmt w:val="bullet"/>
      <w:lvlText w:val=""/>
      <w:lvlJc w:val="left"/>
      <w:pPr>
        <w:tabs>
          <w:tab w:val="num" w:pos="720"/>
        </w:tabs>
        <w:ind w:left="720" w:hanging="360"/>
      </w:pPr>
      <w:rPr>
        <w:rFonts w:ascii="Symbol" w:hAnsi="Symbol" w:hint="default"/>
      </w:rPr>
    </w:lvl>
    <w:lvl w:ilvl="1" w:tplc="40090005">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F337D21"/>
    <w:multiLevelType w:val="hybridMultilevel"/>
    <w:tmpl w:val="4A02BF6C"/>
    <w:lvl w:ilvl="0" w:tplc="0E924EB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40090009">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0A975EC"/>
    <w:multiLevelType w:val="hybridMultilevel"/>
    <w:tmpl w:val="52FE74AE"/>
    <w:lvl w:ilvl="0" w:tplc="BC243EB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7DD56A9"/>
    <w:multiLevelType w:val="hybridMultilevel"/>
    <w:tmpl w:val="3ACC203A"/>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D4C550E"/>
    <w:multiLevelType w:val="hybridMultilevel"/>
    <w:tmpl w:val="640CAA78"/>
    <w:lvl w:ilvl="0" w:tplc="BC243EB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D5364C6"/>
    <w:multiLevelType w:val="hybridMultilevel"/>
    <w:tmpl w:val="9D30B0DA"/>
    <w:lvl w:ilvl="0" w:tplc="0E924EB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40090009">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1EB1B05"/>
    <w:multiLevelType w:val="hybridMultilevel"/>
    <w:tmpl w:val="3B0CC812"/>
    <w:lvl w:ilvl="0" w:tplc="0E924EB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6600441"/>
    <w:multiLevelType w:val="hybridMultilevel"/>
    <w:tmpl w:val="ACA002D0"/>
    <w:lvl w:ilvl="0" w:tplc="0E924EB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6E21086"/>
    <w:multiLevelType w:val="hybridMultilevel"/>
    <w:tmpl w:val="E0B2A518"/>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A432632"/>
    <w:multiLevelType w:val="hybridMultilevel"/>
    <w:tmpl w:val="7C6EF7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BC223AF"/>
    <w:multiLevelType w:val="hybridMultilevel"/>
    <w:tmpl w:val="37485464"/>
    <w:lvl w:ilvl="0" w:tplc="BC243EB0">
      <w:start w:val="1"/>
      <w:numFmt w:val="bullet"/>
      <w:lvlText w:val=""/>
      <w:lvlJc w:val="left"/>
      <w:pPr>
        <w:tabs>
          <w:tab w:val="num" w:pos="3240"/>
        </w:tabs>
        <w:ind w:left="3240" w:hanging="360"/>
      </w:pPr>
      <w:rPr>
        <w:rFonts w:ascii="Symbol" w:hAnsi="Symbol" w:hint="default"/>
      </w:rPr>
    </w:lvl>
    <w:lvl w:ilvl="1" w:tplc="04090003" w:tentative="1">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36">
    <w:nsid w:val="7EAE1E85"/>
    <w:multiLevelType w:val="hybridMultilevel"/>
    <w:tmpl w:val="1BD653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2"/>
  </w:num>
  <w:num w:numId="3">
    <w:abstractNumId w:val="10"/>
  </w:num>
  <w:num w:numId="4">
    <w:abstractNumId w:val="13"/>
  </w:num>
  <w:num w:numId="5">
    <w:abstractNumId w:val="11"/>
  </w:num>
  <w:num w:numId="6">
    <w:abstractNumId w:val="22"/>
  </w:num>
  <w:num w:numId="7">
    <w:abstractNumId w:val="17"/>
  </w:num>
  <w:num w:numId="8">
    <w:abstractNumId w:val="31"/>
  </w:num>
  <w:num w:numId="9">
    <w:abstractNumId w:val="24"/>
  </w:num>
  <w:num w:numId="10">
    <w:abstractNumId w:val="32"/>
  </w:num>
  <w:num w:numId="11">
    <w:abstractNumId w:val="18"/>
  </w:num>
  <w:num w:numId="12">
    <w:abstractNumId w:val="9"/>
  </w:num>
  <w:num w:numId="13">
    <w:abstractNumId w:val="1"/>
  </w:num>
  <w:num w:numId="14">
    <w:abstractNumId w:val="23"/>
  </w:num>
  <w:num w:numId="15">
    <w:abstractNumId w:val="27"/>
  </w:num>
  <w:num w:numId="16">
    <w:abstractNumId w:val="29"/>
  </w:num>
  <w:num w:numId="17">
    <w:abstractNumId w:val="35"/>
  </w:num>
  <w:num w:numId="18">
    <w:abstractNumId w:val="3"/>
  </w:num>
  <w:num w:numId="19">
    <w:abstractNumId w:val="12"/>
  </w:num>
  <w:num w:numId="20">
    <w:abstractNumId w:val="15"/>
  </w:num>
  <w:num w:numId="21">
    <w:abstractNumId w:val="34"/>
  </w:num>
  <w:num w:numId="22">
    <w:abstractNumId w:val="16"/>
  </w:num>
  <w:num w:numId="23">
    <w:abstractNumId w:val="28"/>
  </w:num>
  <w:num w:numId="24">
    <w:abstractNumId w:val="6"/>
  </w:num>
  <w:num w:numId="25">
    <w:abstractNumId w:val="33"/>
  </w:num>
  <w:num w:numId="26">
    <w:abstractNumId w:val="8"/>
  </w:num>
  <w:num w:numId="27">
    <w:abstractNumId w:val="20"/>
  </w:num>
  <w:num w:numId="28">
    <w:abstractNumId w:val="21"/>
  </w:num>
  <w:num w:numId="29">
    <w:abstractNumId w:val="36"/>
  </w:num>
  <w:num w:numId="30">
    <w:abstractNumId w:val="4"/>
  </w:num>
  <w:num w:numId="31">
    <w:abstractNumId w:val="5"/>
  </w:num>
  <w:num w:numId="32">
    <w:abstractNumId w:val="25"/>
  </w:num>
  <w:num w:numId="33">
    <w:abstractNumId w:val="30"/>
  </w:num>
  <w:num w:numId="34">
    <w:abstractNumId w:val="26"/>
  </w:num>
  <w:num w:numId="35">
    <w:abstractNumId w:val="7"/>
  </w:num>
  <w:num w:numId="36">
    <w:abstractNumId w:val="19"/>
  </w:num>
  <w:num w:numId="37">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rah Blair">
    <w15:presenceInfo w15:providerId="Windows Live" w15:userId="b622cbeb967c7080"/>
  </w15:person>
  <w15:person w15:author="nikki.ross@flatworldknowledge.com">
    <w15:presenceInfo w15:providerId="Windows Live" w15:userId="93a8cb96ee0f2cd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2D0"/>
    <w:rsid w:val="00005F12"/>
    <w:rsid w:val="00006F2B"/>
    <w:rsid w:val="00013F9F"/>
    <w:rsid w:val="0001429B"/>
    <w:rsid w:val="000151E8"/>
    <w:rsid w:val="000162A6"/>
    <w:rsid w:val="00024633"/>
    <w:rsid w:val="00031B23"/>
    <w:rsid w:val="00032392"/>
    <w:rsid w:val="00044D83"/>
    <w:rsid w:val="000503F0"/>
    <w:rsid w:val="000506B8"/>
    <w:rsid w:val="00060CBA"/>
    <w:rsid w:val="000611D2"/>
    <w:rsid w:val="00061B19"/>
    <w:rsid w:val="00062C1C"/>
    <w:rsid w:val="000643C4"/>
    <w:rsid w:val="00065135"/>
    <w:rsid w:val="000747AE"/>
    <w:rsid w:val="00077D1F"/>
    <w:rsid w:val="00095401"/>
    <w:rsid w:val="000A06BB"/>
    <w:rsid w:val="000A598A"/>
    <w:rsid w:val="000B3EDA"/>
    <w:rsid w:val="000C4ED6"/>
    <w:rsid w:val="000C5D15"/>
    <w:rsid w:val="000C6902"/>
    <w:rsid w:val="000C74D3"/>
    <w:rsid w:val="000D3583"/>
    <w:rsid w:val="000E52DD"/>
    <w:rsid w:val="000E66DA"/>
    <w:rsid w:val="000F7A22"/>
    <w:rsid w:val="00105B2D"/>
    <w:rsid w:val="00107F94"/>
    <w:rsid w:val="00130ED7"/>
    <w:rsid w:val="00132221"/>
    <w:rsid w:val="00140D02"/>
    <w:rsid w:val="001415F0"/>
    <w:rsid w:val="00142066"/>
    <w:rsid w:val="0014363C"/>
    <w:rsid w:val="001439CB"/>
    <w:rsid w:val="001705CE"/>
    <w:rsid w:val="00172A79"/>
    <w:rsid w:val="00175CBB"/>
    <w:rsid w:val="00176079"/>
    <w:rsid w:val="00183BE9"/>
    <w:rsid w:val="00186127"/>
    <w:rsid w:val="00192444"/>
    <w:rsid w:val="001956FD"/>
    <w:rsid w:val="001963BB"/>
    <w:rsid w:val="001A1E4C"/>
    <w:rsid w:val="001B0D3F"/>
    <w:rsid w:val="001B3D76"/>
    <w:rsid w:val="001C1802"/>
    <w:rsid w:val="001D35A8"/>
    <w:rsid w:val="001F1264"/>
    <w:rsid w:val="001F5A62"/>
    <w:rsid w:val="00200487"/>
    <w:rsid w:val="00205BF5"/>
    <w:rsid w:val="00206BC6"/>
    <w:rsid w:val="002073AA"/>
    <w:rsid w:val="002141C0"/>
    <w:rsid w:val="00216F2E"/>
    <w:rsid w:val="0021717D"/>
    <w:rsid w:val="00232B10"/>
    <w:rsid w:val="002352E6"/>
    <w:rsid w:val="002364A5"/>
    <w:rsid w:val="00237E7C"/>
    <w:rsid w:val="002427D5"/>
    <w:rsid w:val="00264520"/>
    <w:rsid w:val="002808B3"/>
    <w:rsid w:val="00287CA1"/>
    <w:rsid w:val="00293557"/>
    <w:rsid w:val="00295222"/>
    <w:rsid w:val="002A5E18"/>
    <w:rsid w:val="002A6239"/>
    <w:rsid w:val="002D214A"/>
    <w:rsid w:val="00305FE2"/>
    <w:rsid w:val="00306AD8"/>
    <w:rsid w:val="00310182"/>
    <w:rsid w:val="00322335"/>
    <w:rsid w:val="003333F2"/>
    <w:rsid w:val="003340BB"/>
    <w:rsid w:val="003361CC"/>
    <w:rsid w:val="00341A7F"/>
    <w:rsid w:val="003452D0"/>
    <w:rsid w:val="00346017"/>
    <w:rsid w:val="00346CA3"/>
    <w:rsid w:val="0034757C"/>
    <w:rsid w:val="00352F38"/>
    <w:rsid w:val="0035681F"/>
    <w:rsid w:val="003618EE"/>
    <w:rsid w:val="00364CE9"/>
    <w:rsid w:val="00365684"/>
    <w:rsid w:val="00365D02"/>
    <w:rsid w:val="00366195"/>
    <w:rsid w:val="00367C43"/>
    <w:rsid w:val="00373136"/>
    <w:rsid w:val="003833A8"/>
    <w:rsid w:val="00384F52"/>
    <w:rsid w:val="0039701A"/>
    <w:rsid w:val="003974C2"/>
    <w:rsid w:val="003A0D4C"/>
    <w:rsid w:val="003A23A2"/>
    <w:rsid w:val="003A76D6"/>
    <w:rsid w:val="003A7B95"/>
    <w:rsid w:val="003B267D"/>
    <w:rsid w:val="003C2574"/>
    <w:rsid w:val="003C264A"/>
    <w:rsid w:val="003C4326"/>
    <w:rsid w:val="003D03B0"/>
    <w:rsid w:val="003D7058"/>
    <w:rsid w:val="003F6DBB"/>
    <w:rsid w:val="00404C3D"/>
    <w:rsid w:val="004104F9"/>
    <w:rsid w:val="0041218E"/>
    <w:rsid w:val="00412FF3"/>
    <w:rsid w:val="00424ECB"/>
    <w:rsid w:val="004258AF"/>
    <w:rsid w:val="004325B9"/>
    <w:rsid w:val="0043590F"/>
    <w:rsid w:val="00436B7F"/>
    <w:rsid w:val="00440AF5"/>
    <w:rsid w:val="004438BE"/>
    <w:rsid w:val="00447C5A"/>
    <w:rsid w:val="00461C1A"/>
    <w:rsid w:val="00477440"/>
    <w:rsid w:val="00483918"/>
    <w:rsid w:val="00497FC8"/>
    <w:rsid w:val="004B1816"/>
    <w:rsid w:val="004B207F"/>
    <w:rsid w:val="004B25C4"/>
    <w:rsid w:val="004D01CF"/>
    <w:rsid w:val="005068C3"/>
    <w:rsid w:val="00506E5C"/>
    <w:rsid w:val="00516E42"/>
    <w:rsid w:val="005244E3"/>
    <w:rsid w:val="00526A98"/>
    <w:rsid w:val="00526BB8"/>
    <w:rsid w:val="00534589"/>
    <w:rsid w:val="00541221"/>
    <w:rsid w:val="00546954"/>
    <w:rsid w:val="00554C7B"/>
    <w:rsid w:val="00554DDF"/>
    <w:rsid w:val="005618EC"/>
    <w:rsid w:val="00563266"/>
    <w:rsid w:val="00566EBE"/>
    <w:rsid w:val="005676AE"/>
    <w:rsid w:val="00570550"/>
    <w:rsid w:val="00574450"/>
    <w:rsid w:val="00577E6A"/>
    <w:rsid w:val="005839B2"/>
    <w:rsid w:val="00583DBB"/>
    <w:rsid w:val="00587BE7"/>
    <w:rsid w:val="005A0A34"/>
    <w:rsid w:val="005A2348"/>
    <w:rsid w:val="005B0B22"/>
    <w:rsid w:val="005B71E3"/>
    <w:rsid w:val="005D034B"/>
    <w:rsid w:val="005D7FAE"/>
    <w:rsid w:val="005E11A6"/>
    <w:rsid w:val="005E1A03"/>
    <w:rsid w:val="005E508C"/>
    <w:rsid w:val="00602331"/>
    <w:rsid w:val="006037C9"/>
    <w:rsid w:val="00604621"/>
    <w:rsid w:val="00610710"/>
    <w:rsid w:val="00615803"/>
    <w:rsid w:val="0062251D"/>
    <w:rsid w:val="0062417E"/>
    <w:rsid w:val="00625485"/>
    <w:rsid w:val="006262C2"/>
    <w:rsid w:val="0063225D"/>
    <w:rsid w:val="00632BC7"/>
    <w:rsid w:val="00632F85"/>
    <w:rsid w:val="00633B06"/>
    <w:rsid w:val="00634085"/>
    <w:rsid w:val="006344B1"/>
    <w:rsid w:val="006355C5"/>
    <w:rsid w:val="00635A37"/>
    <w:rsid w:val="006404D3"/>
    <w:rsid w:val="00641423"/>
    <w:rsid w:val="0064223F"/>
    <w:rsid w:val="00663409"/>
    <w:rsid w:val="00664ADB"/>
    <w:rsid w:val="00667428"/>
    <w:rsid w:val="006727F3"/>
    <w:rsid w:val="00680D10"/>
    <w:rsid w:val="00681354"/>
    <w:rsid w:val="00691F28"/>
    <w:rsid w:val="006A7B67"/>
    <w:rsid w:val="006B04A5"/>
    <w:rsid w:val="006B0F59"/>
    <w:rsid w:val="006B441E"/>
    <w:rsid w:val="006B7C07"/>
    <w:rsid w:val="006B7E17"/>
    <w:rsid w:val="006C4261"/>
    <w:rsid w:val="006D1D52"/>
    <w:rsid w:val="006D1F39"/>
    <w:rsid w:val="006D20C4"/>
    <w:rsid w:val="006D4647"/>
    <w:rsid w:val="006D6802"/>
    <w:rsid w:val="006E110F"/>
    <w:rsid w:val="006E4756"/>
    <w:rsid w:val="006F2EED"/>
    <w:rsid w:val="006F5D07"/>
    <w:rsid w:val="006F7F8E"/>
    <w:rsid w:val="00703311"/>
    <w:rsid w:val="00703A13"/>
    <w:rsid w:val="00703D75"/>
    <w:rsid w:val="007051C3"/>
    <w:rsid w:val="00706D0D"/>
    <w:rsid w:val="00710BC5"/>
    <w:rsid w:val="00712214"/>
    <w:rsid w:val="00712465"/>
    <w:rsid w:val="0071672B"/>
    <w:rsid w:val="007275BE"/>
    <w:rsid w:val="00730118"/>
    <w:rsid w:val="007432EA"/>
    <w:rsid w:val="00751FFD"/>
    <w:rsid w:val="00766E18"/>
    <w:rsid w:val="00775ACC"/>
    <w:rsid w:val="00781851"/>
    <w:rsid w:val="00790E20"/>
    <w:rsid w:val="007910E9"/>
    <w:rsid w:val="00791774"/>
    <w:rsid w:val="00796A0C"/>
    <w:rsid w:val="007A0F72"/>
    <w:rsid w:val="007A1470"/>
    <w:rsid w:val="007A2635"/>
    <w:rsid w:val="007A558F"/>
    <w:rsid w:val="007A7229"/>
    <w:rsid w:val="007A7AB3"/>
    <w:rsid w:val="007B5CA8"/>
    <w:rsid w:val="007B6893"/>
    <w:rsid w:val="007C2807"/>
    <w:rsid w:val="007C4FFF"/>
    <w:rsid w:val="007D1051"/>
    <w:rsid w:val="007D47EB"/>
    <w:rsid w:val="007E2C8D"/>
    <w:rsid w:val="007E4692"/>
    <w:rsid w:val="007F3929"/>
    <w:rsid w:val="007F39D9"/>
    <w:rsid w:val="0080162A"/>
    <w:rsid w:val="00807C58"/>
    <w:rsid w:val="00810AF7"/>
    <w:rsid w:val="00813ABB"/>
    <w:rsid w:val="008151F1"/>
    <w:rsid w:val="00817826"/>
    <w:rsid w:val="008300DC"/>
    <w:rsid w:val="00830584"/>
    <w:rsid w:val="008346EA"/>
    <w:rsid w:val="00835FDC"/>
    <w:rsid w:val="00837279"/>
    <w:rsid w:val="00840954"/>
    <w:rsid w:val="0084588C"/>
    <w:rsid w:val="0085090A"/>
    <w:rsid w:val="008562B5"/>
    <w:rsid w:val="008609E0"/>
    <w:rsid w:val="00891E65"/>
    <w:rsid w:val="008936DF"/>
    <w:rsid w:val="008A1251"/>
    <w:rsid w:val="008A5664"/>
    <w:rsid w:val="008A7478"/>
    <w:rsid w:val="008B4A0A"/>
    <w:rsid w:val="008B74D1"/>
    <w:rsid w:val="008C18D7"/>
    <w:rsid w:val="008D139C"/>
    <w:rsid w:val="008D31D4"/>
    <w:rsid w:val="008E4B9E"/>
    <w:rsid w:val="008F0A87"/>
    <w:rsid w:val="008F1B71"/>
    <w:rsid w:val="008F4195"/>
    <w:rsid w:val="00902A4B"/>
    <w:rsid w:val="0091592C"/>
    <w:rsid w:val="00917F2E"/>
    <w:rsid w:val="00926568"/>
    <w:rsid w:val="0094132B"/>
    <w:rsid w:val="009462F3"/>
    <w:rsid w:val="00946E90"/>
    <w:rsid w:val="009521EB"/>
    <w:rsid w:val="0095654D"/>
    <w:rsid w:val="0097709C"/>
    <w:rsid w:val="009822FC"/>
    <w:rsid w:val="009862DA"/>
    <w:rsid w:val="0099708F"/>
    <w:rsid w:val="009A2C20"/>
    <w:rsid w:val="009A34B4"/>
    <w:rsid w:val="009A5381"/>
    <w:rsid w:val="009B7278"/>
    <w:rsid w:val="009C3863"/>
    <w:rsid w:val="009C7E91"/>
    <w:rsid w:val="009D1B17"/>
    <w:rsid w:val="009D4434"/>
    <w:rsid w:val="009D7622"/>
    <w:rsid w:val="009D7E52"/>
    <w:rsid w:val="009F348E"/>
    <w:rsid w:val="009F355C"/>
    <w:rsid w:val="009F36C7"/>
    <w:rsid w:val="009F3BFB"/>
    <w:rsid w:val="009F4DE2"/>
    <w:rsid w:val="009F5A46"/>
    <w:rsid w:val="009F6E7B"/>
    <w:rsid w:val="009F7026"/>
    <w:rsid w:val="00A00AA6"/>
    <w:rsid w:val="00A0301C"/>
    <w:rsid w:val="00A06775"/>
    <w:rsid w:val="00A1624F"/>
    <w:rsid w:val="00A16D92"/>
    <w:rsid w:val="00A17044"/>
    <w:rsid w:val="00A23502"/>
    <w:rsid w:val="00A249C4"/>
    <w:rsid w:val="00A276BF"/>
    <w:rsid w:val="00A3585A"/>
    <w:rsid w:val="00A35B53"/>
    <w:rsid w:val="00A36919"/>
    <w:rsid w:val="00A42DD8"/>
    <w:rsid w:val="00A4689E"/>
    <w:rsid w:val="00A47D10"/>
    <w:rsid w:val="00A61F0B"/>
    <w:rsid w:val="00A66D1F"/>
    <w:rsid w:val="00A66D47"/>
    <w:rsid w:val="00A72F4C"/>
    <w:rsid w:val="00A80F7B"/>
    <w:rsid w:val="00A816D1"/>
    <w:rsid w:val="00A820A4"/>
    <w:rsid w:val="00A9301D"/>
    <w:rsid w:val="00A96D2C"/>
    <w:rsid w:val="00AA15F4"/>
    <w:rsid w:val="00AA38C4"/>
    <w:rsid w:val="00AA4C4F"/>
    <w:rsid w:val="00AA52AE"/>
    <w:rsid w:val="00AB0515"/>
    <w:rsid w:val="00AB06CF"/>
    <w:rsid w:val="00AB3AE9"/>
    <w:rsid w:val="00AB5CD9"/>
    <w:rsid w:val="00AC0150"/>
    <w:rsid w:val="00AC31F3"/>
    <w:rsid w:val="00AC6CA4"/>
    <w:rsid w:val="00AE46DE"/>
    <w:rsid w:val="00AE7920"/>
    <w:rsid w:val="00AF78C2"/>
    <w:rsid w:val="00AF7AC7"/>
    <w:rsid w:val="00B15221"/>
    <w:rsid w:val="00B21DBA"/>
    <w:rsid w:val="00B2481A"/>
    <w:rsid w:val="00B30EF3"/>
    <w:rsid w:val="00B34BA4"/>
    <w:rsid w:val="00B4324C"/>
    <w:rsid w:val="00B442E5"/>
    <w:rsid w:val="00B44313"/>
    <w:rsid w:val="00B5025D"/>
    <w:rsid w:val="00B64066"/>
    <w:rsid w:val="00B67124"/>
    <w:rsid w:val="00B73236"/>
    <w:rsid w:val="00B73475"/>
    <w:rsid w:val="00B7487E"/>
    <w:rsid w:val="00B800DA"/>
    <w:rsid w:val="00B9032A"/>
    <w:rsid w:val="00BA3D33"/>
    <w:rsid w:val="00BC48EC"/>
    <w:rsid w:val="00BD2CA1"/>
    <w:rsid w:val="00BD42AF"/>
    <w:rsid w:val="00BD5A0B"/>
    <w:rsid w:val="00BD74B4"/>
    <w:rsid w:val="00BE0338"/>
    <w:rsid w:val="00BE0611"/>
    <w:rsid w:val="00BE1875"/>
    <w:rsid w:val="00BF2F14"/>
    <w:rsid w:val="00BF5073"/>
    <w:rsid w:val="00BF552F"/>
    <w:rsid w:val="00BF7B2E"/>
    <w:rsid w:val="00C01D79"/>
    <w:rsid w:val="00C02DDF"/>
    <w:rsid w:val="00C03300"/>
    <w:rsid w:val="00C0532B"/>
    <w:rsid w:val="00C0712F"/>
    <w:rsid w:val="00C07892"/>
    <w:rsid w:val="00C10B22"/>
    <w:rsid w:val="00C10C48"/>
    <w:rsid w:val="00C20A8F"/>
    <w:rsid w:val="00C31B3F"/>
    <w:rsid w:val="00C35CD1"/>
    <w:rsid w:val="00C374AE"/>
    <w:rsid w:val="00C42980"/>
    <w:rsid w:val="00C43D5C"/>
    <w:rsid w:val="00C500F4"/>
    <w:rsid w:val="00C52773"/>
    <w:rsid w:val="00C56619"/>
    <w:rsid w:val="00C64AA7"/>
    <w:rsid w:val="00C66523"/>
    <w:rsid w:val="00C771BC"/>
    <w:rsid w:val="00C77B39"/>
    <w:rsid w:val="00C8014E"/>
    <w:rsid w:val="00C81AD3"/>
    <w:rsid w:val="00C83FA8"/>
    <w:rsid w:val="00C8552E"/>
    <w:rsid w:val="00C8613A"/>
    <w:rsid w:val="00C86423"/>
    <w:rsid w:val="00C90E47"/>
    <w:rsid w:val="00C93391"/>
    <w:rsid w:val="00C96B37"/>
    <w:rsid w:val="00CA7C78"/>
    <w:rsid w:val="00CB1CE4"/>
    <w:rsid w:val="00CB2EB0"/>
    <w:rsid w:val="00CD0778"/>
    <w:rsid w:val="00CD0B5C"/>
    <w:rsid w:val="00D02B00"/>
    <w:rsid w:val="00D0559B"/>
    <w:rsid w:val="00D36959"/>
    <w:rsid w:val="00D46D9F"/>
    <w:rsid w:val="00D54D3F"/>
    <w:rsid w:val="00D66F20"/>
    <w:rsid w:val="00D72B3A"/>
    <w:rsid w:val="00D76E9F"/>
    <w:rsid w:val="00D77423"/>
    <w:rsid w:val="00D80350"/>
    <w:rsid w:val="00D80DEE"/>
    <w:rsid w:val="00D83FFC"/>
    <w:rsid w:val="00D879C3"/>
    <w:rsid w:val="00D87A3D"/>
    <w:rsid w:val="00D90D32"/>
    <w:rsid w:val="00D966B3"/>
    <w:rsid w:val="00D97BA9"/>
    <w:rsid w:val="00DA4DCD"/>
    <w:rsid w:val="00DA581C"/>
    <w:rsid w:val="00DB090D"/>
    <w:rsid w:val="00DB21C8"/>
    <w:rsid w:val="00DC40F5"/>
    <w:rsid w:val="00DC5213"/>
    <w:rsid w:val="00DC61C1"/>
    <w:rsid w:val="00DC6951"/>
    <w:rsid w:val="00DD3234"/>
    <w:rsid w:val="00E1630B"/>
    <w:rsid w:val="00E229A3"/>
    <w:rsid w:val="00E44733"/>
    <w:rsid w:val="00E50992"/>
    <w:rsid w:val="00E5446B"/>
    <w:rsid w:val="00E60843"/>
    <w:rsid w:val="00E62504"/>
    <w:rsid w:val="00E63C64"/>
    <w:rsid w:val="00E63DBD"/>
    <w:rsid w:val="00E65436"/>
    <w:rsid w:val="00E65FE2"/>
    <w:rsid w:val="00E84DBF"/>
    <w:rsid w:val="00E9439E"/>
    <w:rsid w:val="00EB213D"/>
    <w:rsid w:val="00EB59EA"/>
    <w:rsid w:val="00EE0EC0"/>
    <w:rsid w:val="00EE1722"/>
    <w:rsid w:val="00EE2924"/>
    <w:rsid w:val="00EF180E"/>
    <w:rsid w:val="00EF202A"/>
    <w:rsid w:val="00EF3D71"/>
    <w:rsid w:val="00EF5C01"/>
    <w:rsid w:val="00EF621F"/>
    <w:rsid w:val="00F0782B"/>
    <w:rsid w:val="00F17150"/>
    <w:rsid w:val="00F20B41"/>
    <w:rsid w:val="00F2199D"/>
    <w:rsid w:val="00F22CDF"/>
    <w:rsid w:val="00F2450A"/>
    <w:rsid w:val="00F33D51"/>
    <w:rsid w:val="00F36843"/>
    <w:rsid w:val="00F4286C"/>
    <w:rsid w:val="00F46F32"/>
    <w:rsid w:val="00F50BD8"/>
    <w:rsid w:val="00F56BFF"/>
    <w:rsid w:val="00F62240"/>
    <w:rsid w:val="00F648C1"/>
    <w:rsid w:val="00F65051"/>
    <w:rsid w:val="00F71971"/>
    <w:rsid w:val="00F722E7"/>
    <w:rsid w:val="00F753DF"/>
    <w:rsid w:val="00F81C3C"/>
    <w:rsid w:val="00F8272A"/>
    <w:rsid w:val="00F84D55"/>
    <w:rsid w:val="00F92FF7"/>
    <w:rsid w:val="00FA13F1"/>
    <w:rsid w:val="00FA5849"/>
    <w:rsid w:val="00FB3E54"/>
    <w:rsid w:val="00FB4E64"/>
    <w:rsid w:val="00FB567E"/>
    <w:rsid w:val="00FB697F"/>
    <w:rsid w:val="00FD06AD"/>
    <w:rsid w:val="00FD3A6D"/>
    <w:rsid w:val="00FE20B2"/>
    <w:rsid w:val="00FF0CBB"/>
    <w:rsid w:val="00FF1F3C"/>
    <w:rsid w:val="00FF3AF6"/>
    <w:rsid w:val="00FF7ED3"/>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4FF81C"/>
  <w15:chartTrackingRefBased/>
  <w15:docId w15:val="{10080A42-B99B-41D3-B919-48DEA46ED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3452D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n">
    <w:name w:val="cn"/>
    <w:rsid w:val="003452D0"/>
    <w:pPr>
      <w:pageBreakBefore/>
      <w:widowControl w:val="0"/>
      <w:jc w:val="center"/>
    </w:pPr>
    <w:rPr>
      <w:sz w:val="44"/>
    </w:rPr>
  </w:style>
  <w:style w:type="paragraph" w:customStyle="1" w:styleId="ct">
    <w:name w:val="ct"/>
    <w:rsid w:val="003452D0"/>
    <w:pPr>
      <w:widowControl w:val="0"/>
      <w:spacing w:after="100"/>
      <w:jc w:val="center"/>
      <w:outlineLvl w:val="0"/>
    </w:pPr>
    <w:rPr>
      <w:noProof/>
      <w:sz w:val="60"/>
    </w:rPr>
  </w:style>
  <w:style w:type="character" w:styleId="Hyperlink">
    <w:name w:val="Hyperlink"/>
    <w:uiPriority w:val="99"/>
    <w:rsid w:val="00C8014E"/>
    <w:rPr>
      <w:color w:val="0000FF"/>
      <w:u w:val="single"/>
    </w:rPr>
  </w:style>
  <w:style w:type="character" w:styleId="CommentReference">
    <w:name w:val="annotation reference"/>
    <w:semiHidden/>
    <w:rsid w:val="00346017"/>
    <w:rPr>
      <w:sz w:val="16"/>
      <w:szCs w:val="16"/>
    </w:rPr>
  </w:style>
  <w:style w:type="paragraph" w:styleId="CommentText">
    <w:name w:val="annotation text"/>
    <w:basedOn w:val="Normal"/>
    <w:semiHidden/>
    <w:rsid w:val="00346017"/>
    <w:rPr>
      <w:sz w:val="20"/>
      <w:szCs w:val="20"/>
    </w:rPr>
  </w:style>
  <w:style w:type="paragraph" w:styleId="CommentSubject">
    <w:name w:val="annotation subject"/>
    <w:basedOn w:val="CommentText"/>
    <w:next w:val="CommentText"/>
    <w:semiHidden/>
    <w:rsid w:val="00346017"/>
    <w:rPr>
      <w:b/>
      <w:bCs/>
    </w:rPr>
  </w:style>
  <w:style w:type="paragraph" w:styleId="BalloonText">
    <w:name w:val="Balloon Text"/>
    <w:basedOn w:val="Normal"/>
    <w:semiHidden/>
    <w:rsid w:val="00346017"/>
    <w:rPr>
      <w:rFonts w:ascii="Tahoma" w:hAnsi="Tahoma" w:cs="Tahoma"/>
      <w:sz w:val="16"/>
      <w:szCs w:val="16"/>
    </w:rPr>
  </w:style>
  <w:style w:type="paragraph" w:styleId="Header">
    <w:name w:val="header"/>
    <w:basedOn w:val="Normal"/>
    <w:rsid w:val="0084588C"/>
    <w:pPr>
      <w:tabs>
        <w:tab w:val="center" w:pos="4320"/>
        <w:tab w:val="right" w:pos="8640"/>
      </w:tabs>
    </w:pPr>
  </w:style>
  <w:style w:type="paragraph" w:styleId="Footer">
    <w:name w:val="footer"/>
    <w:basedOn w:val="Normal"/>
    <w:link w:val="FooterChar"/>
    <w:uiPriority w:val="99"/>
    <w:rsid w:val="0084588C"/>
    <w:pPr>
      <w:tabs>
        <w:tab w:val="center" w:pos="4320"/>
        <w:tab w:val="right" w:pos="8640"/>
      </w:tabs>
    </w:pPr>
  </w:style>
  <w:style w:type="character" w:styleId="PageNumber">
    <w:name w:val="page number"/>
    <w:basedOn w:val="DefaultParagraphFont"/>
    <w:rsid w:val="0084588C"/>
  </w:style>
  <w:style w:type="paragraph" w:customStyle="1" w:styleId="sbf">
    <w:name w:val="sbf"/>
    <w:basedOn w:val="Normal"/>
    <w:rsid w:val="00031B23"/>
    <w:pPr>
      <w:widowControl w:val="0"/>
      <w:spacing w:before="100" w:line="480" w:lineRule="auto"/>
      <w:ind w:left="720" w:right="720"/>
      <w:jc w:val="both"/>
    </w:pPr>
    <w:rPr>
      <w:sz w:val="20"/>
      <w:szCs w:val="20"/>
    </w:rPr>
  </w:style>
  <w:style w:type="paragraph" w:customStyle="1" w:styleId="sbt">
    <w:name w:val="sbt"/>
    <w:rsid w:val="00031B23"/>
    <w:pPr>
      <w:spacing w:before="100"/>
      <w:jc w:val="center"/>
      <w:outlineLvl w:val="5"/>
    </w:pPr>
    <w:rPr>
      <w:rFonts w:ascii="Arial" w:hAnsi="Arial"/>
      <w:color w:val="000080"/>
      <w:sz w:val="36"/>
      <w:szCs w:val="24"/>
    </w:rPr>
  </w:style>
  <w:style w:type="character" w:customStyle="1" w:styleId="url">
    <w:name w:val="url"/>
    <w:rsid w:val="00031B23"/>
    <w:rPr>
      <w:color w:val="99CCFF"/>
      <w:bdr w:val="none" w:sz="0" w:space="0" w:color="auto"/>
    </w:rPr>
  </w:style>
  <w:style w:type="paragraph" w:customStyle="1" w:styleId="paft">
    <w:name w:val="paft"/>
    <w:basedOn w:val="Normal"/>
    <w:rsid w:val="00E84DBF"/>
    <w:pPr>
      <w:widowControl w:val="0"/>
      <w:spacing w:before="200" w:line="480" w:lineRule="auto"/>
    </w:pPr>
    <w:rPr>
      <w:noProof/>
    </w:rPr>
  </w:style>
  <w:style w:type="paragraph" w:customStyle="1" w:styleId="mediaurl">
    <w:name w:val="mediaurl"/>
    <w:basedOn w:val="sbf"/>
    <w:rsid w:val="00667428"/>
    <w:rPr>
      <w:color w:val="FF0000"/>
    </w:rPr>
  </w:style>
  <w:style w:type="character" w:customStyle="1" w:styleId="FooterChar">
    <w:name w:val="Footer Char"/>
    <w:link w:val="Footer"/>
    <w:uiPriority w:val="99"/>
    <w:rsid w:val="00534589"/>
    <w:rPr>
      <w:sz w:val="24"/>
      <w:szCs w:val="24"/>
      <w:lang w:val="en-US" w:eastAsia="en-US"/>
    </w:rPr>
  </w:style>
  <w:style w:type="paragraph" w:styleId="NormalWeb">
    <w:name w:val="Normal (Web)"/>
    <w:basedOn w:val="Normal"/>
    <w:uiPriority w:val="99"/>
    <w:unhideWhenUsed/>
    <w:rsid w:val="00751FFD"/>
    <w:pPr>
      <w:spacing w:before="100" w:beforeAutospacing="1" w:after="100" w:afterAutospacing="1"/>
    </w:pPr>
    <w:rPr>
      <w:rFonts w:eastAsia="Calibri"/>
      <w:lang w:val="en-IN" w:eastAsia="en-IN"/>
    </w:rPr>
  </w:style>
  <w:style w:type="character" w:styleId="FollowedHyperlink">
    <w:name w:val="FollowedHyperlink"/>
    <w:rsid w:val="000506B8"/>
    <w:rPr>
      <w:color w:val="800080"/>
      <w:u w:val="single"/>
    </w:rPr>
  </w:style>
  <w:style w:type="paragraph" w:styleId="Revision">
    <w:name w:val="Revision"/>
    <w:hidden/>
    <w:uiPriority w:val="99"/>
    <w:semiHidden/>
    <w:rsid w:val="00013F9F"/>
    <w:rPr>
      <w:sz w:val="24"/>
      <w:szCs w:val="24"/>
    </w:rPr>
  </w:style>
  <w:style w:type="character" w:customStyle="1" w:styleId="UnresolvedMention">
    <w:name w:val="Unresolved Mention"/>
    <w:basedOn w:val="DefaultParagraphFont"/>
    <w:uiPriority w:val="99"/>
    <w:semiHidden/>
    <w:unhideWhenUsed/>
    <w:rsid w:val="00C90E47"/>
    <w:rPr>
      <w:color w:val="808080"/>
      <w:shd w:val="clear" w:color="auto" w:fill="E6E6E6"/>
    </w:rPr>
  </w:style>
  <w:style w:type="paragraph" w:styleId="ListParagraph">
    <w:name w:val="List Paragraph"/>
    <w:basedOn w:val="Normal"/>
    <w:uiPriority w:val="34"/>
    <w:qFormat/>
    <w:rsid w:val="00183B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0590313">
      <w:bodyDiv w:val="1"/>
      <w:marLeft w:val="0"/>
      <w:marRight w:val="0"/>
      <w:marTop w:val="0"/>
      <w:marBottom w:val="0"/>
      <w:divBdr>
        <w:top w:val="none" w:sz="0" w:space="0" w:color="auto"/>
        <w:left w:val="none" w:sz="0" w:space="0" w:color="auto"/>
        <w:bottom w:val="none" w:sz="0" w:space="0" w:color="auto"/>
        <w:right w:val="none" w:sz="0" w:space="0" w:color="auto"/>
      </w:divBdr>
    </w:div>
    <w:div w:id="1816337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npr.org/templates/story/story.php?storyId=14091050" TargetMode="External"/><Relationship Id="rId22" Type="http://schemas.microsoft.com/office/2016/09/relationships/commentsIds" Target="commentsIds.xml"/><Relationship Id="rId10" Type="http://schemas.openxmlformats.org/officeDocument/2006/relationships/hyperlink" Target="http://www.youtube.com/watch?v=1-6euo8Rxio" TargetMode="External"/><Relationship Id="rId11" Type="http://schemas.openxmlformats.org/officeDocument/2006/relationships/hyperlink" Target="http://www.supremecourt.gov/about/biographies.aspx" TargetMode="External"/><Relationship Id="rId12" Type="http://schemas.openxmlformats.org/officeDocument/2006/relationships/hyperlink" Target="http://www4.law.cornell.edu/supct/html/historics/USSC_CR_0381_0479_ZD1.html" TargetMode="External"/><Relationship Id="rId13" Type="http://schemas.openxmlformats.org/officeDocument/2006/relationships/hyperlink" Target="http://www.youtube.com/v/_6Noye3MKkg" TargetMode="External"/><Relationship Id="rId14" Type="http://schemas.openxmlformats.org/officeDocument/2006/relationships/hyperlink" Target="http://www.vpcomm.umich.edu/admissions/legal/gru_amicus-ussc/um.html"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microsoft.com/office/2011/relationships/people" Target="peop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flatworldknowledge.com/legal" TargetMode="External"/><Relationship Id="rId8" Type="http://schemas.openxmlformats.org/officeDocument/2006/relationships/hyperlink" Target="http://supremecourt.c-span.org/VirtualTour.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239</TotalTime>
  <Pages>21</Pages>
  <Words>6367</Words>
  <Characters>36292</Characters>
  <Application>Microsoft Macintosh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Chapter 1</vt:lpstr>
    </vt:vector>
  </TitlesOfParts>
  <Company/>
  <LinksUpToDate>false</LinksUpToDate>
  <CharactersWithSpaces>42574</CharactersWithSpaces>
  <SharedDoc>false</SharedDoc>
  <HLinks>
    <vt:vector size="78" baseType="variant">
      <vt:variant>
        <vt:i4>2293860</vt:i4>
      </vt:variant>
      <vt:variant>
        <vt:i4>36</vt:i4>
      </vt:variant>
      <vt:variant>
        <vt:i4>0</vt:i4>
      </vt:variant>
      <vt:variant>
        <vt:i4>5</vt:i4>
      </vt:variant>
      <vt:variant>
        <vt:lpwstr>http://www.oyeztoday.org/news/oyez_oyez_oyez</vt:lpwstr>
      </vt:variant>
      <vt:variant>
        <vt:lpwstr/>
      </vt:variant>
      <vt:variant>
        <vt:i4>131115</vt:i4>
      </vt:variant>
      <vt:variant>
        <vt:i4>33</vt:i4>
      </vt:variant>
      <vt:variant>
        <vt:i4>0</vt:i4>
      </vt:variant>
      <vt:variant>
        <vt:i4>5</vt:i4>
      </vt:variant>
      <vt:variant>
        <vt:lpwstr>http://www.vpcomm.umich.edu/admissions/legal/gru_amicus-ussc/um.html</vt:lpwstr>
      </vt:variant>
      <vt:variant>
        <vt:lpwstr/>
      </vt:variant>
      <vt:variant>
        <vt:i4>3670098</vt:i4>
      </vt:variant>
      <vt:variant>
        <vt:i4>30</vt:i4>
      </vt:variant>
      <vt:variant>
        <vt:i4>0</vt:i4>
      </vt:variant>
      <vt:variant>
        <vt:i4>5</vt:i4>
      </vt:variant>
      <vt:variant>
        <vt:lpwstr>http://www.youtube.com/v/_6Noye3MKkg</vt:lpwstr>
      </vt:variant>
      <vt:variant>
        <vt:lpwstr/>
      </vt:variant>
      <vt:variant>
        <vt:i4>3276803</vt:i4>
      </vt:variant>
      <vt:variant>
        <vt:i4>27</vt:i4>
      </vt:variant>
      <vt:variant>
        <vt:i4>0</vt:i4>
      </vt:variant>
      <vt:variant>
        <vt:i4>5</vt:i4>
      </vt:variant>
      <vt:variant>
        <vt:lpwstr>http://www4.law.cornell.edu/supct/html/historics/USSC_CR_0381_0479_ZD1.html</vt:lpwstr>
      </vt:variant>
      <vt:variant>
        <vt:lpwstr/>
      </vt:variant>
      <vt:variant>
        <vt:i4>2359351</vt:i4>
      </vt:variant>
      <vt:variant>
        <vt:i4>24</vt:i4>
      </vt:variant>
      <vt:variant>
        <vt:i4>0</vt:i4>
      </vt:variant>
      <vt:variant>
        <vt:i4>5</vt:i4>
      </vt:variant>
      <vt:variant>
        <vt:lpwstr>http://www.supremecourt.gov/about/biographies.aspx</vt:lpwstr>
      </vt:variant>
      <vt:variant>
        <vt:lpwstr/>
      </vt:variant>
      <vt:variant>
        <vt:i4>6553646</vt:i4>
      </vt:variant>
      <vt:variant>
        <vt:i4>21</vt:i4>
      </vt:variant>
      <vt:variant>
        <vt:i4>0</vt:i4>
      </vt:variant>
      <vt:variant>
        <vt:i4>5</vt:i4>
      </vt:variant>
      <vt:variant>
        <vt:lpwstr>http://www.colbertnation.com/the-colbert-report-videos/423505/february-04-2013/sonia-sotomayor</vt:lpwstr>
      </vt:variant>
      <vt:variant>
        <vt:lpwstr/>
      </vt:variant>
      <vt:variant>
        <vt:i4>1048653</vt:i4>
      </vt:variant>
      <vt:variant>
        <vt:i4>18</vt:i4>
      </vt:variant>
      <vt:variant>
        <vt:i4>0</vt:i4>
      </vt:variant>
      <vt:variant>
        <vt:i4>5</vt:i4>
      </vt:variant>
      <vt:variant>
        <vt:lpwstr>http://millercenter.org/scripps/archive/speeches/detail/3309</vt:lpwstr>
      </vt:variant>
      <vt:variant>
        <vt:lpwstr/>
      </vt:variant>
      <vt:variant>
        <vt:i4>5898357</vt:i4>
      </vt:variant>
      <vt:variant>
        <vt:i4>15</vt:i4>
      </vt:variant>
      <vt:variant>
        <vt:i4>0</vt:i4>
      </vt:variant>
      <vt:variant>
        <vt:i4>5</vt:i4>
      </vt:variant>
      <vt:variant>
        <vt:lpwstr>http://www.cbsnews.com/stories/2008/04/24/60minutes/main4040290.shtml</vt:lpwstr>
      </vt:variant>
      <vt:variant>
        <vt:lpwstr/>
      </vt:variant>
      <vt:variant>
        <vt:i4>7929979</vt:i4>
      </vt:variant>
      <vt:variant>
        <vt:i4>12</vt:i4>
      </vt:variant>
      <vt:variant>
        <vt:i4>0</vt:i4>
      </vt:variant>
      <vt:variant>
        <vt:i4>5</vt:i4>
      </vt:variant>
      <vt:variant>
        <vt:lpwstr>http://www.youtube.com/watch?v=1-6euo8Rxio</vt:lpwstr>
      </vt:variant>
      <vt:variant>
        <vt:lpwstr/>
      </vt:variant>
      <vt:variant>
        <vt:i4>4784228</vt:i4>
      </vt:variant>
      <vt:variant>
        <vt:i4>9</vt:i4>
      </vt:variant>
      <vt:variant>
        <vt:i4>0</vt:i4>
      </vt:variant>
      <vt:variant>
        <vt:i4>5</vt:i4>
      </vt:variant>
      <vt:variant>
        <vt:lpwstr>http://www.npr.org/templates/story/story.php?storyId=14091050</vt:lpwstr>
      </vt:variant>
      <vt:variant>
        <vt:lpwstr/>
      </vt:variant>
      <vt:variant>
        <vt:i4>3211355</vt:i4>
      </vt:variant>
      <vt:variant>
        <vt:i4>6</vt:i4>
      </vt:variant>
      <vt:variant>
        <vt:i4>0</vt:i4>
      </vt:variant>
      <vt:variant>
        <vt:i4>5</vt:i4>
      </vt:variant>
      <vt:variant>
        <vt:lpwstr>http://supremecourt.c-span.org/VirtualTour.aspx</vt:lpwstr>
      </vt:variant>
      <vt:variant>
        <vt:lpwstr/>
      </vt:variant>
      <vt:variant>
        <vt:i4>2621542</vt:i4>
      </vt:variant>
      <vt:variant>
        <vt:i4>3</vt:i4>
      </vt:variant>
      <vt:variant>
        <vt:i4>0</vt:i4>
      </vt:variant>
      <vt:variant>
        <vt:i4>5</vt:i4>
      </vt:variant>
      <vt:variant>
        <vt:lpwstr>http://www.supremecourt.gov/publicinfo/year-end/2012year-endreport.pdf</vt:lpwstr>
      </vt:variant>
      <vt:variant>
        <vt:lpwstr/>
      </vt:variant>
      <vt:variant>
        <vt:i4>3932235</vt:i4>
      </vt:variant>
      <vt:variant>
        <vt:i4>0</vt:i4>
      </vt:variant>
      <vt:variant>
        <vt:i4>0</vt:i4>
      </vt:variant>
      <vt:variant>
        <vt:i4>5</vt:i4>
      </vt:variant>
      <vt:variant>
        <vt:lpwstr>http://www.flatworldknowledge.com/legal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ANSR 29</dc:creator>
  <cp:keywords/>
  <dc:description/>
  <cp:lastModifiedBy>nikki.ross@flatworldknowledge.com</cp:lastModifiedBy>
  <cp:revision>18</cp:revision>
  <dcterms:created xsi:type="dcterms:W3CDTF">2017-06-16T20:03:00Z</dcterms:created>
  <dcterms:modified xsi:type="dcterms:W3CDTF">2017-08-10T20:31:00Z</dcterms:modified>
</cp:coreProperties>
</file>